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7.xml" ContentType="application/vnd.openxmlformats-officedocument.wordprocessingml.footer+xml"/>
  <Override PartName="/word/header18.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16C17533" w14:textId="77777777" w:rsidTr="00D74AE1">
        <w:trPr>
          <w:trHeight w:hRule="exact" w:val="2948"/>
        </w:trPr>
        <w:tc>
          <w:tcPr>
            <w:tcW w:w="11185" w:type="dxa"/>
            <w:vAlign w:val="center"/>
          </w:tcPr>
          <w:p w14:paraId="202DC3E9"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16B9D7CF" w14:textId="77777777" w:rsidR="008972C3" w:rsidRDefault="008972C3" w:rsidP="003274DB"/>
    <w:p w14:paraId="7298CF1A" w14:textId="77777777" w:rsidR="00D74AE1" w:rsidRDefault="00D74AE1" w:rsidP="003274DB"/>
    <w:p w14:paraId="6B4E0D68" w14:textId="77777777" w:rsidR="0093492E" w:rsidRDefault="0026038D" w:rsidP="0026038D">
      <w:pPr>
        <w:pStyle w:val="Documentnumber"/>
      </w:pPr>
      <w:r>
        <w:t>1</w:t>
      </w:r>
      <w:r w:rsidR="00914330" w:rsidRPr="00914330">
        <w:rPr>
          <w:highlight w:val="yellow"/>
        </w:rPr>
        <w:t>???</w:t>
      </w:r>
    </w:p>
    <w:p w14:paraId="2C653D74" w14:textId="77777777" w:rsidR="0026038D" w:rsidRDefault="0026038D" w:rsidP="003274DB"/>
    <w:p w14:paraId="42F3498E" w14:textId="77777777" w:rsidR="00776004" w:rsidRPr="00ED4450" w:rsidRDefault="00143F3A" w:rsidP="006218E8">
      <w:pPr>
        <w:pStyle w:val="Documentname"/>
      </w:pPr>
      <w:r>
        <w:rPr>
          <w:bCs/>
        </w:rPr>
        <w:t>Future of Radiobeacon DGPS/DGNSS</w:t>
      </w:r>
    </w:p>
    <w:p w14:paraId="0A59B231" w14:textId="77777777" w:rsidR="00CF49CC" w:rsidRDefault="00CF49CC" w:rsidP="00D74AE1"/>
    <w:p w14:paraId="2E15C0F7" w14:textId="77777777" w:rsidR="004E0BBB" w:rsidRDefault="004E0BBB" w:rsidP="00D74AE1"/>
    <w:p w14:paraId="1398A24B" w14:textId="77777777" w:rsidR="004E0BBB" w:rsidRDefault="004E0BBB" w:rsidP="00D74AE1"/>
    <w:p w14:paraId="6196D390" w14:textId="77777777" w:rsidR="004E0BBB" w:rsidRDefault="004E0BBB" w:rsidP="00D74AE1"/>
    <w:p w14:paraId="723F1D9E" w14:textId="77777777" w:rsidR="004E0BBB" w:rsidRDefault="004E0BBB" w:rsidP="00D74AE1"/>
    <w:p w14:paraId="7A601C39" w14:textId="77777777" w:rsidR="004E0BBB" w:rsidRDefault="004E0BBB" w:rsidP="00D74AE1"/>
    <w:p w14:paraId="5427B137" w14:textId="77777777" w:rsidR="004E0BBB" w:rsidRDefault="004E0BBB" w:rsidP="00D74AE1"/>
    <w:p w14:paraId="11C66439" w14:textId="77777777" w:rsidR="004E0BBB" w:rsidRDefault="004E0BBB" w:rsidP="00D74AE1"/>
    <w:p w14:paraId="02FF9F00" w14:textId="77777777" w:rsidR="004E0BBB" w:rsidRDefault="004E0BBB" w:rsidP="00D74AE1"/>
    <w:p w14:paraId="238370A2" w14:textId="77777777" w:rsidR="004E0BBB" w:rsidRDefault="004E0BBB" w:rsidP="00D74AE1"/>
    <w:p w14:paraId="0484C216" w14:textId="77777777" w:rsidR="004E0BBB" w:rsidRDefault="004E0BBB" w:rsidP="00D74AE1"/>
    <w:p w14:paraId="74167831" w14:textId="77777777" w:rsidR="004E0BBB" w:rsidRDefault="004E0BBB" w:rsidP="00D74AE1"/>
    <w:p w14:paraId="1D0DE477" w14:textId="77777777" w:rsidR="004E0BBB" w:rsidRDefault="004E0BBB" w:rsidP="00D74AE1"/>
    <w:p w14:paraId="39027C07" w14:textId="77777777" w:rsidR="004E0BBB" w:rsidRDefault="004E0BBB" w:rsidP="00D74AE1"/>
    <w:p w14:paraId="2F5CE75E" w14:textId="77777777" w:rsidR="004E0BBB" w:rsidRDefault="004E0BBB" w:rsidP="00D74AE1"/>
    <w:p w14:paraId="1A24DE49" w14:textId="77777777" w:rsidR="004E0BBB" w:rsidRDefault="004E0BBB" w:rsidP="00D74AE1"/>
    <w:p w14:paraId="137067E5" w14:textId="77777777" w:rsidR="004E0BBB" w:rsidRDefault="004E0BBB" w:rsidP="00D74AE1"/>
    <w:p w14:paraId="5A4E79B5" w14:textId="77777777" w:rsidR="00734BC6" w:rsidRDefault="00734BC6" w:rsidP="00D74AE1"/>
    <w:p w14:paraId="0F9FF377" w14:textId="77777777" w:rsidR="004E0BBB" w:rsidRDefault="004E0BBB" w:rsidP="00D74AE1"/>
    <w:p w14:paraId="064BE67D" w14:textId="77777777" w:rsidR="004E0BBB" w:rsidRDefault="004E0BBB" w:rsidP="00D74AE1"/>
    <w:p w14:paraId="28D5FD1D" w14:textId="77777777" w:rsidR="004E0BBB" w:rsidRDefault="004E0BBB" w:rsidP="00D74AE1"/>
    <w:p w14:paraId="345C01C0" w14:textId="77777777" w:rsidR="004E0BBB" w:rsidRDefault="004E0BBB" w:rsidP="00D74AE1"/>
    <w:p w14:paraId="48BBEFC7" w14:textId="77777777" w:rsidR="004E0BBB" w:rsidRDefault="004E0BBB" w:rsidP="00D74AE1"/>
    <w:p w14:paraId="6CEA74A4" w14:textId="77777777" w:rsidR="004E0BBB" w:rsidRDefault="004E0BBB" w:rsidP="00D74AE1"/>
    <w:p w14:paraId="79899F20" w14:textId="77777777" w:rsidR="004E0BBB" w:rsidRDefault="004E0BBB" w:rsidP="00D74AE1"/>
    <w:p w14:paraId="2FAA9007" w14:textId="77777777" w:rsidR="004E0BBB" w:rsidRDefault="004E0BBB" w:rsidP="00D74AE1"/>
    <w:p w14:paraId="3D642AB2" w14:textId="77777777" w:rsidR="004E0BBB" w:rsidRDefault="004E0BBB" w:rsidP="004E0BBB">
      <w:pPr>
        <w:pStyle w:val="Editionnumber"/>
      </w:pPr>
      <w:r>
        <w:t>Edition 1.0</w:t>
      </w:r>
    </w:p>
    <w:p w14:paraId="46C6B373" w14:textId="77777777" w:rsidR="004E0BBB" w:rsidRDefault="00600C2B" w:rsidP="004E0BBB">
      <w:pPr>
        <w:pStyle w:val="Documentdate"/>
      </w:pPr>
      <w:r>
        <w:t>Document date</w:t>
      </w:r>
    </w:p>
    <w:p w14:paraId="4FDF12E0" w14:textId="77777777" w:rsidR="00BC27F6" w:rsidRDefault="00BC27F6" w:rsidP="00D74AE1">
      <w:pPr>
        <w:sectPr w:rsidR="00BC27F6"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3BE3FBE2"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75638170" w14:textId="77777777" w:rsidTr="005E4659">
        <w:tc>
          <w:tcPr>
            <w:tcW w:w="1908" w:type="dxa"/>
          </w:tcPr>
          <w:p w14:paraId="3442E525" w14:textId="77777777" w:rsidR="00914E26" w:rsidRPr="00460028" w:rsidRDefault="00914E26" w:rsidP="00414698">
            <w:pPr>
              <w:pStyle w:val="Tableheading"/>
            </w:pPr>
            <w:r w:rsidRPr="00460028">
              <w:t>Date</w:t>
            </w:r>
          </w:p>
        </w:tc>
        <w:tc>
          <w:tcPr>
            <w:tcW w:w="3576" w:type="dxa"/>
          </w:tcPr>
          <w:p w14:paraId="055D8055" w14:textId="77777777" w:rsidR="00914E26" w:rsidRPr="00460028" w:rsidRDefault="00914E26" w:rsidP="00414698">
            <w:pPr>
              <w:pStyle w:val="Tableheading"/>
            </w:pPr>
            <w:r w:rsidRPr="00460028">
              <w:t>Page / Section Revised</w:t>
            </w:r>
          </w:p>
        </w:tc>
        <w:tc>
          <w:tcPr>
            <w:tcW w:w="5001" w:type="dxa"/>
          </w:tcPr>
          <w:p w14:paraId="6F10DFB8" w14:textId="77777777" w:rsidR="00914E26" w:rsidRPr="00460028" w:rsidRDefault="00914E26" w:rsidP="00414698">
            <w:pPr>
              <w:pStyle w:val="Tableheading"/>
            </w:pPr>
            <w:r w:rsidRPr="00460028">
              <w:t>Requirement for Revision</w:t>
            </w:r>
          </w:p>
        </w:tc>
      </w:tr>
      <w:tr w:rsidR="005E4659" w:rsidRPr="00460028" w14:paraId="3EFFB1E9" w14:textId="77777777" w:rsidTr="005E4659">
        <w:trPr>
          <w:trHeight w:val="851"/>
        </w:trPr>
        <w:tc>
          <w:tcPr>
            <w:tcW w:w="1908" w:type="dxa"/>
            <w:vAlign w:val="center"/>
          </w:tcPr>
          <w:p w14:paraId="05699F9A" w14:textId="77777777" w:rsidR="00914E26" w:rsidRPr="00C27E08" w:rsidRDefault="006218E8" w:rsidP="00914E26">
            <w:pPr>
              <w:pStyle w:val="Tabletext"/>
            </w:pPr>
            <w:r>
              <w:t>month/year approved by Council</w:t>
            </w:r>
          </w:p>
        </w:tc>
        <w:tc>
          <w:tcPr>
            <w:tcW w:w="3576" w:type="dxa"/>
            <w:vAlign w:val="center"/>
          </w:tcPr>
          <w:p w14:paraId="401C7870" w14:textId="77777777" w:rsidR="00914E26" w:rsidRPr="00C27E08" w:rsidRDefault="006218E8" w:rsidP="00914E26">
            <w:pPr>
              <w:pStyle w:val="Tabletext"/>
            </w:pPr>
            <w:r>
              <w:t>aaaaa</w:t>
            </w:r>
          </w:p>
        </w:tc>
        <w:tc>
          <w:tcPr>
            <w:tcW w:w="5001" w:type="dxa"/>
            <w:vAlign w:val="center"/>
          </w:tcPr>
          <w:p w14:paraId="1F4541F2" w14:textId="77777777" w:rsidR="00914E26" w:rsidRPr="00460028" w:rsidRDefault="006218E8" w:rsidP="00914E26">
            <w:pPr>
              <w:pStyle w:val="Tabletext"/>
            </w:pPr>
            <w:r>
              <w:t>aaaaaa</w:t>
            </w:r>
          </w:p>
        </w:tc>
      </w:tr>
      <w:tr w:rsidR="005E4659" w:rsidRPr="00460028" w14:paraId="35BF0798" w14:textId="77777777" w:rsidTr="005E4659">
        <w:trPr>
          <w:trHeight w:val="851"/>
        </w:trPr>
        <w:tc>
          <w:tcPr>
            <w:tcW w:w="1908" w:type="dxa"/>
            <w:vAlign w:val="center"/>
          </w:tcPr>
          <w:p w14:paraId="72591F0B" w14:textId="77777777" w:rsidR="00914E26" w:rsidRPr="00460028" w:rsidRDefault="00914E26" w:rsidP="00914E26">
            <w:pPr>
              <w:pStyle w:val="Tabletext"/>
            </w:pPr>
          </w:p>
        </w:tc>
        <w:tc>
          <w:tcPr>
            <w:tcW w:w="3576" w:type="dxa"/>
            <w:vAlign w:val="center"/>
          </w:tcPr>
          <w:p w14:paraId="6008DC4F" w14:textId="77777777" w:rsidR="00914E26" w:rsidRPr="00460028" w:rsidRDefault="00914E26" w:rsidP="00914E26">
            <w:pPr>
              <w:pStyle w:val="Tabletext"/>
            </w:pPr>
          </w:p>
        </w:tc>
        <w:tc>
          <w:tcPr>
            <w:tcW w:w="5001" w:type="dxa"/>
            <w:vAlign w:val="center"/>
          </w:tcPr>
          <w:p w14:paraId="4EF8B184" w14:textId="77777777" w:rsidR="00914E26" w:rsidRPr="00460028" w:rsidRDefault="00914E26" w:rsidP="00914E26">
            <w:pPr>
              <w:pStyle w:val="Tabletext"/>
            </w:pPr>
          </w:p>
        </w:tc>
      </w:tr>
      <w:tr w:rsidR="005E4659" w:rsidRPr="00460028" w14:paraId="2C1F6691" w14:textId="77777777" w:rsidTr="005E4659">
        <w:trPr>
          <w:trHeight w:val="851"/>
        </w:trPr>
        <w:tc>
          <w:tcPr>
            <w:tcW w:w="1908" w:type="dxa"/>
            <w:vAlign w:val="center"/>
          </w:tcPr>
          <w:p w14:paraId="7C93289C" w14:textId="77777777" w:rsidR="00914E26" w:rsidRPr="00460028" w:rsidRDefault="00914E26" w:rsidP="00914E26">
            <w:pPr>
              <w:pStyle w:val="Tabletext"/>
            </w:pPr>
          </w:p>
        </w:tc>
        <w:tc>
          <w:tcPr>
            <w:tcW w:w="3576" w:type="dxa"/>
            <w:vAlign w:val="center"/>
          </w:tcPr>
          <w:p w14:paraId="3489D312" w14:textId="77777777" w:rsidR="00914E26" w:rsidRPr="00460028" w:rsidRDefault="00914E26" w:rsidP="00914E26">
            <w:pPr>
              <w:pStyle w:val="Tabletext"/>
            </w:pPr>
          </w:p>
        </w:tc>
        <w:tc>
          <w:tcPr>
            <w:tcW w:w="5001" w:type="dxa"/>
            <w:vAlign w:val="center"/>
          </w:tcPr>
          <w:p w14:paraId="267330AF" w14:textId="77777777" w:rsidR="00914E26" w:rsidRPr="00460028" w:rsidRDefault="00914E26" w:rsidP="00914E26">
            <w:pPr>
              <w:pStyle w:val="Tabletext"/>
            </w:pPr>
          </w:p>
        </w:tc>
      </w:tr>
      <w:tr w:rsidR="005E4659" w:rsidRPr="00460028" w14:paraId="6E4A592C" w14:textId="77777777" w:rsidTr="005E4659">
        <w:trPr>
          <w:trHeight w:val="851"/>
        </w:trPr>
        <w:tc>
          <w:tcPr>
            <w:tcW w:w="1908" w:type="dxa"/>
            <w:vAlign w:val="center"/>
          </w:tcPr>
          <w:p w14:paraId="4BAE9CF8" w14:textId="77777777" w:rsidR="00914E26" w:rsidRPr="00460028" w:rsidRDefault="00914E26" w:rsidP="00914E26">
            <w:pPr>
              <w:pStyle w:val="Tabletext"/>
            </w:pPr>
          </w:p>
        </w:tc>
        <w:tc>
          <w:tcPr>
            <w:tcW w:w="3576" w:type="dxa"/>
            <w:vAlign w:val="center"/>
          </w:tcPr>
          <w:p w14:paraId="04C8BD33" w14:textId="77777777" w:rsidR="00914E26" w:rsidRPr="00460028" w:rsidRDefault="00914E26" w:rsidP="00914E26">
            <w:pPr>
              <w:pStyle w:val="Tabletext"/>
            </w:pPr>
          </w:p>
        </w:tc>
        <w:tc>
          <w:tcPr>
            <w:tcW w:w="5001" w:type="dxa"/>
            <w:vAlign w:val="center"/>
          </w:tcPr>
          <w:p w14:paraId="240EFE9B" w14:textId="77777777" w:rsidR="00914E26" w:rsidRPr="00460028" w:rsidRDefault="00914E26" w:rsidP="00914E26">
            <w:pPr>
              <w:pStyle w:val="Tabletext"/>
            </w:pPr>
          </w:p>
        </w:tc>
      </w:tr>
      <w:tr w:rsidR="005E4659" w:rsidRPr="00460028" w14:paraId="1528ABD1" w14:textId="77777777" w:rsidTr="005E4659">
        <w:trPr>
          <w:trHeight w:val="851"/>
        </w:trPr>
        <w:tc>
          <w:tcPr>
            <w:tcW w:w="1908" w:type="dxa"/>
            <w:vAlign w:val="center"/>
          </w:tcPr>
          <w:p w14:paraId="354BD729" w14:textId="77777777" w:rsidR="00914E26" w:rsidRPr="00460028" w:rsidRDefault="00914E26" w:rsidP="00914E26">
            <w:pPr>
              <w:pStyle w:val="Tabletext"/>
            </w:pPr>
          </w:p>
        </w:tc>
        <w:tc>
          <w:tcPr>
            <w:tcW w:w="3576" w:type="dxa"/>
            <w:vAlign w:val="center"/>
          </w:tcPr>
          <w:p w14:paraId="398A0235" w14:textId="77777777" w:rsidR="00914E26" w:rsidRPr="00460028" w:rsidRDefault="00914E26" w:rsidP="00914E26">
            <w:pPr>
              <w:pStyle w:val="Tabletext"/>
            </w:pPr>
          </w:p>
        </w:tc>
        <w:tc>
          <w:tcPr>
            <w:tcW w:w="5001" w:type="dxa"/>
            <w:vAlign w:val="center"/>
          </w:tcPr>
          <w:p w14:paraId="7E837B93" w14:textId="77777777" w:rsidR="00914E26" w:rsidRPr="00460028" w:rsidRDefault="00914E26" w:rsidP="00914E26">
            <w:pPr>
              <w:pStyle w:val="Tabletext"/>
            </w:pPr>
          </w:p>
        </w:tc>
      </w:tr>
      <w:tr w:rsidR="005E4659" w:rsidRPr="00460028" w14:paraId="39BCEB4F" w14:textId="77777777" w:rsidTr="005E4659">
        <w:trPr>
          <w:trHeight w:val="851"/>
        </w:trPr>
        <w:tc>
          <w:tcPr>
            <w:tcW w:w="1908" w:type="dxa"/>
            <w:vAlign w:val="center"/>
          </w:tcPr>
          <w:p w14:paraId="54543CAD" w14:textId="77777777" w:rsidR="00914E26" w:rsidRPr="00460028" w:rsidRDefault="00914E26" w:rsidP="00914E26">
            <w:pPr>
              <w:pStyle w:val="Tabletext"/>
            </w:pPr>
          </w:p>
        </w:tc>
        <w:tc>
          <w:tcPr>
            <w:tcW w:w="3576" w:type="dxa"/>
            <w:vAlign w:val="center"/>
          </w:tcPr>
          <w:p w14:paraId="3EA8AB30" w14:textId="77777777" w:rsidR="00914E26" w:rsidRPr="00460028" w:rsidRDefault="00914E26" w:rsidP="00914E26">
            <w:pPr>
              <w:pStyle w:val="Tabletext"/>
            </w:pPr>
          </w:p>
        </w:tc>
        <w:tc>
          <w:tcPr>
            <w:tcW w:w="5001" w:type="dxa"/>
            <w:vAlign w:val="center"/>
          </w:tcPr>
          <w:p w14:paraId="67BC3151" w14:textId="77777777" w:rsidR="00914E26" w:rsidRPr="00460028" w:rsidRDefault="00914E26" w:rsidP="00914E26">
            <w:pPr>
              <w:pStyle w:val="Tabletext"/>
            </w:pPr>
          </w:p>
        </w:tc>
      </w:tr>
      <w:tr w:rsidR="005E4659" w:rsidRPr="00460028" w14:paraId="6E69CDF0" w14:textId="77777777" w:rsidTr="005E4659">
        <w:trPr>
          <w:trHeight w:val="851"/>
        </w:trPr>
        <w:tc>
          <w:tcPr>
            <w:tcW w:w="1908" w:type="dxa"/>
            <w:vAlign w:val="center"/>
          </w:tcPr>
          <w:p w14:paraId="1F9C0B58" w14:textId="77777777" w:rsidR="00914E26" w:rsidRPr="00460028" w:rsidRDefault="00914E26" w:rsidP="00914E26">
            <w:pPr>
              <w:pStyle w:val="Tabletext"/>
            </w:pPr>
          </w:p>
        </w:tc>
        <w:tc>
          <w:tcPr>
            <w:tcW w:w="3576" w:type="dxa"/>
            <w:vAlign w:val="center"/>
          </w:tcPr>
          <w:p w14:paraId="406BFA0C" w14:textId="77777777" w:rsidR="00914E26" w:rsidRPr="00460028" w:rsidRDefault="00914E26" w:rsidP="00914E26">
            <w:pPr>
              <w:pStyle w:val="Tabletext"/>
            </w:pPr>
          </w:p>
        </w:tc>
        <w:tc>
          <w:tcPr>
            <w:tcW w:w="5001" w:type="dxa"/>
            <w:vAlign w:val="center"/>
          </w:tcPr>
          <w:p w14:paraId="0964785A" w14:textId="77777777" w:rsidR="00914E26" w:rsidRPr="00460028" w:rsidRDefault="00914E26" w:rsidP="00914E26">
            <w:pPr>
              <w:pStyle w:val="Tabletext"/>
            </w:pPr>
          </w:p>
        </w:tc>
      </w:tr>
    </w:tbl>
    <w:p w14:paraId="6C0E67B2" w14:textId="77777777" w:rsidR="00914E26" w:rsidRDefault="00914E26" w:rsidP="00D74AE1"/>
    <w:p w14:paraId="7FAD0D13" w14:textId="77777777" w:rsidR="005E4659" w:rsidRDefault="005E4659" w:rsidP="00914E26">
      <w:pPr>
        <w:spacing w:after="200" w:line="276" w:lineRule="auto"/>
        <w:sectPr w:rsidR="005E4659"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215819C3" w14:textId="6765E24D" w:rsidR="0043047B" w:rsidRDefault="004A4EC4">
      <w:pPr>
        <w:pStyle w:val="TOC1"/>
        <w:rPr>
          <w:rFonts w:eastAsiaTheme="minorEastAsia"/>
          <w:b w:val="0"/>
          <w:color w:val="auto"/>
          <w:lang w:val="sv-SE" w:eastAsia="sv-SE"/>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43047B">
        <w:t>1</w:t>
      </w:r>
      <w:r w:rsidR="0043047B">
        <w:rPr>
          <w:rFonts w:eastAsiaTheme="minorEastAsia"/>
          <w:b w:val="0"/>
          <w:color w:val="auto"/>
          <w:lang w:val="sv-SE" w:eastAsia="sv-SE"/>
        </w:rPr>
        <w:tab/>
      </w:r>
      <w:r w:rsidR="0043047B">
        <w:t>INTRODUCTION</w:t>
      </w:r>
      <w:r w:rsidR="0043047B">
        <w:tab/>
      </w:r>
      <w:r w:rsidR="0043047B">
        <w:fldChar w:fldCharType="begin"/>
      </w:r>
      <w:r w:rsidR="0043047B">
        <w:instrText xml:space="preserve"> PAGEREF _Toc52866242 \h </w:instrText>
      </w:r>
      <w:r w:rsidR="0043047B">
        <w:fldChar w:fldCharType="separate"/>
      </w:r>
      <w:r w:rsidR="00043188">
        <w:t>5</w:t>
      </w:r>
      <w:r w:rsidR="0043047B">
        <w:fldChar w:fldCharType="end"/>
      </w:r>
    </w:p>
    <w:p w14:paraId="4BE1007E" w14:textId="177B3BC3" w:rsidR="0043047B" w:rsidRPr="0043047B" w:rsidRDefault="0043047B">
      <w:pPr>
        <w:pStyle w:val="TOC2"/>
        <w:rPr>
          <w:rFonts w:eastAsiaTheme="minorEastAsia"/>
          <w:color w:val="auto"/>
          <w:lang w:val="en-US" w:eastAsia="sv-SE"/>
        </w:rPr>
      </w:pPr>
      <w:r>
        <w:t>1.1</w:t>
      </w:r>
      <w:r w:rsidRPr="0043047B">
        <w:rPr>
          <w:rFonts w:eastAsiaTheme="minorEastAsia"/>
          <w:color w:val="auto"/>
          <w:lang w:val="en-US" w:eastAsia="sv-SE"/>
        </w:rPr>
        <w:tab/>
      </w:r>
      <w:r>
        <w:t>History of Marine Radiobeacon DGPS/DGNSS</w:t>
      </w:r>
      <w:r>
        <w:tab/>
      </w:r>
      <w:r>
        <w:fldChar w:fldCharType="begin"/>
      </w:r>
      <w:r>
        <w:instrText xml:space="preserve"> PAGEREF _Toc52866243 \h </w:instrText>
      </w:r>
      <w:r>
        <w:fldChar w:fldCharType="separate"/>
      </w:r>
      <w:r w:rsidR="00043188">
        <w:t>5</w:t>
      </w:r>
      <w:r>
        <w:fldChar w:fldCharType="end"/>
      </w:r>
    </w:p>
    <w:p w14:paraId="11DCB386" w14:textId="23529117" w:rsidR="0043047B" w:rsidRPr="0043047B" w:rsidRDefault="0043047B">
      <w:pPr>
        <w:pStyle w:val="TOC2"/>
        <w:rPr>
          <w:rFonts w:eastAsiaTheme="minorEastAsia"/>
          <w:color w:val="auto"/>
          <w:lang w:val="en-US" w:eastAsia="sv-SE"/>
        </w:rPr>
      </w:pPr>
      <w:r>
        <w:t>1.2</w:t>
      </w:r>
      <w:r w:rsidRPr="0043047B">
        <w:rPr>
          <w:rFonts w:eastAsiaTheme="minorEastAsia"/>
          <w:color w:val="auto"/>
          <w:lang w:val="en-US" w:eastAsia="sv-SE"/>
        </w:rPr>
        <w:tab/>
      </w:r>
      <w:r>
        <w:t>Maritime requirements and standardisation</w:t>
      </w:r>
      <w:r>
        <w:tab/>
      </w:r>
      <w:r>
        <w:fldChar w:fldCharType="begin"/>
      </w:r>
      <w:r>
        <w:instrText xml:space="preserve"> PAGEREF _Toc52866244 \h </w:instrText>
      </w:r>
      <w:r>
        <w:fldChar w:fldCharType="separate"/>
      </w:r>
      <w:r w:rsidR="00043188">
        <w:t>5</w:t>
      </w:r>
      <w:r>
        <w:fldChar w:fldCharType="end"/>
      </w:r>
    </w:p>
    <w:p w14:paraId="5ADFD5AC" w14:textId="368E39DC" w:rsidR="0043047B" w:rsidRPr="0043047B" w:rsidRDefault="0043047B">
      <w:pPr>
        <w:pStyle w:val="TOC1"/>
        <w:rPr>
          <w:rFonts w:eastAsiaTheme="minorEastAsia"/>
          <w:b w:val="0"/>
          <w:color w:val="auto"/>
          <w:lang w:val="en-US" w:eastAsia="sv-SE"/>
        </w:rPr>
      </w:pPr>
      <w:r>
        <w:t>2</w:t>
      </w:r>
      <w:r w:rsidRPr="0043047B">
        <w:rPr>
          <w:rFonts w:eastAsiaTheme="minorEastAsia"/>
          <w:b w:val="0"/>
          <w:color w:val="auto"/>
          <w:lang w:val="en-US" w:eastAsia="sv-SE"/>
        </w:rPr>
        <w:tab/>
      </w:r>
      <w:r>
        <w:t>Sources of position integrity</w:t>
      </w:r>
      <w:r>
        <w:tab/>
      </w:r>
      <w:r>
        <w:fldChar w:fldCharType="begin"/>
      </w:r>
      <w:r>
        <w:instrText xml:space="preserve"> PAGEREF _Toc52866245 \h </w:instrText>
      </w:r>
      <w:r>
        <w:fldChar w:fldCharType="separate"/>
      </w:r>
      <w:r w:rsidR="00043188">
        <w:t>6</w:t>
      </w:r>
      <w:r>
        <w:fldChar w:fldCharType="end"/>
      </w:r>
    </w:p>
    <w:p w14:paraId="581517F3" w14:textId="24C2B672" w:rsidR="0043047B" w:rsidRPr="0043047B" w:rsidRDefault="0043047B">
      <w:pPr>
        <w:pStyle w:val="TOC2"/>
        <w:rPr>
          <w:rFonts w:eastAsiaTheme="minorEastAsia"/>
          <w:color w:val="auto"/>
          <w:lang w:val="en-US" w:eastAsia="sv-SE"/>
        </w:rPr>
      </w:pPr>
      <w:r>
        <w:t>2.1</w:t>
      </w:r>
      <w:r w:rsidRPr="0043047B">
        <w:rPr>
          <w:rFonts w:eastAsiaTheme="minorEastAsia"/>
          <w:color w:val="auto"/>
          <w:lang w:val="en-US" w:eastAsia="sv-SE"/>
        </w:rPr>
        <w:tab/>
      </w:r>
      <w:r>
        <w:t>Conventional non-satellite based navigation</w:t>
      </w:r>
      <w:r>
        <w:tab/>
      </w:r>
      <w:r>
        <w:fldChar w:fldCharType="begin"/>
      </w:r>
      <w:r>
        <w:instrText xml:space="preserve"> PAGEREF _Toc52866246 \h </w:instrText>
      </w:r>
      <w:r>
        <w:fldChar w:fldCharType="separate"/>
      </w:r>
      <w:r w:rsidR="00043188">
        <w:t>6</w:t>
      </w:r>
      <w:r>
        <w:fldChar w:fldCharType="end"/>
      </w:r>
    </w:p>
    <w:p w14:paraId="3C44B7C5" w14:textId="497C38A7" w:rsidR="0043047B" w:rsidRPr="0043047B" w:rsidRDefault="0043047B">
      <w:pPr>
        <w:pStyle w:val="TOC3"/>
        <w:tabs>
          <w:tab w:val="left" w:pos="1134"/>
        </w:tabs>
        <w:rPr>
          <w:rFonts w:eastAsiaTheme="minorEastAsia"/>
          <w:noProof/>
          <w:color w:val="auto"/>
          <w:sz w:val="22"/>
          <w:lang w:val="en-US" w:eastAsia="sv-SE"/>
        </w:rPr>
      </w:pPr>
      <w:r>
        <w:rPr>
          <w:noProof/>
        </w:rPr>
        <w:t>2.1.1</w:t>
      </w:r>
      <w:r w:rsidRPr="0043047B">
        <w:rPr>
          <w:rFonts w:eastAsiaTheme="minorEastAsia"/>
          <w:noProof/>
          <w:color w:val="auto"/>
          <w:sz w:val="22"/>
          <w:lang w:val="en-US" w:eastAsia="sv-SE"/>
        </w:rPr>
        <w:tab/>
      </w:r>
      <w:r>
        <w:rPr>
          <w:noProof/>
        </w:rPr>
        <w:t>How does conventional navigations assist with identifying a GNSS Integrity issue</w:t>
      </w:r>
      <w:r>
        <w:rPr>
          <w:noProof/>
        </w:rPr>
        <w:tab/>
      </w:r>
      <w:r>
        <w:rPr>
          <w:noProof/>
        </w:rPr>
        <w:fldChar w:fldCharType="begin"/>
      </w:r>
      <w:r>
        <w:rPr>
          <w:noProof/>
        </w:rPr>
        <w:instrText xml:space="preserve"> PAGEREF _Toc52866247 \h </w:instrText>
      </w:r>
      <w:r>
        <w:rPr>
          <w:noProof/>
        </w:rPr>
      </w:r>
      <w:r>
        <w:rPr>
          <w:noProof/>
        </w:rPr>
        <w:fldChar w:fldCharType="separate"/>
      </w:r>
      <w:r w:rsidR="00043188">
        <w:rPr>
          <w:noProof/>
        </w:rPr>
        <w:t>6</w:t>
      </w:r>
      <w:r>
        <w:rPr>
          <w:noProof/>
        </w:rPr>
        <w:fldChar w:fldCharType="end"/>
      </w:r>
    </w:p>
    <w:p w14:paraId="334AC906" w14:textId="47F41A09" w:rsidR="0043047B" w:rsidRPr="0043047B" w:rsidRDefault="0043047B">
      <w:pPr>
        <w:pStyle w:val="TOC3"/>
        <w:tabs>
          <w:tab w:val="left" w:pos="1134"/>
        </w:tabs>
        <w:rPr>
          <w:rFonts w:eastAsiaTheme="minorEastAsia"/>
          <w:noProof/>
          <w:color w:val="auto"/>
          <w:sz w:val="22"/>
          <w:lang w:val="en-US" w:eastAsia="sv-SE"/>
        </w:rPr>
      </w:pPr>
      <w:r>
        <w:rPr>
          <w:noProof/>
        </w:rPr>
        <w:t>2.1.2</w:t>
      </w:r>
      <w:r w:rsidRPr="0043047B">
        <w:rPr>
          <w:rFonts w:eastAsiaTheme="minorEastAsia"/>
          <w:noProof/>
          <w:color w:val="auto"/>
          <w:sz w:val="22"/>
          <w:lang w:val="en-US" w:eastAsia="sv-SE"/>
        </w:rPr>
        <w:tab/>
      </w:r>
      <w:r>
        <w:rPr>
          <w:noProof/>
        </w:rPr>
        <w:t>New and emerging bridge equipment.</w:t>
      </w:r>
      <w:r>
        <w:rPr>
          <w:noProof/>
        </w:rPr>
        <w:tab/>
      </w:r>
      <w:r>
        <w:rPr>
          <w:noProof/>
        </w:rPr>
        <w:fldChar w:fldCharType="begin"/>
      </w:r>
      <w:r>
        <w:rPr>
          <w:noProof/>
        </w:rPr>
        <w:instrText xml:space="preserve"> PAGEREF _Toc52866248 \h </w:instrText>
      </w:r>
      <w:r>
        <w:rPr>
          <w:noProof/>
        </w:rPr>
      </w:r>
      <w:r>
        <w:rPr>
          <w:noProof/>
        </w:rPr>
        <w:fldChar w:fldCharType="separate"/>
      </w:r>
      <w:r w:rsidR="00043188">
        <w:rPr>
          <w:noProof/>
        </w:rPr>
        <w:t>6</w:t>
      </w:r>
      <w:r>
        <w:rPr>
          <w:noProof/>
        </w:rPr>
        <w:fldChar w:fldCharType="end"/>
      </w:r>
    </w:p>
    <w:p w14:paraId="570EB775" w14:textId="2672372C" w:rsidR="0043047B" w:rsidRPr="0043047B" w:rsidRDefault="0043047B">
      <w:pPr>
        <w:pStyle w:val="TOC3"/>
        <w:tabs>
          <w:tab w:val="left" w:pos="1134"/>
        </w:tabs>
        <w:rPr>
          <w:rFonts w:eastAsiaTheme="minorEastAsia"/>
          <w:noProof/>
          <w:color w:val="auto"/>
          <w:sz w:val="22"/>
          <w:lang w:val="en-US" w:eastAsia="sv-SE"/>
        </w:rPr>
      </w:pPr>
      <w:r>
        <w:rPr>
          <w:noProof/>
        </w:rPr>
        <w:t>2.1.3</w:t>
      </w:r>
      <w:r w:rsidRPr="0043047B">
        <w:rPr>
          <w:rFonts w:eastAsiaTheme="minorEastAsia"/>
          <w:noProof/>
          <w:color w:val="auto"/>
          <w:sz w:val="22"/>
          <w:lang w:val="en-US" w:eastAsia="sv-SE"/>
        </w:rPr>
        <w:tab/>
      </w:r>
      <w:r>
        <w:rPr>
          <w:noProof/>
        </w:rPr>
        <w:t>Advantages of conventional navigational practice</w:t>
      </w:r>
      <w:r>
        <w:rPr>
          <w:noProof/>
        </w:rPr>
        <w:tab/>
      </w:r>
      <w:r>
        <w:rPr>
          <w:noProof/>
        </w:rPr>
        <w:fldChar w:fldCharType="begin"/>
      </w:r>
      <w:r>
        <w:rPr>
          <w:noProof/>
        </w:rPr>
        <w:instrText xml:space="preserve"> PAGEREF _Toc52866249 \h </w:instrText>
      </w:r>
      <w:r>
        <w:rPr>
          <w:noProof/>
        </w:rPr>
      </w:r>
      <w:r>
        <w:rPr>
          <w:noProof/>
        </w:rPr>
        <w:fldChar w:fldCharType="separate"/>
      </w:r>
      <w:r w:rsidR="00043188">
        <w:rPr>
          <w:noProof/>
        </w:rPr>
        <w:t>6</w:t>
      </w:r>
      <w:r>
        <w:rPr>
          <w:noProof/>
        </w:rPr>
        <w:fldChar w:fldCharType="end"/>
      </w:r>
    </w:p>
    <w:p w14:paraId="6AA0D9E5" w14:textId="5ED7B17F" w:rsidR="0043047B" w:rsidRPr="0043047B" w:rsidRDefault="0043047B">
      <w:pPr>
        <w:pStyle w:val="TOC3"/>
        <w:tabs>
          <w:tab w:val="left" w:pos="1134"/>
        </w:tabs>
        <w:rPr>
          <w:rFonts w:eastAsiaTheme="minorEastAsia"/>
          <w:noProof/>
          <w:color w:val="auto"/>
          <w:sz w:val="22"/>
          <w:lang w:val="en-US" w:eastAsia="sv-SE"/>
        </w:rPr>
      </w:pPr>
      <w:r>
        <w:rPr>
          <w:noProof/>
        </w:rPr>
        <w:t>2.1.4</w:t>
      </w:r>
      <w:r w:rsidRPr="0043047B">
        <w:rPr>
          <w:rFonts w:eastAsiaTheme="minorEastAsia"/>
          <w:noProof/>
          <w:color w:val="auto"/>
          <w:sz w:val="22"/>
          <w:lang w:val="en-US" w:eastAsia="sv-SE"/>
        </w:rPr>
        <w:tab/>
      </w:r>
      <w:r>
        <w:rPr>
          <w:noProof/>
        </w:rPr>
        <w:t>Disadvantages</w:t>
      </w:r>
      <w:r>
        <w:rPr>
          <w:noProof/>
        </w:rPr>
        <w:tab/>
      </w:r>
      <w:r>
        <w:rPr>
          <w:noProof/>
        </w:rPr>
        <w:fldChar w:fldCharType="begin"/>
      </w:r>
      <w:r>
        <w:rPr>
          <w:noProof/>
        </w:rPr>
        <w:instrText xml:space="preserve"> PAGEREF _Toc52866250 \h </w:instrText>
      </w:r>
      <w:r>
        <w:rPr>
          <w:noProof/>
        </w:rPr>
      </w:r>
      <w:r>
        <w:rPr>
          <w:noProof/>
        </w:rPr>
        <w:fldChar w:fldCharType="separate"/>
      </w:r>
      <w:r w:rsidR="00043188">
        <w:rPr>
          <w:noProof/>
        </w:rPr>
        <w:t>6</w:t>
      </w:r>
      <w:r>
        <w:rPr>
          <w:noProof/>
        </w:rPr>
        <w:fldChar w:fldCharType="end"/>
      </w:r>
    </w:p>
    <w:p w14:paraId="37D41097" w14:textId="76D7AB9C" w:rsidR="0043047B" w:rsidRPr="0043047B" w:rsidRDefault="0043047B">
      <w:pPr>
        <w:pStyle w:val="TOC3"/>
        <w:tabs>
          <w:tab w:val="left" w:pos="1134"/>
        </w:tabs>
        <w:rPr>
          <w:rFonts w:eastAsiaTheme="minorEastAsia"/>
          <w:noProof/>
          <w:color w:val="auto"/>
          <w:sz w:val="22"/>
          <w:lang w:val="en-US" w:eastAsia="sv-SE"/>
        </w:rPr>
      </w:pPr>
      <w:r>
        <w:rPr>
          <w:noProof/>
        </w:rPr>
        <w:t>2.1.5</w:t>
      </w:r>
      <w:r w:rsidRPr="0043047B">
        <w:rPr>
          <w:rFonts w:eastAsiaTheme="minorEastAsia"/>
          <w:noProof/>
          <w:color w:val="auto"/>
          <w:sz w:val="22"/>
          <w:lang w:val="en-US" w:eastAsia="sv-SE"/>
        </w:rPr>
        <w:tab/>
      </w:r>
      <w:r>
        <w:rPr>
          <w:noProof/>
        </w:rPr>
        <w:t>Differences in equipment</w:t>
      </w:r>
      <w:r>
        <w:rPr>
          <w:noProof/>
        </w:rPr>
        <w:tab/>
      </w:r>
      <w:r>
        <w:rPr>
          <w:noProof/>
        </w:rPr>
        <w:fldChar w:fldCharType="begin"/>
      </w:r>
      <w:r>
        <w:rPr>
          <w:noProof/>
        </w:rPr>
        <w:instrText xml:space="preserve"> PAGEREF _Toc52866251 \h </w:instrText>
      </w:r>
      <w:r>
        <w:rPr>
          <w:noProof/>
        </w:rPr>
      </w:r>
      <w:r>
        <w:rPr>
          <w:noProof/>
        </w:rPr>
        <w:fldChar w:fldCharType="separate"/>
      </w:r>
      <w:r w:rsidR="00043188">
        <w:rPr>
          <w:noProof/>
        </w:rPr>
        <w:t>7</w:t>
      </w:r>
      <w:r>
        <w:rPr>
          <w:noProof/>
        </w:rPr>
        <w:fldChar w:fldCharType="end"/>
      </w:r>
    </w:p>
    <w:p w14:paraId="5D8D47FF" w14:textId="773A3429" w:rsidR="0043047B" w:rsidRPr="0043047B" w:rsidRDefault="0043047B">
      <w:pPr>
        <w:pStyle w:val="TOC2"/>
        <w:rPr>
          <w:rFonts w:eastAsiaTheme="minorEastAsia"/>
          <w:color w:val="auto"/>
          <w:lang w:val="en-US" w:eastAsia="sv-SE"/>
        </w:rPr>
      </w:pPr>
      <w:r>
        <w:t>2.2</w:t>
      </w:r>
      <w:r w:rsidRPr="0043047B">
        <w:rPr>
          <w:rFonts w:eastAsiaTheme="minorEastAsia"/>
          <w:color w:val="auto"/>
          <w:lang w:val="en-US" w:eastAsia="sv-SE"/>
        </w:rPr>
        <w:tab/>
      </w:r>
      <w:r>
        <w:t>MSI</w:t>
      </w:r>
      <w:r>
        <w:tab/>
      </w:r>
      <w:r>
        <w:fldChar w:fldCharType="begin"/>
      </w:r>
      <w:r>
        <w:instrText xml:space="preserve"> PAGEREF _Toc52866252 \h </w:instrText>
      </w:r>
      <w:r>
        <w:fldChar w:fldCharType="separate"/>
      </w:r>
      <w:r w:rsidR="00043188">
        <w:t>7</w:t>
      </w:r>
      <w:r>
        <w:fldChar w:fldCharType="end"/>
      </w:r>
    </w:p>
    <w:p w14:paraId="100FE4FF" w14:textId="26389CD5" w:rsidR="0043047B" w:rsidRPr="0043047B" w:rsidRDefault="0043047B">
      <w:pPr>
        <w:pStyle w:val="TOC2"/>
        <w:rPr>
          <w:rFonts w:eastAsiaTheme="minorEastAsia"/>
          <w:color w:val="auto"/>
          <w:lang w:val="en-US" w:eastAsia="sv-SE"/>
        </w:rPr>
      </w:pPr>
      <w:r>
        <w:t>2.3</w:t>
      </w:r>
      <w:r w:rsidRPr="0043047B">
        <w:rPr>
          <w:rFonts w:eastAsiaTheme="minorEastAsia"/>
          <w:color w:val="auto"/>
          <w:lang w:val="en-US" w:eastAsia="sv-SE"/>
        </w:rPr>
        <w:tab/>
      </w:r>
      <w:r>
        <w:t>Sbas</w:t>
      </w:r>
      <w:r>
        <w:tab/>
      </w:r>
      <w:r>
        <w:fldChar w:fldCharType="begin"/>
      </w:r>
      <w:r>
        <w:instrText xml:space="preserve"> PAGEREF _Toc52866253 \h </w:instrText>
      </w:r>
      <w:r>
        <w:fldChar w:fldCharType="separate"/>
      </w:r>
      <w:r w:rsidR="00043188">
        <w:t>7</w:t>
      </w:r>
      <w:r>
        <w:fldChar w:fldCharType="end"/>
      </w:r>
    </w:p>
    <w:p w14:paraId="4CD0B891" w14:textId="4F6677D6" w:rsidR="0043047B" w:rsidRPr="0043047B" w:rsidRDefault="0043047B">
      <w:pPr>
        <w:pStyle w:val="TOC2"/>
        <w:rPr>
          <w:rFonts w:eastAsiaTheme="minorEastAsia"/>
          <w:color w:val="auto"/>
          <w:lang w:val="en-US" w:eastAsia="sv-SE"/>
        </w:rPr>
      </w:pPr>
      <w:r>
        <w:t>2.4</w:t>
      </w:r>
      <w:r w:rsidRPr="0043047B">
        <w:rPr>
          <w:rFonts w:eastAsiaTheme="minorEastAsia"/>
          <w:color w:val="auto"/>
          <w:lang w:val="en-US" w:eastAsia="sv-SE"/>
        </w:rPr>
        <w:tab/>
      </w:r>
      <w:r>
        <w:t>RTK and PPP</w:t>
      </w:r>
      <w:r>
        <w:tab/>
      </w:r>
      <w:r>
        <w:fldChar w:fldCharType="begin"/>
      </w:r>
      <w:r>
        <w:instrText xml:space="preserve"> PAGEREF _Toc52866254 \h </w:instrText>
      </w:r>
      <w:r>
        <w:fldChar w:fldCharType="separate"/>
      </w:r>
      <w:r w:rsidR="00043188">
        <w:t>8</w:t>
      </w:r>
      <w:r>
        <w:fldChar w:fldCharType="end"/>
      </w:r>
    </w:p>
    <w:p w14:paraId="7E4579C6" w14:textId="6D45C10C" w:rsidR="0043047B" w:rsidRPr="0043047B" w:rsidRDefault="0043047B">
      <w:pPr>
        <w:pStyle w:val="TOC2"/>
        <w:rPr>
          <w:rFonts w:eastAsiaTheme="minorEastAsia"/>
          <w:color w:val="auto"/>
          <w:lang w:val="en-US" w:eastAsia="sv-SE"/>
        </w:rPr>
      </w:pPr>
      <w:r>
        <w:t>2.5</w:t>
      </w:r>
      <w:r w:rsidRPr="0043047B">
        <w:rPr>
          <w:rFonts w:eastAsiaTheme="minorEastAsia"/>
          <w:color w:val="auto"/>
          <w:lang w:val="en-US" w:eastAsia="sv-SE"/>
        </w:rPr>
        <w:tab/>
      </w:r>
      <w:r>
        <w:t>Radiobeacon</w:t>
      </w:r>
      <w:r>
        <w:tab/>
      </w:r>
      <w:r>
        <w:fldChar w:fldCharType="begin"/>
      </w:r>
      <w:r>
        <w:instrText xml:space="preserve"> PAGEREF _Toc52866255 \h </w:instrText>
      </w:r>
      <w:r>
        <w:fldChar w:fldCharType="separate"/>
      </w:r>
      <w:r w:rsidR="00043188">
        <w:t>9</w:t>
      </w:r>
      <w:r>
        <w:fldChar w:fldCharType="end"/>
      </w:r>
    </w:p>
    <w:p w14:paraId="4A5D9EBC" w14:textId="68AAD20F" w:rsidR="0043047B" w:rsidRPr="0043047B" w:rsidRDefault="0043047B">
      <w:pPr>
        <w:pStyle w:val="TOC2"/>
        <w:rPr>
          <w:rFonts w:eastAsiaTheme="minorEastAsia"/>
          <w:color w:val="auto"/>
          <w:lang w:val="en-US" w:eastAsia="sv-SE"/>
        </w:rPr>
      </w:pPr>
      <w:r>
        <w:t>2.6</w:t>
      </w:r>
      <w:r w:rsidRPr="0043047B">
        <w:rPr>
          <w:rFonts w:eastAsiaTheme="minorEastAsia"/>
          <w:color w:val="auto"/>
          <w:lang w:val="en-US" w:eastAsia="sv-SE"/>
        </w:rPr>
        <w:tab/>
      </w:r>
      <w:r>
        <w:t>RAIM</w:t>
      </w:r>
      <w:r>
        <w:tab/>
      </w:r>
      <w:r>
        <w:fldChar w:fldCharType="begin"/>
      </w:r>
      <w:r>
        <w:instrText xml:space="preserve"> PAGEREF _Toc52866256 \h </w:instrText>
      </w:r>
      <w:r>
        <w:fldChar w:fldCharType="separate"/>
      </w:r>
      <w:r w:rsidR="00043188">
        <w:t>9</w:t>
      </w:r>
      <w:r>
        <w:fldChar w:fldCharType="end"/>
      </w:r>
    </w:p>
    <w:p w14:paraId="049F6B3E" w14:textId="2A63D22A" w:rsidR="0043047B" w:rsidRPr="0043047B" w:rsidRDefault="0043047B">
      <w:pPr>
        <w:pStyle w:val="TOC3"/>
        <w:tabs>
          <w:tab w:val="left" w:pos="1134"/>
        </w:tabs>
        <w:rPr>
          <w:rFonts w:eastAsiaTheme="minorEastAsia"/>
          <w:noProof/>
          <w:color w:val="auto"/>
          <w:sz w:val="22"/>
          <w:lang w:val="en-US" w:eastAsia="sv-SE"/>
        </w:rPr>
      </w:pPr>
      <w:r w:rsidRPr="00125CBE">
        <w:rPr>
          <w:noProof/>
          <w:lang w:val="en-US"/>
        </w:rPr>
        <w:t>2.6.1</w:t>
      </w:r>
      <w:r w:rsidRPr="0043047B">
        <w:rPr>
          <w:rFonts w:eastAsiaTheme="minorEastAsia"/>
          <w:noProof/>
          <w:color w:val="auto"/>
          <w:sz w:val="22"/>
          <w:lang w:val="en-US" w:eastAsia="sv-SE"/>
        </w:rPr>
        <w:tab/>
      </w:r>
      <w:r w:rsidRPr="00125CBE">
        <w:rPr>
          <w:noProof/>
          <w:lang w:val="en-US"/>
        </w:rPr>
        <w:t>Main RAIM features</w:t>
      </w:r>
      <w:r>
        <w:rPr>
          <w:noProof/>
        </w:rPr>
        <w:tab/>
      </w:r>
      <w:r>
        <w:rPr>
          <w:noProof/>
        </w:rPr>
        <w:fldChar w:fldCharType="begin"/>
      </w:r>
      <w:r>
        <w:rPr>
          <w:noProof/>
        </w:rPr>
        <w:instrText xml:space="preserve"> PAGEREF _Toc52866257 \h </w:instrText>
      </w:r>
      <w:r>
        <w:rPr>
          <w:noProof/>
        </w:rPr>
      </w:r>
      <w:r>
        <w:rPr>
          <w:noProof/>
        </w:rPr>
        <w:fldChar w:fldCharType="separate"/>
      </w:r>
      <w:r w:rsidR="00043188">
        <w:rPr>
          <w:noProof/>
        </w:rPr>
        <w:t>10</w:t>
      </w:r>
      <w:r>
        <w:rPr>
          <w:noProof/>
        </w:rPr>
        <w:fldChar w:fldCharType="end"/>
      </w:r>
    </w:p>
    <w:p w14:paraId="72E1CDF0" w14:textId="6CD0D316" w:rsidR="0043047B" w:rsidRPr="0043047B" w:rsidRDefault="0043047B">
      <w:pPr>
        <w:pStyle w:val="TOC3"/>
        <w:tabs>
          <w:tab w:val="left" w:pos="1134"/>
        </w:tabs>
        <w:rPr>
          <w:rFonts w:eastAsiaTheme="minorEastAsia"/>
          <w:noProof/>
          <w:color w:val="auto"/>
          <w:sz w:val="22"/>
          <w:lang w:val="en-US" w:eastAsia="sv-SE"/>
        </w:rPr>
      </w:pPr>
      <w:r w:rsidRPr="00125CBE">
        <w:rPr>
          <w:noProof/>
          <w:lang w:val="en-US"/>
        </w:rPr>
        <w:t>2.6.2</w:t>
      </w:r>
      <w:r w:rsidRPr="0043047B">
        <w:rPr>
          <w:rFonts w:eastAsiaTheme="minorEastAsia"/>
          <w:noProof/>
          <w:color w:val="auto"/>
          <w:sz w:val="22"/>
          <w:lang w:val="en-US" w:eastAsia="sv-SE"/>
        </w:rPr>
        <w:tab/>
      </w:r>
      <w:r w:rsidRPr="00125CBE">
        <w:rPr>
          <w:noProof/>
          <w:lang w:val="en-US"/>
        </w:rPr>
        <w:t>RAIM in maritime regulation</w:t>
      </w:r>
      <w:r>
        <w:rPr>
          <w:noProof/>
        </w:rPr>
        <w:tab/>
      </w:r>
      <w:r>
        <w:rPr>
          <w:noProof/>
        </w:rPr>
        <w:fldChar w:fldCharType="begin"/>
      </w:r>
      <w:r>
        <w:rPr>
          <w:noProof/>
        </w:rPr>
        <w:instrText xml:space="preserve"> PAGEREF _Toc52866258 \h </w:instrText>
      </w:r>
      <w:r>
        <w:rPr>
          <w:noProof/>
        </w:rPr>
      </w:r>
      <w:r>
        <w:rPr>
          <w:noProof/>
        </w:rPr>
        <w:fldChar w:fldCharType="separate"/>
      </w:r>
      <w:r w:rsidR="00043188">
        <w:rPr>
          <w:noProof/>
        </w:rPr>
        <w:t>11</w:t>
      </w:r>
      <w:r>
        <w:rPr>
          <w:noProof/>
        </w:rPr>
        <w:fldChar w:fldCharType="end"/>
      </w:r>
    </w:p>
    <w:p w14:paraId="5BA654AA" w14:textId="600544F3" w:rsidR="0043047B" w:rsidRPr="0043047B" w:rsidRDefault="0043047B">
      <w:pPr>
        <w:pStyle w:val="TOC2"/>
        <w:rPr>
          <w:rFonts w:eastAsiaTheme="minorEastAsia"/>
          <w:color w:val="auto"/>
          <w:lang w:val="en-US" w:eastAsia="sv-SE"/>
        </w:rPr>
      </w:pPr>
      <w:r>
        <w:t>2.7</w:t>
      </w:r>
      <w:r w:rsidRPr="0043047B">
        <w:rPr>
          <w:rFonts w:eastAsiaTheme="minorEastAsia"/>
          <w:color w:val="auto"/>
          <w:lang w:val="en-US" w:eastAsia="sv-SE"/>
        </w:rPr>
        <w:tab/>
      </w:r>
      <w:r>
        <w:t>Commercial Services</w:t>
      </w:r>
      <w:r>
        <w:tab/>
      </w:r>
      <w:r>
        <w:fldChar w:fldCharType="begin"/>
      </w:r>
      <w:r>
        <w:instrText xml:space="preserve"> PAGEREF _Toc52866259 \h </w:instrText>
      </w:r>
      <w:r>
        <w:fldChar w:fldCharType="separate"/>
      </w:r>
      <w:r w:rsidR="00043188">
        <w:t>13</w:t>
      </w:r>
      <w:r>
        <w:fldChar w:fldCharType="end"/>
      </w:r>
    </w:p>
    <w:p w14:paraId="170AEDEE" w14:textId="51C3ED48" w:rsidR="0043047B" w:rsidRPr="0043047B" w:rsidRDefault="0043047B">
      <w:pPr>
        <w:pStyle w:val="TOC1"/>
        <w:rPr>
          <w:rFonts w:eastAsiaTheme="minorEastAsia"/>
          <w:b w:val="0"/>
          <w:color w:val="auto"/>
          <w:lang w:val="en-US" w:eastAsia="sv-SE"/>
        </w:rPr>
      </w:pPr>
      <w:r>
        <w:t>3</w:t>
      </w:r>
      <w:r w:rsidRPr="0043047B">
        <w:rPr>
          <w:rFonts w:eastAsiaTheme="minorEastAsia"/>
          <w:b w:val="0"/>
          <w:color w:val="auto"/>
          <w:lang w:val="en-US" w:eastAsia="sv-SE"/>
        </w:rPr>
        <w:tab/>
      </w:r>
      <w:r>
        <w:t>Future options</w:t>
      </w:r>
      <w:r>
        <w:tab/>
      </w:r>
      <w:r>
        <w:fldChar w:fldCharType="begin"/>
      </w:r>
      <w:r>
        <w:instrText xml:space="preserve"> PAGEREF _Toc52866260 \h </w:instrText>
      </w:r>
      <w:r>
        <w:fldChar w:fldCharType="separate"/>
      </w:r>
      <w:r w:rsidR="00043188">
        <w:t>13</w:t>
      </w:r>
      <w:r>
        <w:fldChar w:fldCharType="end"/>
      </w:r>
    </w:p>
    <w:p w14:paraId="195673B8" w14:textId="22A39EF9" w:rsidR="0043047B" w:rsidRPr="0043047B" w:rsidRDefault="0043047B">
      <w:pPr>
        <w:pStyle w:val="TOC2"/>
        <w:rPr>
          <w:rFonts w:eastAsiaTheme="minorEastAsia"/>
          <w:color w:val="auto"/>
          <w:lang w:val="en-US" w:eastAsia="sv-SE"/>
        </w:rPr>
      </w:pPr>
      <w:r>
        <w:t>3.1</w:t>
      </w:r>
      <w:r w:rsidRPr="0043047B">
        <w:rPr>
          <w:rFonts w:eastAsiaTheme="minorEastAsia"/>
          <w:color w:val="auto"/>
          <w:lang w:val="en-US" w:eastAsia="sv-SE"/>
        </w:rPr>
        <w:tab/>
      </w:r>
      <w:r>
        <w:t>Maintain GPS L1 corrections</w:t>
      </w:r>
      <w:r>
        <w:tab/>
      </w:r>
      <w:r>
        <w:fldChar w:fldCharType="begin"/>
      </w:r>
      <w:r>
        <w:instrText xml:space="preserve"> PAGEREF _Toc52866261 \h </w:instrText>
      </w:r>
      <w:r>
        <w:fldChar w:fldCharType="separate"/>
      </w:r>
      <w:r w:rsidR="00043188">
        <w:t>13</w:t>
      </w:r>
      <w:r>
        <w:fldChar w:fldCharType="end"/>
      </w:r>
    </w:p>
    <w:p w14:paraId="24A20C6C" w14:textId="4A6ED609" w:rsidR="0043047B" w:rsidRPr="0043047B" w:rsidRDefault="0043047B">
      <w:pPr>
        <w:pStyle w:val="TOC2"/>
        <w:rPr>
          <w:rFonts w:eastAsiaTheme="minorEastAsia"/>
          <w:color w:val="auto"/>
          <w:lang w:val="en-US" w:eastAsia="sv-SE"/>
        </w:rPr>
      </w:pPr>
      <w:r>
        <w:t>3.2</w:t>
      </w:r>
      <w:r w:rsidRPr="0043047B">
        <w:rPr>
          <w:rFonts w:eastAsiaTheme="minorEastAsia"/>
          <w:color w:val="auto"/>
          <w:lang w:val="en-US" w:eastAsia="sv-SE"/>
        </w:rPr>
        <w:tab/>
      </w:r>
      <w:r>
        <w:t>Provide corrections to multiple GNSS and/or GNSS frequencies</w:t>
      </w:r>
      <w:r>
        <w:tab/>
      </w:r>
      <w:r>
        <w:fldChar w:fldCharType="begin"/>
      </w:r>
      <w:r>
        <w:instrText xml:space="preserve"> PAGEREF _Toc52866262 \h </w:instrText>
      </w:r>
      <w:r>
        <w:fldChar w:fldCharType="separate"/>
      </w:r>
      <w:r w:rsidR="00043188">
        <w:t>14</w:t>
      </w:r>
      <w:r>
        <w:fldChar w:fldCharType="end"/>
      </w:r>
    </w:p>
    <w:p w14:paraId="77C35602" w14:textId="7C9E3082" w:rsidR="0043047B" w:rsidRPr="0043047B" w:rsidRDefault="0043047B">
      <w:pPr>
        <w:pStyle w:val="TOC2"/>
        <w:rPr>
          <w:rFonts w:eastAsiaTheme="minorEastAsia"/>
          <w:color w:val="auto"/>
          <w:lang w:val="en-US" w:eastAsia="sv-SE"/>
        </w:rPr>
      </w:pPr>
      <w:r>
        <w:t>3.3</w:t>
      </w:r>
      <w:r w:rsidRPr="0043047B">
        <w:rPr>
          <w:rFonts w:eastAsiaTheme="minorEastAsia"/>
          <w:color w:val="auto"/>
          <w:lang w:val="en-US" w:eastAsia="sv-SE"/>
        </w:rPr>
        <w:tab/>
      </w:r>
      <w:r>
        <w:t>Discontinue services</w:t>
      </w:r>
      <w:r>
        <w:tab/>
      </w:r>
      <w:r>
        <w:fldChar w:fldCharType="begin"/>
      </w:r>
      <w:r>
        <w:instrText xml:space="preserve"> PAGEREF _Toc52866263 \h </w:instrText>
      </w:r>
      <w:r>
        <w:fldChar w:fldCharType="separate"/>
      </w:r>
      <w:r w:rsidR="00043188">
        <w:t>15</w:t>
      </w:r>
      <w:r>
        <w:fldChar w:fldCharType="end"/>
      </w:r>
    </w:p>
    <w:p w14:paraId="1BC79592" w14:textId="3A9323EA" w:rsidR="0043047B" w:rsidRPr="0043047B" w:rsidRDefault="0043047B">
      <w:pPr>
        <w:pStyle w:val="TOC1"/>
        <w:rPr>
          <w:rFonts w:eastAsiaTheme="minorEastAsia"/>
          <w:b w:val="0"/>
          <w:color w:val="auto"/>
          <w:lang w:val="en-US" w:eastAsia="sv-SE"/>
        </w:rPr>
      </w:pPr>
      <w:r>
        <w:t>4</w:t>
      </w:r>
      <w:r w:rsidRPr="0043047B">
        <w:rPr>
          <w:rFonts w:eastAsiaTheme="minorEastAsia"/>
          <w:b w:val="0"/>
          <w:color w:val="auto"/>
          <w:lang w:val="en-US" w:eastAsia="sv-SE"/>
        </w:rPr>
        <w:tab/>
      </w:r>
      <w:r>
        <w:t>Future development</w:t>
      </w:r>
      <w:r>
        <w:tab/>
      </w:r>
      <w:r>
        <w:fldChar w:fldCharType="begin"/>
      </w:r>
      <w:r>
        <w:instrText xml:space="preserve"> PAGEREF _Toc52866264 \h </w:instrText>
      </w:r>
      <w:r>
        <w:fldChar w:fldCharType="separate"/>
      </w:r>
      <w:r w:rsidR="00043188">
        <w:t>15</w:t>
      </w:r>
      <w:r>
        <w:fldChar w:fldCharType="end"/>
      </w:r>
    </w:p>
    <w:p w14:paraId="52C1CBD8" w14:textId="52E87C6D" w:rsidR="0043047B" w:rsidRPr="0043047B" w:rsidRDefault="0043047B">
      <w:pPr>
        <w:pStyle w:val="TOC2"/>
        <w:rPr>
          <w:rFonts w:eastAsiaTheme="minorEastAsia"/>
          <w:color w:val="auto"/>
          <w:lang w:val="en-US" w:eastAsia="sv-SE"/>
        </w:rPr>
      </w:pPr>
      <w:r>
        <w:t>4.1</w:t>
      </w:r>
      <w:r w:rsidRPr="0043047B">
        <w:rPr>
          <w:rFonts w:eastAsiaTheme="minorEastAsia"/>
          <w:color w:val="auto"/>
          <w:lang w:val="en-US" w:eastAsia="sv-SE"/>
        </w:rPr>
        <w:tab/>
      </w:r>
      <w:r>
        <w:t>Ranging Mode</w:t>
      </w:r>
      <w:r>
        <w:tab/>
      </w:r>
      <w:r>
        <w:fldChar w:fldCharType="begin"/>
      </w:r>
      <w:r>
        <w:instrText xml:space="preserve"> PAGEREF _Toc52866265 \h </w:instrText>
      </w:r>
      <w:r>
        <w:fldChar w:fldCharType="separate"/>
      </w:r>
      <w:r w:rsidR="00043188">
        <w:t>15</w:t>
      </w:r>
      <w:r>
        <w:fldChar w:fldCharType="end"/>
      </w:r>
    </w:p>
    <w:p w14:paraId="6FB5F415" w14:textId="0C144EDA" w:rsidR="0043047B" w:rsidRPr="00486103" w:rsidRDefault="0043047B">
      <w:pPr>
        <w:pStyle w:val="TOC1"/>
        <w:rPr>
          <w:rFonts w:eastAsiaTheme="minorEastAsia"/>
          <w:b w:val="0"/>
          <w:color w:val="auto"/>
          <w:lang w:val="en-US" w:eastAsia="sv-SE"/>
        </w:rPr>
      </w:pPr>
      <w:r>
        <w:t>5</w:t>
      </w:r>
      <w:r w:rsidRPr="00486103">
        <w:rPr>
          <w:rFonts w:eastAsiaTheme="minorEastAsia"/>
          <w:b w:val="0"/>
          <w:color w:val="auto"/>
          <w:lang w:val="en-US" w:eastAsia="sv-SE"/>
        </w:rPr>
        <w:tab/>
      </w:r>
      <w:r>
        <w:t>Key points to consider</w:t>
      </w:r>
      <w:r>
        <w:tab/>
      </w:r>
      <w:r>
        <w:fldChar w:fldCharType="begin"/>
      </w:r>
      <w:r>
        <w:instrText xml:space="preserve"> PAGEREF _Toc52866266 \h </w:instrText>
      </w:r>
      <w:r>
        <w:fldChar w:fldCharType="separate"/>
      </w:r>
      <w:r w:rsidR="00043188">
        <w:t>17</w:t>
      </w:r>
      <w:r>
        <w:fldChar w:fldCharType="end"/>
      </w:r>
    </w:p>
    <w:p w14:paraId="47AEFACF" w14:textId="77777777" w:rsidR="00642025" w:rsidRPr="0093492E" w:rsidRDefault="004A4EC4" w:rsidP="00BA5754">
      <w:pPr>
        <w:rPr>
          <w:noProof/>
        </w:rPr>
      </w:pPr>
      <w:r>
        <w:rPr>
          <w:noProof/>
        </w:rPr>
        <w:fldChar w:fldCharType="end"/>
      </w:r>
    </w:p>
    <w:p w14:paraId="1ED8ADAB" w14:textId="77777777" w:rsidR="0078486B" w:rsidRDefault="002F265A" w:rsidP="00C9558A">
      <w:pPr>
        <w:pStyle w:val="ListofFigures"/>
      </w:pPr>
      <w:r>
        <w:t>List of Tables</w:t>
      </w:r>
    </w:p>
    <w:p w14:paraId="798B441F" w14:textId="0CA7B357" w:rsidR="00577542" w:rsidRDefault="00923B4D">
      <w:pPr>
        <w:pStyle w:val="TableofFigures"/>
        <w:rPr>
          <w:rFonts w:eastAsiaTheme="minorEastAsia"/>
          <w:i w:val="0"/>
          <w:noProof/>
          <w:sz w:val="24"/>
          <w:szCs w:val="24"/>
          <w:lang w:val="en-US"/>
        </w:rPr>
      </w:pPr>
      <w:r>
        <w:fldChar w:fldCharType="begin"/>
      </w:r>
      <w:r>
        <w:instrText xml:space="preserve"> TOC \t "Table caption" \c </w:instrText>
      </w:r>
      <w:r>
        <w:fldChar w:fldCharType="separate"/>
      </w:r>
      <w:r w:rsidR="00577542">
        <w:rPr>
          <w:noProof/>
        </w:rPr>
        <w:t>Table 1</w:t>
      </w:r>
      <w:r w:rsidR="00577542">
        <w:rPr>
          <w:rFonts w:eastAsiaTheme="minorEastAsia"/>
          <w:i w:val="0"/>
          <w:noProof/>
          <w:sz w:val="24"/>
          <w:szCs w:val="24"/>
          <w:lang w:val="en-US"/>
        </w:rPr>
        <w:tab/>
      </w:r>
      <w:r w:rsidR="00577542">
        <w:rPr>
          <w:noProof/>
        </w:rPr>
        <w:t>Example of a table with the significant information in the first column</w:t>
      </w:r>
      <w:r w:rsidR="00577542">
        <w:rPr>
          <w:noProof/>
        </w:rPr>
        <w:tab/>
      </w:r>
      <w:r w:rsidR="00577542">
        <w:rPr>
          <w:noProof/>
        </w:rPr>
        <w:fldChar w:fldCharType="begin"/>
      </w:r>
      <w:r w:rsidR="00577542">
        <w:rPr>
          <w:noProof/>
        </w:rPr>
        <w:instrText xml:space="preserve"> PAGEREF _Toc461528865 \h </w:instrText>
      </w:r>
      <w:r w:rsidR="00577542">
        <w:rPr>
          <w:noProof/>
        </w:rPr>
      </w:r>
      <w:r w:rsidR="00577542">
        <w:rPr>
          <w:noProof/>
        </w:rPr>
        <w:fldChar w:fldCharType="separate"/>
      </w:r>
      <w:r w:rsidR="00043188" w:rsidRPr="00043188">
        <w:rPr>
          <w:b/>
          <w:bCs/>
          <w:noProof/>
          <w:lang w:val="en-US"/>
          <w:rPrChange w:id="11" w:author="Bäckstedt, Jesper" w:date="2020-10-06T16:26:00Z">
            <w:rPr>
              <w:b/>
              <w:bCs/>
              <w:noProof/>
              <w:lang w:val="sv-SE"/>
            </w:rPr>
          </w:rPrChange>
        </w:rPr>
        <w:t>Fel! Bokmärket är inte definierat.</w:t>
      </w:r>
      <w:r w:rsidR="00577542">
        <w:rPr>
          <w:noProof/>
        </w:rPr>
        <w:fldChar w:fldCharType="end"/>
      </w:r>
    </w:p>
    <w:p w14:paraId="6EC152A5" w14:textId="625FA11A" w:rsidR="00577542" w:rsidRDefault="00577542">
      <w:pPr>
        <w:pStyle w:val="TableofFigures"/>
        <w:rPr>
          <w:rFonts w:eastAsiaTheme="minorEastAsia"/>
          <w:i w:val="0"/>
          <w:noProof/>
          <w:sz w:val="24"/>
          <w:szCs w:val="24"/>
          <w:lang w:val="en-US"/>
        </w:rPr>
      </w:pPr>
      <w:r>
        <w:rPr>
          <w:noProof/>
        </w:rPr>
        <w:t>Table 2</w:t>
      </w:r>
      <w:r>
        <w:rPr>
          <w:rFonts w:eastAsiaTheme="minorEastAsia"/>
          <w:i w:val="0"/>
          <w:noProof/>
          <w:sz w:val="24"/>
          <w:szCs w:val="24"/>
          <w:lang w:val="en-US"/>
        </w:rPr>
        <w:tab/>
      </w:r>
      <w:r>
        <w:rPr>
          <w:noProof/>
        </w:rPr>
        <w:t>Example of a table with the significant information in the first row</w:t>
      </w:r>
      <w:r>
        <w:rPr>
          <w:noProof/>
        </w:rPr>
        <w:tab/>
      </w:r>
      <w:r>
        <w:rPr>
          <w:noProof/>
        </w:rPr>
        <w:fldChar w:fldCharType="begin"/>
      </w:r>
      <w:r>
        <w:rPr>
          <w:noProof/>
        </w:rPr>
        <w:instrText xml:space="preserve"> PAGEREF _Toc461528866 \h </w:instrText>
      </w:r>
      <w:r>
        <w:rPr>
          <w:noProof/>
        </w:rPr>
      </w:r>
      <w:r>
        <w:rPr>
          <w:noProof/>
        </w:rPr>
        <w:fldChar w:fldCharType="separate"/>
      </w:r>
      <w:r w:rsidR="00043188" w:rsidRPr="00043188">
        <w:rPr>
          <w:b/>
          <w:bCs/>
          <w:noProof/>
          <w:lang w:val="en-US"/>
          <w:rPrChange w:id="12" w:author="Bäckstedt, Jesper" w:date="2020-10-06T16:26:00Z">
            <w:rPr>
              <w:b/>
              <w:bCs/>
              <w:noProof/>
              <w:lang w:val="sv-SE"/>
            </w:rPr>
          </w:rPrChange>
        </w:rPr>
        <w:t>Fel! Bokmärket är inte definierat.</w:t>
      </w:r>
      <w:r>
        <w:rPr>
          <w:noProof/>
        </w:rPr>
        <w:fldChar w:fldCharType="end"/>
      </w:r>
    </w:p>
    <w:p w14:paraId="098C67AD" w14:textId="273D0EE0" w:rsidR="00577542" w:rsidRDefault="00577542">
      <w:pPr>
        <w:pStyle w:val="TableofFigures"/>
        <w:rPr>
          <w:rFonts w:eastAsiaTheme="minorEastAsia"/>
          <w:i w:val="0"/>
          <w:noProof/>
          <w:sz w:val="24"/>
          <w:szCs w:val="24"/>
          <w:lang w:val="en-US"/>
        </w:rPr>
      </w:pPr>
      <w:r>
        <w:rPr>
          <w:noProof/>
        </w:rPr>
        <w:t>Table 3</w:t>
      </w:r>
      <w:r>
        <w:rPr>
          <w:rFonts w:eastAsiaTheme="minorEastAsia"/>
          <w:i w:val="0"/>
          <w:noProof/>
          <w:sz w:val="24"/>
          <w:szCs w:val="24"/>
          <w:lang w:val="en-US"/>
        </w:rPr>
        <w:tab/>
      </w:r>
      <w:r>
        <w:rPr>
          <w:noProof/>
        </w:rPr>
        <w:t>Example of a table with coloured rows</w:t>
      </w:r>
      <w:r>
        <w:rPr>
          <w:noProof/>
        </w:rPr>
        <w:tab/>
      </w:r>
      <w:r>
        <w:rPr>
          <w:noProof/>
        </w:rPr>
        <w:fldChar w:fldCharType="begin"/>
      </w:r>
      <w:r>
        <w:rPr>
          <w:noProof/>
        </w:rPr>
        <w:instrText xml:space="preserve"> PAGEREF _Toc461528867 \h </w:instrText>
      </w:r>
      <w:r>
        <w:rPr>
          <w:noProof/>
        </w:rPr>
      </w:r>
      <w:r>
        <w:rPr>
          <w:noProof/>
        </w:rPr>
        <w:fldChar w:fldCharType="separate"/>
      </w:r>
      <w:r w:rsidR="00043188" w:rsidRPr="00043188">
        <w:rPr>
          <w:b/>
          <w:bCs/>
          <w:noProof/>
          <w:lang w:val="en-US"/>
          <w:rPrChange w:id="13" w:author="Bäckstedt, Jesper" w:date="2020-10-06T16:26:00Z">
            <w:rPr>
              <w:b/>
              <w:bCs/>
              <w:noProof/>
              <w:lang w:val="sv-SE"/>
            </w:rPr>
          </w:rPrChange>
        </w:rPr>
        <w:t>Fel! Bokmärket är inte definierat.</w:t>
      </w:r>
      <w:r>
        <w:rPr>
          <w:noProof/>
        </w:rPr>
        <w:fldChar w:fldCharType="end"/>
      </w:r>
    </w:p>
    <w:p w14:paraId="6A720254" w14:textId="74333300" w:rsidR="00577542" w:rsidRDefault="00577542">
      <w:pPr>
        <w:pStyle w:val="TableofFigures"/>
        <w:rPr>
          <w:rFonts w:eastAsiaTheme="minorEastAsia"/>
          <w:i w:val="0"/>
          <w:noProof/>
          <w:sz w:val="24"/>
          <w:szCs w:val="24"/>
          <w:lang w:val="en-US"/>
        </w:rPr>
      </w:pPr>
      <w:r>
        <w:rPr>
          <w:noProof/>
        </w:rPr>
        <w:t>Table 4</w:t>
      </w:r>
      <w:r>
        <w:rPr>
          <w:rFonts w:eastAsiaTheme="minorEastAsia"/>
          <w:i w:val="0"/>
          <w:noProof/>
          <w:sz w:val="24"/>
          <w:szCs w:val="24"/>
          <w:lang w:val="en-US"/>
        </w:rPr>
        <w:tab/>
      </w:r>
      <w:r>
        <w:rPr>
          <w:noProof/>
        </w:rPr>
        <w:t>Example table</w:t>
      </w:r>
      <w:r>
        <w:rPr>
          <w:noProof/>
        </w:rPr>
        <w:tab/>
      </w:r>
      <w:r>
        <w:rPr>
          <w:noProof/>
        </w:rPr>
        <w:fldChar w:fldCharType="begin"/>
      </w:r>
      <w:r>
        <w:rPr>
          <w:noProof/>
        </w:rPr>
        <w:instrText xml:space="preserve"> PAGEREF _Toc461528868 \h </w:instrText>
      </w:r>
      <w:r>
        <w:rPr>
          <w:noProof/>
        </w:rPr>
      </w:r>
      <w:r>
        <w:rPr>
          <w:noProof/>
        </w:rPr>
        <w:fldChar w:fldCharType="separate"/>
      </w:r>
      <w:r w:rsidR="00043188">
        <w:rPr>
          <w:noProof/>
        </w:rPr>
        <w:t>19</w:t>
      </w:r>
      <w:r>
        <w:rPr>
          <w:noProof/>
        </w:rPr>
        <w:fldChar w:fldCharType="end"/>
      </w:r>
    </w:p>
    <w:p w14:paraId="32D05058" w14:textId="77777777" w:rsidR="00161325" w:rsidRPr="00C91630" w:rsidRDefault="00923B4D" w:rsidP="00BA5754">
      <w:r>
        <w:fldChar w:fldCharType="end"/>
      </w:r>
    </w:p>
    <w:p w14:paraId="7CA71529" w14:textId="77777777" w:rsidR="00994D97" w:rsidRDefault="00994D97" w:rsidP="00C9558A">
      <w:pPr>
        <w:pStyle w:val="ListofFigures"/>
      </w:pPr>
      <w:r w:rsidRPr="00441393">
        <w:t>List of Figures</w:t>
      </w:r>
    </w:p>
    <w:p w14:paraId="30E3B3E4" w14:textId="635806BC" w:rsidR="00577542" w:rsidRDefault="00923B4D">
      <w:pPr>
        <w:pStyle w:val="TableofFigures"/>
        <w:rPr>
          <w:rFonts w:eastAsiaTheme="minorEastAsia"/>
          <w:i w:val="0"/>
          <w:noProof/>
          <w:sz w:val="24"/>
          <w:szCs w:val="24"/>
          <w:lang w:val="en-US"/>
        </w:rPr>
      </w:pPr>
      <w:r>
        <w:fldChar w:fldCharType="begin"/>
      </w:r>
      <w:r>
        <w:instrText xml:space="preserve"> TOC \t "Figure caption" \c </w:instrText>
      </w:r>
      <w:r>
        <w:fldChar w:fldCharType="separate"/>
      </w:r>
      <w:r w:rsidR="00577542">
        <w:rPr>
          <w:noProof/>
        </w:rPr>
        <w:t>Figure 1</w:t>
      </w:r>
      <w:r w:rsidR="00577542">
        <w:rPr>
          <w:rFonts w:eastAsiaTheme="minorEastAsia"/>
          <w:i w:val="0"/>
          <w:noProof/>
          <w:sz w:val="24"/>
          <w:szCs w:val="24"/>
          <w:lang w:val="en-US"/>
        </w:rPr>
        <w:tab/>
      </w:r>
      <w:r w:rsidR="00577542">
        <w:rPr>
          <w:noProof/>
        </w:rPr>
        <w:t>Example figure caption</w:t>
      </w:r>
      <w:r w:rsidR="00577542">
        <w:rPr>
          <w:noProof/>
        </w:rPr>
        <w:tab/>
      </w:r>
      <w:r w:rsidR="00577542">
        <w:rPr>
          <w:noProof/>
        </w:rPr>
        <w:fldChar w:fldCharType="begin"/>
      </w:r>
      <w:r w:rsidR="00577542">
        <w:rPr>
          <w:noProof/>
        </w:rPr>
        <w:instrText xml:space="preserve"> PAGEREF _Toc461528874 \h </w:instrText>
      </w:r>
      <w:r w:rsidR="00577542">
        <w:rPr>
          <w:noProof/>
        </w:rPr>
      </w:r>
      <w:r w:rsidR="00577542">
        <w:rPr>
          <w:noProof/>
        </w:rPr>
        <w:fldChar w:fldCharType="separate"/>
      </w:r>
      <w:r w:rsidR="00043188" w:rsidRPr="00043188">
        <w:rPr>
          <w:b/>
          <w:bCs/>
          <w:noProof/>
          <w:lang w:val="en-US"/>
          <w:rPrChange w:id="14" w:author="Bäckstedt, Jesper" w:date="2020-10-06T16:26:00Z">
            <w:rPr>
              <w:b/>
              <w:bCs/>
              <w:noProof/>
              <w:lang w:val="sv-SE"/>
            </w:rPr>
          </w:rPrChange>
        </w:rPr>
        <w:t>Fel! Bokmärket är inte definierat.</w:t>
      </w:r>
      <w:r w:rsidR="00577542">
        <w:rPr>
          <w:noProof/>
        </w:rPr>
        <w:fldChar w:fldCharType="end"/>
      </w:r>
    </w:p>
    <w:p w14:paraId="2A78FE2F" w14:textId="54AD67B1" w:rsidR="00577542" w:rsidRDefault="00577542">
      <w:pPr>
        <w:pStyle w:val="TableofFigures"/>
        <w:rPr>
          <w:rFonts w:eastAsiaTheme="minorEastAsia"/>
          <w:i w:val="0"/>
          <w:noProof/>
          <w:sz w:val="24"/>
          <w:szCs w:val="24"/>
          <w:lang w:val="en-US"/>
        </w:rPr>
      </w:pPr>
      <w:r>
        <w:rPr>
          <w:noProof/>
        </w:rPr>
        <w:t>Figure 2</w:t>
      </w:r>
      <w:r>
        <w:rPr>
          <w:rFonts w:eastAsiaTheme="minorEastAsia"/>
          <w:i w:val="0"/>
          <w:noProof/>
          <w:sz w:val="24"/>
          <w:szCs w:val="24"/>
          <w:lang w:val="en-US"/>
        </w:rPr>
        <w:tab/>
      </w:r>
      <w:r>
        <w:rPr>
          <w:noProof/>
        </w:rPr>
        <w:t>Another example figure caption</w:t>
      </w:r>
      <w:r>
        <w:rPr>
          <w:noProof/>
        </w:rPr>
        <w:tab/>
      </w:r>
      <w:r>
        <w:rPr>
          <w:noProof/>
        </w:rPr>
        <w:fldChar w:fldCharType="begin"/>
      </w:r>
      <w:r>
        <w:rPr>
          <w:noProof/>
        </w:rPr>
        <w:instrText xml:space="preserve"> PAGEREF _Toc461528875 \h </w:instrText>
      </w:r>
      <w:r>
        <w:rPr>
          <w:noProof/>
        </w:rPr>
      </w:r>
      <w:r>
        <w:rPr>
          <w:noProof/>
        </w:rPr>
        <w:fldChar w:fldCharType="separate"/>
      </w:r>
      <w:r w:rsidR="00043188" w:rsidRPr="00043188">
        <w:rPr>
          <w:b/>
          <w:bCs/>
          <w:noProof/>
          <w:lang w:val="en-US"/>
          <w:rPrChange w:id="15" w:author="Bäckstedt, Jesper" w:date="2020-10-06T16:26:00Z">
            <w:rPr>
              <w:b/>
              <w:bCs/>
              <w:noProof/>
              <w:lang w:val="sv-SE"/>
            </w:rPr>
          </w:rPrChange>
        </w:rPr>
        <w:t>Fel! Bokmärket är inte definierat.</w:t>
      </w:r>
      <w:r>
        <w:rPr>
          <w:noProof/>
        </w:rPr>
        <w:fldChar w:fldCharType="end"/>
      </w:r>
    </w:p>
    <w:p w14:paraId="7EBC0811" w14:textId="77777777" w:rsidR="005E4659" w:rsidRDefault="00923B4D" w:rsidP="00BA5754">
      <w:r>
        <w:fldChar w:fldCharType="end"/>
      </w:r>
    </w:p>
    <w:p w14:paraId="0E8E80D2" w14:textId="77777777" w:rsidR="005E4659" w:rsidRDefault="00DA17CD" w:rsidP="00C9558A">
      <w:pPr>
        <w:pStyle w:val="ListofFigures"/>
      </w:pPr>
      <w:r>
        <w:t>List of Equations</w:t>
      </w:r>
    </w:p>
    <w:p w14:paraId="0BF0A985" w14:textId="216CF2C7" w:rsidR="00BA5754" w:rsidRDefault="00D638E0">
      <w:pPr>
        <w:pStyle w:val="TableofFigures"/>
        <w:rPr>
          <w:rFonts w:eastAsiaTheme="minorEastAsia"/>
          <w:i w:val="0"/>
          <w:noProof/>
          <w:sz w:val="24"/>
          <w:szCs w:val="24"/>
          <w:lang w:val="en-US"/>
        </w:rPr>
      </w:pPr>
      <w:r>
        <w:fldChar w:fldCharType="begin"/>
      </w:r>
      <w:r>
        <w:instrText xml:space="preserve"> TOC \t "equation" \c "Equation" </w:instrText>
      </w:r>
      <w:r>
        <w:fldChar w:fldCharType="separate"/>
      </w:r>
      <w:r w:rsidR="00BA5754">
        <w:rPr>
          <w:noProof/>
        </w:rPr>
        <w:t>Equation 1</w:t>
      </w:r>
      <w:r w:rsidR="00BA5754">
        <w:rPr>
          <w:rFonts w:eastAsiaTheme="minorEastAsia"/>
          <w:i w:val="0"/>
          <w:noProof/>
          <w:sz w:val="24"/>
          <w:szCs w:val="24"/>
          <w:lang w:val="en-US"/>
        </w:rPr>
        <w:tab/>
      </w:r>
      <w:r w:rsidR="00BA5754">
        <w:rPr>
          <w:noProof/>
        </w:rPr>
        <w:t>Geographical range</w:t>
      </w:r>
      <w:r w:rsidR="00BA5754">
        <w:rPr>
          <w:noProof/>
        </w:rPr>
        <w:tab/>
      </w:r>
      <w:r w:rsidR="00BA5754">
        <w:rPr>
          <w:noProof/>
        </w:rPr>
        <w:fldChar w:fldCharType="begin"/>
      </w:r>
      <w:r w:rsidR="00BA5754">
        <w:rPr>
          <w:noProof/>
        </w:rPr>
        <w:instrText xml:space="preserve"> PAGEREF _Toc454630220 \h </w:instrText>
      </w:r>
      <w:r w:rsidR="00BA5754">
        <w:rPr>
          <w:noProof/>
        </w:rPr>
      </w:r>
      <w:r w:rsidR="00BA5754">
        <w:rPr>
          <w:noProof/>
        </w:rPr>
        <w:fldChar w:fldCharType="separate"/>
      </w:r>
      <w:r w:rsidR="00043188" w:rsidRPr="00043188">
        <w:rPr>
          <w:b/>
          <w:bCs/>
          <w:noProof/>
          <w:lang w:val="en-US"/>
          <w:rPrChange w:id="16" w:author="Bäckstedt, Jesper" w:date="2020-10-06T16:26:00Z">
            <w:rPr>
              <w:b/>
              <w:bCs/>
              <w:noProof/>
              <w:lang w:val="sv-SE"/>
            </w:rPr>
          </w:rPrChange>
        </w:rPr>
        <w:t>Fel! Bokmärket är inte definierat.</w:t>
      </w:r>
      <w:r w:rsidR="00BA5754">
        <w:rPr>
          <w:noProof/>
        </w:rPr>
        <w:fldChar w:fldCharType="end"/>
      </w:r>
    </w:p>
    <w:p w14:paraId="2AA413C2" w14:textId="495D5BB6" w:rsidR="00BA5754" w:rsidRDefault="00BA5754">
      <w:pPr>
        <w:pStyle w:val="TableofFigures"/>
        <w:rPr>
          <w:rFonts w:eastAsiaTheme="minorEastAsia"/>
          <w:i w:val="0"/>
          <w:noProof/>
          <w:sz w:val="24"/>
          <w:szCs w:val="24"/>
          <w:lang w:val="en-US"/>
        </w:rPr>
      </w:pPr>
      <w:r>
        <w:rPr>
          <w:noProof/>
        </w:rPr>
        <w:t>Equation 2</w:t>
      </w:r>
      <w:r>
        <w:rPr>
          <w:rFonts w:eastAsiaTheme="minorEastAsia"/>
          <w:i w:val="0"/>
          <w:noProof/>
          <w:sz w:val="24"/>
          <w:szCs w:val="24"/>
          <w:lang w:val="en-US"/>
        </w:rPr>
        <w:tab/>
      </w:r>
      <w:r>
        <w:rPr>
          <w:noProof/>
        </w:rPr>
        <w:t>Theory of Special Relativity</w:t>
      </w:r>
      <w:r>
        <w:rPr>
          <w:noProof/>
        </w:rPr>
        <w:tab/>
      </w:r>
      <w:r>
        <w:rPr>
          <w:noProof/>
        </w:rPr>
        <w:fldChar w:fldCharType="begin"/>
      </w:r>
      <w:r>
        <w:rPr>
          <w:noProof/>
        </w:rPr>
        <w:instrText xml:space="preserve"> PAGEREF _Toc454630221 \h </w:instrText>
      </w:r>
      <w:r>
        <w:rPr>
          <w:noProof/>
        </w:rPr>
      </w:r>
      <w:r>
        <w:rPr>
          <w:noProof/>
        </w:rPr>
        <w:fldChar w:fldCharType="separate"/>
      </w:r>
      <w:r w:rsidR="00043188" w:rsidRPr="00043188">
        <w:rPr>
          <w:b/>
          <w:bCs/>
          <w:noProof/>
          <w:lang w:val="en-US"/>
          <w:rPrChange w:id="17" w:author="Bäckstedt, Jesper" w:date="2020-10-06T16:26:00Z">
            <w:rPr>
              <w:b/>
              <w:bCs/>
              <w:noProof/>
              <w:lang w:val="sv-SE"/>
            </w:rPr>
          </w:rPrChange>
        </w:rPr>
        <w:t>Fel! Bokmärket är inte definierat.</w:t>
      </w:r>
      <w:r>
        <w:rPr>
          <w:noProof/>
        </w:rPr>
        <w:fldChar w:fldCharType="end"/>
      </w:r>
    </w:p>
    <w:p w14:paraId="7396B50B" w14:textId="77777777" w:rsidR="00B07717" w:rsidRPr="00161325" w:rsidRDefault="00D638E0" w:rsidP="007D1805">
      <w:pPr>
        <w:pStyle w:val="TableofFigures"/>
      </w:pPr>
      <w:r>
        <w:fldChar w:fldCharType="end"/>
      </w:r>
    </w:p>
    <w:p w14:paraId="77AC5058" w14:textId="77777777" w:rsidR="00790277" w:rsidRPr="0078486B" w:rsidRDefault="00790277" w:rsidP="003274DB">
      <w:pPr>
        <w:rPr>
          <w:lang w:val="fr-FR"/>
        </w:rPr>
        <w:sectPr w:rsidR="00790277" w:rsidRPr="0078486B"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289328CC" w14:textId="77777777" w:rsidR="004944C8" w:rsidRDefault="00ED4450" w:rsidP="00DE2814">
      <w:pPr>
        <w:pStyle w:val="Heading1"/>
      </w:pPr>
      <w:bookmarkStart w:id="18" w:name="_Toc52866242"/>
      <w:r>
        <w:t>INTRODUCTION</w:t>
      </w:r>
      <w:bookmarkEnd w:id="18"/>
    </w:p>
    <w:p w14:paraId="3090D215" w14:textId="77777777" w:rsidR="00D16DE5" w:rsidRDefault="00D16DE5" w:rsidP="00D16DE5">
      <w:pPr>
        <w:pStyle w:val="Heading1separatationline"/>
      </w:pPr>
    </w:p>
    <w:p w14:paraId="7AB7EFB1" w14:textId="505D42BD" w:rsidR="00D81373" w:rsidRPr="00D81373" w:rsidRDefault="00D81373" w:rsidP="00D81373">
      <w:pPr>
        <w:pStyle w:val="BodyText"/>
      </w:pPr>
      <w:r w:rsidRPr="00D81373">
        <w:t xml:space="preserve">IALA radiobeacon services have been operating for many years, providing a harmonised service in many parts </w:t>
      </w:r>
      <w:r w:rsidR="0089380C">
        <w:t xml:space="preserve">of </w:t>
      </w:r>
      <w:r w:rsidRPr="00D81373">
        <w:t xml:space="preserve">the </w:t>
      </w:r>
      <w:r w:rsidR="00C36BD9">
        <w:t>W</w:t>
      </w:r>
      <w:r w:rsidRPr="00D81373">
        <w:t>orld.  However, many administrations are now considering the on-going requirement for the service and as such whether to update ag</w:t>
      </w:r>
      <w:r>
        <w:t>e</w:t>
      </w:r>
      <w:r w:rsidRPr="00D81373">
        <w:t xml:space="preserve">ing equipment.  Changes in technology mean administrations </w:t>
      </w:r>
      <w:r w:rsidR="006922AC">
        <w:t>[have to</w:t>
      </w:r>
      <w:r w:rsidR="00C70C71">
        <w:t>]</w:t>
      </w:r>
      <w:r w:rsidR="006922AC">
        <w:t xml:space="preserve"> </w:t>
      </w:r>
      <w:r w:rsidRPr="00D81373">
        <w:t>face</w:t>
      </w:r>
      <w:r w:rsidR="00F41F5E">
        <w:t xml:space="preserve"> choices</w:t>
      </w:r>
      <w:r w:rsidRPr="00D81373">
        <w:t xml:space="preserve"> on the way forward which include retaining the same functionality</w:t>
      </w:r>
      <w:r w:rsidR="00EA0955">
        <w:t xml:space="preserve"> [</w:t>
      </w:r>
      <w:r w:rsidR="00F45CC3">
        <w:t>or recapitalisation</w:t>
      </w:r>
      <w:r w:rsidR="00903F89">
        <w:t>]</w:t>
      </w:r>
      <w:r w:rsidRPr="00D81373">
        <w:t>, introducing new technology or discontinuing the service</w:t>
      </w:r>
      <w:r w:rsidR="00287896">
        <w:t xml:space="preserve"> </w:t>
      </w:r>
      <w:r w:rsidR="00274575">
        <w:t>[</w:t>
      </w:r>
      <w:r w:rsidR="00287896">
        <w:t>discontinuing the radiobeacon service</w:t>
      </w:r>
      <w:r w:rsidR="00274575">
        <w:t>].</w:t>
      </w:r>
    </w:p>
    <w:p w14:paraId="7D734412" w14:textId="77777777" w:rsidR="00D81373" w:rsidRPr="00D81373" w:rsidRDefault="00D81373" w:rsidP="00D81373">
      <w:pPr>
        <w:pStyle w:val="BodyText"/>
      </w:pPr>
      <w:r w:rsidRPr="00D81373">
        <w:t xml:space="preserve">This document aims to provide guidance to national administrations on which aspects and questions to consider when assessing the future of the service.  It provides an overview of available options and other aspects which may assist in the decision process.  </w:t>
      </w:r>
    </w:p>
    <w:p w14:paraId="74501F41" w14:textId="77777777" w:rsidR="00A524B5" w:rsidRDefault="00143F3A" w:rsidP="006744D8">
      <w:pPr>
        <w:pStyle w:val="Heading2"/>
      </w:pPr>
      <w:bookmarkStart w:id="19" w:name="_Toc52866243"/>
      <w:r>
        <w:t>History of Marine Radiobeacon DGPS/DGNSS</w:t>
      </w:r>
      <w:bookmarkEnd w:id="19"/>
    </w:p>
    <w:p w14:paraId="40CC0529" w14:textId="77777777" w:rsidR="00A524B5" w:rsidRDefault="00A524B5" w:rsidP="00A524B5">
      <w:pPr>
        <w:pStyle w:val="Heading2separationline"/>
      </w:pPr>
    </w:p>
    <w:p w14:paraId="2633599E" w14:textId="30D0795B" w:rsidR="00FF0B2B" w:rsidRPr="00A56A23" w:rsidRDefault="00FF0B2B" w:rsidP="00FF0B2B">
      <w:pPr>
        <w:autoSpaceDE w:val="0"/>
        <w:autoSpaceDN w:val="0"/>
        <w:adjustRightInd w:val="0"/>
        <w:spacing w:line="240" w:lineRule="auto"/>
        <w:jc w:val="both"/>
        <w:rPr>
          <w:sz w:val="22"/>
        </w:rPr>
      </w:pPr>
      <w:r w:rsidRPr="00A56A23">
        <w:rPr>
          <w:sz w:val="22"/>
        </w:rPr>
        <w:t>The IALA DGNSS beacon system was developed in the 1990s and systems were installed in many countries over the period 199</w:t>
      </w:r>
      <w:r w:rsidR="0059297B">
        <w:rPr>
          <w:sz w:val="22"/>
        </w:rPr>
        <w:t>1</w:t>
      </w:r>
      <w:r w:rsidRPr="00A56A23">
        <w:rPr>
          <w:sz w:val="22"/>
        </w:rPr>
        <w:t xml:space="preserve">-2000. The system was adopted as the international maritime standard for providing differential corrections </w:t>
      </w:r>
      <w:r w:rsidR="00B30E7C">
        <w:rPr>
          <w:sz w:val="22"/>
        </w:rPr>
        <w:t>for</w:t>
      </w:r>
      <w:r w:rsidR="00B30E7C" w:rsidRPr="00A56A23">
        <w:rPr>
          <w:sz w:val="22"/>
        </w:rPr>
        <w:t xml:space="preserve"> </w:t>
      </w:r>
      <w:r w:rsidRPr="00A56A23">
        <w:rPr>
          <w:sz w:val="22"/>
        </w:rPr>
        <w:t xml:space="preserve">Global Navigation Satellite Systems (GNSS). </w:t>
      </w:r>
    </w:p>
    <w:p w14:paraId="1B01DC2A" w14:textId="77777777" w:rsidR="00FF0B2B" w:rsidRPr="00A56A23" w:rsidRDefault="00FF0B2B" w:rsidP="00FF0B2B">
      <w:pPr>
        <w:autoSpaceDE w:val="0"/>
        <w:autoSpaceDN w:val="0"/>
        <w:adjustRightInd w:val="0"/>
        <w:spacing w:line="240" w:lineRule="auto"/>
        <w:jc w:val="both"/>
        <w:rPr>
          <w:sz w:val="22"/>
        </w:rPr>
      </w:pPr>
    </w:p>
    <w:p w14:paraId="316801F6" w14:textId="2BC1DEB7" w:rsidR="00FF0B2B" w:rsidRPr="00A56A23" w:rsidRDefault="00FF0B2B" w:rsidP="00FF0B2B">
      <w:pPr>
        <w:jc w:val="both"/>
        <w:rPr>
          <w:sz w:val="22"/>
        </w:rPr>
      </w:pPr>
      <w:r w:rsidRPr="00A56A23">
        <w:rPr>
          <w:sz w:val="22"/>
        </w:rPr>
        <w:t xml:space="preserve">Marine radiobeacon DGPS was first developed to counter Selective Availability (SA), a deliberate error added to the civilian GPS service to degrade accuracy for civilian users, but which the United States discontinued in May 2000.  As such, the original driver was accuracy improvement, however since SA’s removal </w:t>
      </w:r>
      <w:r w:rsidR="00633D68">
        <w:rPr>
          <w:sz w:val="22"/>
        </w:rPr>
        <w:t xml:space="preserve">in most </w:t>
      </w:r>
      <w:r w:rsidR="004B109D">
        <w:rPr>
          <w:sz w:val="22"/>
        </w:rPr>
        <w:t xml:space="preserve">locations </w:t>
      </w:r>
      <w:r w:rsidRPr="00A56A23">
        <w:rPr>
          <w:sz w:val="22"/>
        </w:rPr>
        <w:t xml:space="preserve">the main </w:t>
      </w:r>
      <w:r>
        <w:rPr>
          <w:sz w:val="22"/>
        </w:rPr>
        <w:t>issue to be addressed</w:t>
      </w:r>
      <w:r w:rsidRPr="00A56A23">
        <w:rPr>
          <w:sz w:val="22"/>
        </w:rPr>
        <w:t xml:space="preserve"> is integrity</w:t>
      </w:r>
      <w:r w:rsidR="004B109D">
        <w:rPr>
          <w:sz w:val="22"/>
        </w:rPr>
        <w:t xml:space="preserve"> however the accuracy improvement remains important for some users</w:t>
      </w:r>
      <w:r w:rsidRPr="00A56A23">
        <w:rPr>
          <w:sz w:val="22"/>
        </w:rPr>
        <w:t xml:space="preserve">. </w:t>
      </w:r>
    </w:p>
    <w:p w14:paraId="7E2017E0" w14:textId="77777777" w:rsidR="00FF0B2B" w:rsidRDefault="00FF0B2B" w:rsidP="00FF0B2B">
      <w:r>
        <w:t xml:space="preserve"> </w:t>
      </w:r>
    </w:p>
    <w:p w14:paraId="3040E097" w14:textId="160352E3" w:rsidR="00FF0B2B" w:rsidRPr="00201A2E" w:rsidRDefault="00FF0B2B" w:rsidP="00FF0B2B">
      <w:pPr>
        <w:autoSpaceDE w:val="0"/>
        <w:autoSpaceDN w:val="0"/>
        <w:adjustRightInd w:val="0"/>
        <w:spacing w:line="240" w:lineRule="auto"/>
        <w:rPr>
          <w:sz w:val="22"/>
        </w:rPr>
      </w:pPr>
      <w:r w:rsidRPr="00201A2E">
        <w:rPr>
          <w:sz w:val="22"/>
        </w:rPr>
        <w:t xml:space="preserve">While IALA supports the use of radiobeacon DGNSS where considered appropriate by the national </w:t>
      </w:r>
      <w:r w:rsidR="0025311F">
        <w:rPr>
          <w:sz w:val="22"/>
        </w:rPr>
        <w:t xml:space="preserve">competent </w:t>
      </w:r>
      <w:r w:rsidRPr="00201A2E">
        <w:rPr>
          <w:sz w:val="22"/>
        </w:rPr>
        <w:t>authority</w:t>
      </w:r>
      <w:r w:rsidR="00434FA6">
        <w:rPr>
          <w:sz w:val="22"/>
        </w:rPr>
        <w:t xml:space="preserve"> under SOLAS</w:t>
      </w:r>
      <w:r w:rsidRPr="00201A2E">
        <w:rPr>
          <w:sz w:val="22"/>
        </w:rPr>
        <w:t>and as such</w:t>
      </w:r>
      <w:r>
        <w:rPr>
          <w:sz w:val="22"/>
        </w:rPr>
        <w:t xml:space="preserve"> </w:t>
      </w:r>
      <w:r w:rsidRPr="00201A2E">
        <w:rPr>
          <w:sz w:val="22"/>
        </w:rPr>
        <w:t xml:space="preserve">it is not provided </w:t>
      </w:r>
      <w:r>
        <w:rPr>
          <w:sz w:val="22"/>
        </w:rPr>
        <w:t>everywhere</w:t>
      </w:r>
      <w:r w:rsidRPr="00201A2E">
        <w:rPr>
          <w:sz w:val="22"/>
        </w:rPr>
        <w:t xml:space="preserve">.  </w:t>
      </w:r>
    </w:p>
    <w:p w14:paraId="20A01D56" w14:textId="77777777" w:rsidR="00A524B5" w:rsidRDefault="00143F3A" w:rsidP="00F11764">
      <w:pPr>
        <w:pStyle w:val="Heading2"/>
      </w:pPr>
      <w:bookmarkStart w:id="20" w:name="_Toc52866244"/>
      <w:r>
        <w:t>Maritime requirements and standardisation</w:t>
      </w:r>
      <w:bookmarkEnd w:id="20"/>
    </w:p>
    <w:p w14:paraId="39922C02" w14:textId="77777777" w:rsidR="00D16DE5" w:rsidRDefault="00D16DE5" w:rsidP="00D16DE5">
      <w:pPr>
        <w:pStyle w:val="Heading2separationline"/>
      </w:pPr>
    </w:p>
    <w:p w14:paraId="7725B50F" w14:textId="77777777" w:rsidR="00E903A2" w:rsidRDefault="00E903A2" w:rsidP="00E903A2">
      <w:pPr>
        <w:pStyle w:val="BodyText"/>
      </w:pPr>
      <w:r>
        <w:t>IMO Resolutions A.915 (22) [ref] and A.1046(27) [ref] provide maritime performance requirements, albeit it is recognised that A.915 is in need of review and update.  Maritime beacon requirements are consolidated in IALA Guideline No. 1112 on Performance and Monitoring of DGNSS Services in the Frequency Band 283.5 – 325 kHz [ref].</w:t>
      </w:r>
    </w:p>
    <w:p w14:paraId="7C9FEF44" w14:textId="5AA26359" w:rsidR="00E903A2" w:rsidRDefault="00E903A2" w:rsidP="00E903A2">
      <w:pPr>
        <w:pStyle w:val="BodyText"/>
      </w:pPr>
      <w:r>
        <w:t xml:space="preserve">It is recognised that today’s stand-alone </w:t>
      </w:r>
      <w:r w:rsidR="0038234D">
        <w:t xml:space="preserve">[un-augmented] </w:t>
      </w:r>
      <w:r>
        <w:t xml:space="preserve">GNSS </w:t>
      </w:r>
      <w:r w:rsidR="007175E4">
        <w:t xml:space="preserve">are </w:t>
      </w:r>
      <w:r>
        <w:t xml:space="preserve">often sufficient to meet all but the most stringent accuracy requirements listed in Resolution A.915 and A.1046, </w:t>
      </w:r>
      <w:r w:rsidR="00AD323D">
        <w:t>the open service</w:t>
      </w:r>
      <w:r w:rsidR="00EC16E8">
        <w:t>s</w:t>
      </w:r>
      <w:r w:rsidR="00AD323D">
        <w:t xml:space="preserve"> provided by the constellat</w:t>
      </w:r>
      <w:r w:rsidR="00786A14">
        <w:t xml:space="preserve">ion GNSS service do not </w:t>
      </w:r>
      <w:r w:rsidR="00644116">
        <w:t>provide</w:t>
      </w:r>
      <w:r w:rsidR="00786A14">
        <w:t xml:space="preserve"> integrity</w:t>
      </w:r>
      <w:r w:rsidR="00644116">
        <w:t xml:space="preserve"> information to the user</w:t>
      </w:r>
      <w:r w:rsidR="00786A14">
        <w:t>. H</w:t>
      </w:r>
      <w:r>
        <w:t>owever</w:t>
      </w:r>
      <w:r w:rsidR="001367A3">
        <w:t xml:space="preserve"> they are </w:t>
      </w:r>
      <w:r>
        <w:t>not able to meet the integrity requirement</w:t>
      </w:r>
      <w:r w:rsidR="00282BE6">
        <w:t xml:space="preserve"> taking into account the risk within the</w:t>
      </w:r>
      <w:r w:rsidR="006C4874">
        <w:t>se</w:t>
      </w:r>
      <w:r w:rsidR="00282BE6">
        <w:t xml:space="preserve"> resolution</w:t>
      </w:r>
      <w:r w:rsidR="006C4874">
        <w:t>s</w:t>
      </w:r>
      <w:r>
        <w:t xml:space="preserve">.  </w:t>
      </w:r>
    </w:p>
    <w:p w14:paraId="1EAAF66C" w14:textId="2C09A894" w:rsidR="00E903A2" w:rsidRDefault="00E903A2" w:rsidP="00E903A2">
      <w:pPr>
        <w:pStyle w:val="BodyText"/>
      </w:pPr>
      <w:r>
        <w:t xml:space="preserve">IMO receiver performance standards and the IEC receiver test specifications make provision for the use of marine radiobeacon DGNSS and Receiver Autonomous Integrity Monitoring (RAIM).  While mentioned in the IMO receiver performance standards, marine radiobeacon DGNSS is not a carriage requirement. </w:t>
      </w:r>
      <w:r w:rsidR="00A25538">
        <w:t>However</w:t>
      </w:r>
      <w:r w:rsidR="00741F86">
        <w:t>,</w:t>
      </w:r>
      <w:r w:rsidR="00A25538">
        <w:t xml:space="preserve"> </w:t>
      </w:r>
      <w:r w:rsidR="008A0906">
        <w:t xml:space="preserve">some </w:t>
      </w:r>
      <w:r w:rsidR="006531A7">
        <w:t xml:space="preserve">classification societies </w:t>
      </w:r>
      <w:r w:rsidR="00A25538">
        <w:t xml:space="preserve">require a DGPS </w:t>
      </w:r>
      <w:r w:rsidR="006531A7">
        <w:t xml:space="preserve">receiver </w:t>
      </w:r>
      <w:r w:rsidR="009C0109">
        <w:t xml:space="preserve">for </w:t>
      </w:r>
      <w:r w:rsidR="00A50692">
        <w:t>certain</w:t>
      </w:r>
      <w:r w:rsidR="009C0109">
        <w:t xml:space="preserve"> class</w:t>
      </w:r>
      <w:r w:rsidR="002D03C3">
        <w:t>es</w:t>
      </w:r>
      <w:r w:rsidR="006531A7">
        <w:t>.</w:t>
      </w:r>
    </w:p>
    <w:p w14:paraId="1FBC444F" w14:textId="2325541B" w:rsidR="00E903A2" w:rsidRDefault="00E903A2" w:rsidP="00E903A2">
      <w:pPr>
        <w:pStyle w:val="BodyText"/>
      </w:pPr>
      <w:r>
        <w:t xml:space="preserve">IALA recognises the important need to inform the mariner, in a clear and timely manner, if GNSS become unreliable.  This guideline considers different options that can support this by providing integrity at system level or user level.  The differences between these integrity levels can often confuse and to aid understanding further information on integrity is captured in </w:t>
      </w:r>
      <w:r w:rsidRPr="00706A39">
        <w:rPr>
          <w:highlight w:val="yellow"/>
        </w:rPr>
        <w:t>Annex X.</w:t>
      </w:r>
      <w:r>
        <w:t xml:space="preserve"> </w:t>
      </w:r>
    </w:p>
    <w:p w14:paraId="3F679486" w14:textId="528A6077" w:rsidR="00E903A2" w:rsidRDefault="00E903A2" w:rsidP="00E903A2">
      <w:pPr>
        <w:pStyle w:val="BodyText"/>
      </w:pPr>
      <w:r>
        <w:t>Most</w:t>
      </w:r>
      <w:r w:rsidR="00D10C1C">
        <w:t xml:space="preserve"> shipbourne</w:t>
      </w:r>
      <w:r>
        <w:t xml:space="preserve"> receivers fitted today </w:t>
      </w:r>
      <w:r w:rsidR="00300DBB">
        <w:t xml:space="preserve">are </w:t>
      </w:r>
      <w:r>
        <w:t xml:space="preserve">radiobeacon DGPS </w:t>
      </w:r>
      <w:r w:rsidR="00300DBB">
        <w:t xml:space="preserve">enabled </w:t>
      </w:r>
      <w:r>
        <w:t xml:space="preserve">with many also capable of using SBAS information. There is, however, no SBAS type approval currently in place and therefore mariners should exert caution on the use of SBAS with non-approved receivers. </w:t>
      </w:r>
    </w:p>
    <w:p w14:paraId="03B9B8E4" w14:textId="18854958" w:rsidR="00E903A2" w:rsidRDefault="00E903A2" w:rsidP="00E903A2">
      <w:pPr>
        <w:pStyle w:val="BodyText"/>
      </w:pPr>
      <w:r>
        <w:t xml:space="preserve">When assessing vessel operations the age of navigation equipment </w:t>
      </w:r>
      <w:r w:rsidR="00ED60EE">
        <w:t>on</w:t>
      </w:r>
      <w:r>
        <w:t xml:space="preserve">board </w:t>
      </w:r>
      <w:r w:rsidR="0006387A">
        <w:t xml:space="preserve">a </w:t>
      </w:r>
      <w:r>
        <w:t>vessel must be a consider</w:t>
      </w:r>
      <w:r w:rsidR="0006387A">
        <w:t>ed</w:t>
      </w:r>
      <w:r>
        <w:t xml:space="preserve">.  It is recognised that bridge equipment will only be updated to the latest IEC standard when the ship owner considers it necessary and as such, the equipment may not be providing the latest functionality.  </w:t>
      </w:r>
    </w:p>
    <w:p w14:paraId="7FC4751D" w14:textId="77777777" w:rsidR="00EB6F3C" w:rsidRDefault="00143F3A" w:rsidP="00DE2814">
      <w:pPr>
        <w:pStyle w:val="Heading1"/>
      </w:pPr>
      <w:bookmarkStart w:id="21" w:name="_Toc52866245"/>
      <w:commentRangeStart w:id="22"/>
      <w:r>
        <w:t>Sources of position integrity</w:t>
      </w:r>
      <w:bookmarkEnd w:id="21"/>
      <w:commentRangeEnd w:id="22"/>
      <w:r w:rsidR="00D51899">
        <w:rPr>
          <w:rStyle w:val="CommentReference"/>
          <w:rFonts w:asciiTheme="minorHAnsi" w:eastAsiaTheme="minorHAnsi" w:hAnsiTheme="minorHAnsi" w:cstheme="minorBidi"/>
          <w:b w:val="0"/>
          <w:bCs w:val="0"/>
          <w:caps w:val="0"/>
          <w:color w:val="auto"/>
        </w:rPr>
        <w:commentReference w:id="22"/>
      </w:r>
    </w:p>
    <w:p w14:paraId="2ECDD05F" w14:textId="77777777" w:rsidR="007E5FB6" w:rsidRDefault="007E5FB6" w:rsidP="007E5FB6">
      <w:pPr>
        <w:pStyle w:val="Heading1separatationline"/>
      </w:pPr>
    </w:p>
    <w:p w14:paraId="6870BBD5" w14:textId="7404F0A2" w:rsidR="00C43A6E" w:rsidRDefault="00C43A6E">
      <w:pPr>
        <w:pStyle w:val="BodyText"/>
        <w:rPr>
          <w:ins w:id="23" w:author="Bäckstedt, Jesper" w:date="2020-10-12T08:25:00Z"/>
        </w:rPr>
        <w:pPrChange w:id="24" w:author="Bäckstedt, Jesper" w:date="2020-10-12T08:26:00Z">
          <w:pPr>
            <w:pStyle w:val="Heading2"/>
          </w:pPr>
        </w:pPrChange>
      </w:pPr>
      <w:bookmarkStart w:id="25" w:name="_Toc52866246"/>
      <w:ins w:id="26" w:author="Bäckstedt, Jesper" w:date="2020-10-12T08:26:00Z">
        <w:r>
          <w:t>New text here that explains integrity</w:t>
        </w:r>
      </w:ins>
    </w:p>
    <w:p w14:paraId="169415C4" w14:textId="15EAB6BA" w:rsidR="00167EDC" w:rsidRPr="00167EDC" w:rsidRDefault="005D5453" w:rsidP="00167EDC">
      <w:pPr>
        <w:pStyle w:val="Heading2"/>
      </w:pPr>
      <w:r>
        <w:t>Conventional non-satellite based navigation</w:t>
      </w:r>
      <w:bookmarkEnd w:id="25"/>
    </w:p>
    <w:p w14:paraId="13FA7E02" w14:textId="153F879E" w:rsidR="005D5453" w:rsidRDefault="005D5453" w:rsidP="005D5453">
      <w:pPr>
        <w:pStyle w:val="BodyText"/>
      </w:pPr>
      <w:r>
        <w:t>SOLAS Chapter V Chapter 19 specifies carriage requirements for shipborne navigation systems and equipment. The requirements are based on tonnage and build date and therefore apply to existing vessels, with each item being associated with the relevant IMO performance standards.</w:t>
      </w:r>
    </w:p>
    <w:p w14:paraId="0BC0BCB1" w14:textId="77777777" w:rsidR="005D5453" w:rsidRDefault="005D5453" w:rsidP="005D5453">
      <w:pPr>
        <w:pStyle w:val="BodyText"/>
      </w:pPr>
      <w:r>
        <w:t>This includes: gyro/magnetic compass, speed log, echo sounder &amp; radar.  In this context, we can consider the use of these systems as conventional navigation.</w:t>
      </w:r>
    </w:p>
    <w:p w14:paraId="12620797" w14:textId="5195DC20" w:rsidR="005D5453" w:rsidRDefault="005D5453" w:rsidP="005D5453">
      <w:pPr>
        <w:pStyle w:val="BodyText"/>
      </w:pPr>
      <w:r>
        <w:t>All vessels should be navigated by using all available means, which includes the use of both conventional and additional equipment (where specified) such as ECDIS and GNSS. All these systems have potential errors and tolerances and should be cross checked with other equipment. STCW ECDIS training requires cross checking of position with additional manual position fixes such as by visual bearings or radar.  Other methods of verifying position include parallel index on radar and visual situation awareness from observing navigation marks adjacent to the vessel, such as a buoyed channel, lighthouse, sector lights or significant navigational features.</w:t>
      </w:r>
    </w:p>
    <w:p w14:paraId="55C9F103" w14:textId="57F6EA0B" w:rsidR="005D5453" w:rsidRDefault="005D5453" w:rsidP="00E57EE7">
      <w:pPr>
        <w:pStyle w:val="Heading3"/>
      </w:pPr>
      <w:bookmarkStart w:id="27" w:name="_Toc52866247"/>
      <w:r>
        <w:t xml:space="preserve">How does conventional navigations assist with identifying a </w:t>
      </w:r>
      <w:r w:rsidR="0005016C">
        <w:t xml:space="preserve">GNSS </w:t>
      </w:r>
      <w:r>
        <w:t>Integrity issue</w:t>
      </w:r>
      <w:bookmarkEnd w:id="27"/>
    </w:p>
    <w:p w14:paraId="3F2FF308" w14:textId="77777777" w:rsidR="005D5453" w:rsidRDefault="005D5453" w:rsidP="005D5453">
      <w:pPr>
        <w:pStyle w:val="BodyText"/>
      </w:pPr>
      <w:r>
        <w:t>In accordance with best practice, integrity monitoring of all systems is an intrinsic element of the process of navigation. A fault could emerge in the gyro compass as readily as the ECDIS or GNSS system.</w:t>
      </w:r>
    </w:p>
    <w:p w14:paraId="5301F01D" w14:textId="784E9B74" w:rsidR="005D5453" w:rsidRDefault="005D5453" w:rsidP="005D5453">
      <w:pPr>
        <w:pStyle w:val="BodyText"/>
      </w:pPr>
      <w:r>
        <w:t xml:space="preserve">A </w:t>
      </w:r>
      <w:r w:rsidR="007174B2">
        <w:t xml:space="preserve">GNSS </w:t>
      </w:r>
      <w:r>
        <w:t xml:space="preserve">integrity issue would be highlighted by a difference in position obtained by conventional means when compared with a position obtained by </w:t>
      </w:r>
      <w:r w:rsidR="007174B2">
        <w:t>GNSS</w:t>
      </w:r>
      <w:r>
        <w:t xml:space="preserve">. A fix could be obtained by visual compass bearings, radar ranges and bearings, parallel index techniques, visual observations, depth from echo sounder, DR and EP. Traffic flow, buoyage, ferry routing, fishing vessel concentrations, windfarm locations, oil rigs and offshore structures are all factors to be taken into account under the heading of good seamanship and situational awareness.  </w:t>
      </w:r>
    </w:p>
    <w:p w14:paraId="0C65612E" w14:textId="77777777" w:rsidR="005D5453" w:rsidRDefault="005D5453" w:rsidP="00E57EE7">
      <w:pPr>
        <w:pStyle w:val="Heading3"/>
      </w:pPr>
      <w:bookmarkStart w:id="28" w:name="_Toc52866248"/>
      <w:r>
        <w:t>New and emerging bridge equipment.</w:t>
      </w:r>
      <w:bookmarkEnd w:id="28"/>
    </w:p>
    <w:p w14:paraId="4C490BFF" w14:textId="33B863FC" w:rsidR="005D5453" w:rsidRDefault="005D5453" w:rsidP="005D5453">
      <w:pPr>
        <w:pStyle w:val="BodyText"/>
      </w:pPr>
      <w:r>
        <w:t>Multi</w:t>
      </w:r>
      <w:r w:rsidR="00F432B8">
        <w:t>-</w:t>
      </w:r>
      <w:r>
        <w:t>constellation receivers: In addition to GPS, further GNSS constellations have been established which are in some cases, being integrated within a single receiver unit. This has advantages and disadvantages for the mariner. In one respect, the mariner now has even more information to process and manage, while from a different perspective, there is now a greater opportunity to verify position integrity by comparing positions obtained from different constellations</w:t>
      </w:r>
      <w:r w:rsidR="00EC421D">
        <w:t xml:space="preserve"> , recognising that such comparison will identify single constellation failures and not external influences such as jamming</w:t>
      </w:r>
      <w:r>
        <w:t>. The origin of the position data and the output position provided to the user needs to be very clear.</w:t>
      </w:r>
    </w:p>
    <w:p w14:paraId="295E243C" w14:textId="77777777" w:rsidR="005D5453" w:rsidRDefault="005D5453" w:rsidP="00E57EE7">
      <w:pPr>
        <w:pStyle w:val="Heading3"/>
      </w:pPr>
      <w:bookmarkStart w:id="29" w:name="_Toc52866249"/>
      <w:r>
        <w:t>Advantages of conventional navigational practice</w:t>
      </w:r>
      <w:bookmarkEnd w:id="29"/>
      <w:r>
        <w:t xml:space="preserve"> </w:t>
      </w:r>
    </w:p>
    <w:p w14:paraId="1BA0C92C" w14:textId="77777777" w:rsidR="005D5453" w:rsidRDefault="005D5453" w:rsidP="005D5453">
      <w:pPr>
        <w:pStyle w:val="BodyText"/>
      </w:pPr>
      <w:r>
        <w:t xml:space="preserve">For SOLAS vessels, the equipment is mandated and type approved and therefore </w:t>
      </w:r>
      <w:commentRangeStart w:id="30"/>
      <w:r>
        <w:t xml:space="preserve">guaranteed to be available </w:t>
      </w:r>
      <w:commentRangeEnd w:id="30"/>
      <w:r w:rsidR="00071C04">
        <w:rPr>
          <w:rStyle w:val="CommentReference"/>
        </w:rPr>
        <w:commentReference w:id="30"/>
      </w:r>
      <w:r>
        <w:t>to the mariner with a specified performance standard.</w:t>
      </w:r>
    </w:p>
    <w:p w14:paraId="02525961" w14:textId="1A48F5C6" w:rsidR="005D5453" w:rsidRDefault="005D5453" w:rsidP="005D5453">
      <w:pPr>
        <w:pStyle w:val="BodyText"/>
      </w:pPr>
      <w:r>
        <w:t xml:space="preserve">Training is mandated through STCW and therefore all bridge personnel are comprehensively trained in the operation of these core systems and techniques. Training in </w:t>
      </w:r>
      <w:r w:rsidR="00BE6056">
        <w:t xml:space="preserve">GNSS </w:t>
      </w:r>
      <w:r>
        <w:t>denial techniques is recommended.</w:t>
      </w:r>
    </w:p>
    <w:p w14:paraId="06A21084" w14:textId="05CB20BB" w:rsidR="005D5453" w:rsidRDefault="005D5453" w:rsidP="005D5453">
      <w:pPr>
        <w:pStyle w:val="BodyText"/>
      </w:pPr>
      <w:r>
        <w:t xml:space="preserve">These onboard tools are independent of external networks or radio signals. They are therefore </w:t>
      </w:r>
      <w:r w:rsidRPr="00120A0F">
        <w:rPr>
          <w:highlight w:val="yellow"/>
        </w:rPr>
        <w:t>less susceptible</w:t>
      </w:r>
      <w:r>
        <w:t xml:space="preserve"> to interference, jamming or cyber attack.</w:t>
      </w:r>
    </w:p>
    <w:p w14:paraId="12605D0A" w14:textId="77777777" w:rsidR="005D5453" w:rsidRDefault="005D5453" w:rsidP="00E57EE7">
      <w:pPr>
        <w:pStyle w:val="Heading3"/>
      </w:pPr>
      <w:bookmarkStart w:id="31" w:name="_Toc52866250"/>
      <w:r>
        <w:t>Disadvantages</w:t>
      </w:r>
      <w:bookmarkEnd w:id="31"/>
    </w:p>
    <w:p w14:paraId="15DE0E3E" w14:textId="41CBFD38" w:rsidR="005D5453" w:rsidRDefault="005D5453" w:rsidP="005D5453">
      <w:pPr>
        <w:pStyle w:val="BodyText"/>
      </w:pPr>
      <w:r>
        <w:t xml:space="preserve">Skills and Training: The skills required to navigate by conventional means are built up over time and through formal STCW qualifications. There is evidence to suggest that bridge teams can become over reliant on </w:t>
      </w:r>
      <w:r w:rsidR="007B4627">
        <w:t>GNSS</w:t>
      </w:r>
      <w:r>
        <w:t xml:space="preserve">, particularly when coupled with ECDIS, leading to skill fade and a lack of opportunity to practice conventional navigation techniques. Despite cross referencing being formally mandated within ECDIS training, failure to consistently follow procedures will mean that an error in </w:t>
      </w:r>
      <w:r w:rsidR="007637F2">
        <w:t xml:space="preserve">GNSS </w:t>
      </w:r>
      <w:r>
        <w:t xml:space="preserve">will not be immediately identified. </w:t>
      </w:r>
    </w:p>
    <w:p w14:paraId="02D5308D" w14:textId="1AF8706F" w:rsidR="005D5453" w:rsidRDefault="005D5453" w:rsidP="005D5453">
      <w:pPr>
        <w:pStyle w:val="BodyText"/>
      </w:pPr>
      <w:r>
        <w:t xml:space="preserve">Not all vessels will be fitted with ECDIS, but virtually all will have </w:t>
      </w:r>
      <w:del w:id="32" w:author="Bäckstedt, Jesper" w:date="2020-10-12T08:26:00Z">
        <w:r w:rsidDel="00C43A6E">
          <w:delText xml:space="preserve">GPS </w:delText>
        </w:r>
      </w:del>
      <w:ins w:id="33" w:author="Bäckstedt, Jesper" w:date="2020-10-12T08:26:00Z">
        <w:r w:rsidR="00C43A6E">
          <w:t xml:space="preserve">GNSS </w:t>
        </w:r>
      </w:ins>
      <w:r>
        <w:t xml:space="preserve">and many will have ECS, with various levels of training, standardisation and charting. The need for a thorough approach to navigation remains in all cases, including cross referencing position fixing systems, particularly where </w:t>
      </w:r>
      <w:r w:rsidR="007637F2">
        <w:t xml:space="preserve">GNSS </w:t>
      </w:r>
      <w:r>
        <w:t>is used as the primary means.</w:t>
      </w:r>
    </w:p>
    <w:p w14:paraId="47B44466" w14:textId="77777777" w:rsidR="005D5453" w:rsidRDefault="005D5453" w:rsidP="005D5453">
      <w:pPr>
        <w:pStyle w:val="BodyText"/>
      </w:pPr>
    </w:p>
    <w:p w14:paraId="69B0D937" w14:textId="77777777" w:rsidR="005D5453" w:rsidRDefault="005D5453" w:rsidP="00E57EE7">
      <w:pPr>
        <w:pStyle w:val="Heading3"/>
      </w:pPr>
      <w:bookmarkStart w:id="34" w:name="_Toc52866251"/>
      <w:r>
        <w:t>Differences in equipment</w:t>
      </w:r>
      <w:bookmarkEnd w:id="34"/>
    </w:p>
    <w:p w14:paraId="0C28A296" w14:textId="44A07F7F" w:rsidR="005D5453" w:rsidRDefault="005D5453" w:rsidP="005D5453">
      <w:pPr>
        <w:pStyle w:val="BodyText"/>
      </w:pPr>
      <w:r>
        <w:t xml:space="preserve">Many mariners frequently change from ship to ship and company to company. Manufacturers present information in different ways and unfamiliarity with the equipment may mean that the mariner may not recognise an alarm or indication when it occurs even when a </w:t>
      </w:r>
      <w:r w:rsidR="007637F2">
        <w:t xml:space="preserve">GNSS </w:t>
      </w:r>
      <w:r>
        <w:t xml:space="preserve">unit itself is advising of an integrity issue. </w:t>
      </w:r>
      <w:commentRangeStart w:id="35"/>
      <w:r>
        <w:t>This could be a RAIM indication or some other failure and applies similarly to ECDIS and other navigation equipment.</w:t>
      </w:r>
      <w:commentRangeEnd w:id="35"/>
      <w:r w:rsidR="005F5AC7">
        <w:rPr>
          <w:rStyle w:val="CommentReference"/>
        </w:rPr>
        <w:commentReference w:id="35"/>
      </w:r>
    </w:p>
    <w:p w14:paraId="184EFE5B" w14:textId="55745E97" w:rsidR="007E5FB6" w:rsidRDefault="005D5453" w:rsidP="005D5453">
      <w:pPr>
        <w:pStyle w:val="BodyText"/>
      </w:pPr>
      <w:r>
        <w:t>Note: ECDIS is not mandated for existing cargo ships of less than 10,000 grt, though many vessels will have ECS. Fishing vessels and small leisure craft will have a variety of often non-type approved equipment.</w:t>
      </w:r>
    </w:p>
    <w:p w14:paraId="63A1D9BA" w14:textId="77777777" w:rsidR="00F95E8B" w:rsidRDefault="00F95E8B" w:rsidP="00F95E8B">
      <w:pPr>
        <w:pStyle w:val="Heading2"/>
      </w:pPr>
      <w:bookmarkStart w:id="36" w:name="_Toc52866252"/>
      <w:r>
        <w:t>MSI</w:t>
      </w:r>
      <w:bookmarkEnd w:id="36"/>
    </w:p>
    <w:p w14:paraId="532A9407" w14:textId="035270F8" w:rsidR="00F95E8B" w:rsidRDefault="00F95E8B" w:rsidP="00F95E8B">
      <w:pPr>
        <w:pStyle w:val="BodyText"/>
      </w:pPr>
      <w:r>
        <w:t xml:space="preserve">All ships are required to use type approved equipment </w:t>
      </w:r>
      <w:r w:rsidR="00486103">
        <w:t>necessary</w:t>
      </w:r>
      <w:r>
        <w:t xml:space="preserve"> to receive navigational warnings and Notices to Mariners issued by authorities. Whenever disturbances to GNSS occur, have not been warned through NtoM, and are significant, users will report (required to report? SOLAS?) this to VTS or coastal radio stations, assessed by the MSI-authority and navigational warnings is issued. The delay between the occurrence of disturbances and the issuance of a navigational warning is unpredictable. In most cases such warnings will be delayed several hours and only </w:t>
      </w:r>
      <w:del w:id="37" w:author="Bäckstedt, Jesper" w:date="2020-10-12T08:03:00Z">
        <w:r w:rsidDel="00486103">
          <w:delText xml:space="preserve"> </w:delText>
        </w:r>
      </w:del>
      <w:r>
        <w:t xml:space="preserve">disturbances that have major impact on ships navigation can be expected to be reported. Warnings are useful only if the disturbances are still </w:t>
      </w:r>
      <w:r w:rsidR="00486103">
        <w:t>occurring</w:t>
      </w:r>
      <w:r>
        <w:t xml:space="preserve"> after the warning has been received. Additional systems used by authorities to monitor GNSS performance in the sea area may be utilized to detect disturbances and issue more precise navigational warnings with shorter delay.  Navigational warnings include all ships and coverage is not limited. It is expected that delays in provision of navigational warnings will be reduced in the future as this service is part of the IMO E-navigation concept. Exact timelines for this is however uncertain.</w:t>
      </w:r>
    </w:p>
    <w:p w14:paraId="6C5DB85F" w14:textId="47928DEF" w:rsidR="00396CE1" w:rsidRDefault="00F95E8B" w:rsidP="00F95E8B">
      <w:pPr>
        <w:pStyle w:val="BodyText"/>
      </w:pPr>
      <w:r>
        <w:t xml:space="preserve">NtoM provide advance warning of loss of integrity of GPS signals </w:t>
      </w:r>
      <w:r w:rsidR="00486103">
        <w:t>occurring</w:t>
      </w:r>
      <w:r>
        <w:t xml:space="preserve"> from pre-planned </w:t>
      </w:r>
      <w:r w:rsidR="00486103">
        <w:t>activities</w:t>
      </w:r>
      <w:r>
        <w:t xml:space="preserve"> such as military </w:t>
      </w:r>
      <w:r w:rsidR="00486103">
        <w:t>exercises</w:t>
      </w:r>
      <w:r>
        <w:t>.</w:t>
      </w:r>
    </w:p>
    <w:p w14:paraId="0D78FC7F" w14:textId="794E2CBB" w:rsidR="005F05CD" w:rsidRDefault="005F05CD" w:rsidP="005F05CD">
      <w:pPr>
        <w:pStyle w:val="Heading2"/>
      </w:pPr>
      <w:bookmarkStart w:id="38" w:name="_Toc52866253"/>
      <w:r>
        <w:t>Sbas</w:t>
      </w:r>
      <w:bookmarkEnd w:id="38"/>
    </w:p>
    <w:p w14:paraId="613C2DBD" w14:textId="2DBDF2BE" w:rsidR="001E6187" w:rsidDel="00C43A6E" w:rsidRDefault="001E6187" w:rsidP="001E6187">
      <w:pPr>
        <w:pStyle w:val="BodyText"/>
        <w:numPr>
          <w:ilvl w:val="0"/>
          <w:numId w:val="36"/>
        </w:numPr>
        <w:rPr>
          <w:del w:id="39" w:author="Bäckstedt, Jesper" w:date="2020-10-12T08:26:00Z"/>
        </w:rPr>
      </w:pPr>
      <w:del w:id="40" w:author="Bäckstedt, Jesper" w:date="2020-10-12T08:26:00Z">
        <w:r w:rsidDel="00C43A6E">
          <w:delText>SBAS (Satellite Based Augmentation System)</w:delText>
        </w:r>
      </w:del>
    </w:p>
    <w:p w14:paraId="5CB3A531" w14:textId="6651FE60" w:rsidR="001E6187" w:rsidDel="00C43A6E" w:rsidRDefault="001E6187" w:rsidP="001E6187">
      <w:pPr>
        <w:pStyle w:val="BodyText"/>
        <w:rPr>
          <w:del w:id="41" w:author="Bäckstedt, Jesper" w:date="2020-10-12T08:26:00Z"/>
        </w:rPr>
      </w:pPr>
      <w:del w:id="42" w:author="Bäckstedt, Jesper" w:date="2020-10-12T08:26:00Z">
        <w:r w:rsidRPr="00D16DE5" w:rsidDel="00C43A6E">
          <w:delText xml:space="preserve"> </w:delText>
        </w:r>
        <w:r w:rsidDel="00C43A6E">
          <w:delText xml:space="preserve">SBAS improves the accuracy and reliability of GNSS by correcting signal measurement errors and by providing information about the accuracy, integrity and availability of GNSS signals as identified in IALA Guideline 1152 considering the SBAS Maritime Service SiS and </w:delText>
        </w:r>
      </w:del>
    </w:p>
    <w:p w14:paraId="2C922ED2" w14:textId="03C34FE8" w:rsidR="00C43A6E" w:rsidRDefault="00C43A6E" w:rsidP="001E6187">
      <w:pPr>
        <w:pStyle w:val="BodyText"/>
        <w:rPr>
          <w:ins w:id="43" w:author="Bäckstedt, Jesper" w:date="2020-10-12T08:26:00Z"/>
        </w:rPr>
      </w:pPr>
      <w:ins w:id="44" w:author="Bäckstedt, Jesper" w:date="2020-10-12T08:27:00Z">
        <w:r w:rsidRPr="00C43A6E">
          <w:t xml:space="preserve">The performance of GNSSs can be improved by regional Satellite-based Augmentation Systems (SBAS). SBAS improves the accuracy and reliability of GNSS information by monitoring GNSS signals, computing and providing corrections. SBAS enabled receivers are able to receive these differential corrections and integrity messages, and include these as an input to the position calculation. SBAS information is typically broadcasted over the covered area using geostationary satellites that serve as an augmentation, or overlay to the original GNSS signal, as identified in IALA Guideline 1152, on which an SBAS Maritime Service based on signal in space (SiS) is introduced. However, SBAS corrections and integrity messages can be also transmitted by different by different channels, such as the internet , or specific infrastructures (MF-radiobeacon and AIS) as explained in IALA Guideline G1129.    </w:t>
        </w:r>
      </w:ins>
    </w:p>
    <w:p w14:paraId="72D53A77" w14:textId="24BAC7DD" w:rsidR="001E6187" w:rsidRDefault="001E6187" w:rsidP="001E6187">
      <w:pPr>
        <w:pStyle w:val="BodyText"/>
      </w:pPr>
      <w:r>
        <w:t xml:space="preserve">Originally SBAS was developed for aviation users; their use in the maritime domain is increasing enhancing the marine safety for harbour approaches and coastal navigation. IMO recognize GNSS as part of WWRNS only for ocean areas where required performance levels can be achieved without using augmentation systems [e.g. IMO Circular SN.1/Circ.329]. In order to achieve the levels of performance required in IMO Resolution A.1046(27) for coastal areas and harbour approaches, </w:t>
      </w:r>
      <w:commentRangeStart w:id="45"/>
      <w:r>
        <w:t>augmentation of GNSS is needed.</w:t>
      </w:r>
      <w:commentRangeEnd w:id="45"/>
      <w:r w:rsidR="00332835">
        <w:rPr>
          <w:rStyle w:val="CommentReference"/>
        </w:rPr>
        <w:commentReference w:id="45"/>
      </w:r>
    </w:p>
    <w:p w14:paraId="5DB02647" w14:textId="77777777" w:rsidR="00C43A6E" w:rsidRDefault="00C43A6E" w:rsidP="00C43A6E">
      <w:pPr>
        <w:pStyle w:val="BodyText"/>
        <w:rPr>
          <w:ins w:id="46" w:author="Bäckstedt, Jesper" w:date="2020-10-12T08:27:00Z"/>
        </w:rPr>
      </w:pPr>
      <w:ins w:id="47" w:author="Bäckstedt, Jesper" w:date="2020-10-12T08:27:00Z">
        <w:r>
          <w:t xml:space="preserve">It is important to mention that the introduction of SBAS corrections and integrity information could follow a short and medium time strategy for it deployment in the maritime ecosystem. It was studied how the SBAS data can be used via existent maritime service provider’ AtoN. Thus, a feasible strategy, to bring the benefits of SBAS into the maritime ecosystem, may be: </w:t>
        </w:r>
      </w:ins>
    </w:p>
    <w:p w14:paraId="49B9561F" w14:textId="77777777" w:rsidR="00C43A6E" w:rsidRDefault="00C43A6E" w:rsidP="00C43A6E">
      <w:pPr>
        <w:pStyle w:val="BodyText"/>
        <w:numPr>
          <w:ilvl w:val="0"/>
          <w:numId w:val="38"/>
        </w:numPr>
        <w:rPr>
          <w:ins w:id="48" w:author="Bäckstedt, Jesper" w:date="2020-10-12T08:27:00Z"/>
        </w:rPr>
      </w:pPr>
      <w:ins w:id="49" w:author="Bäckstedt, Jesper" w:date="2020-10-12T08:27:00Z">
        <w:r>
          <w:t>In the short term, SBAS corrections can complement DGNSS network. As it is introduced in IALA G1129 “The retransmission of SBAS corrections using MF-radiobeacons and AIS”, SBAS messages can be used for the generation of local area corrections in RTCM format, which brings a solution compatible with the user equipment already deployed.</w:t>
        </w:r>
      </w:ins>
    </w:p>
    <w:p w14:paraId="6629C56A" w14:textId="77777777" w:rsidR="00C43A6E" w:rsidRDefault="00C43A6E" w:rsidP="00C43A6E">
      <w:pPr>
        <w:pStyle w:val="BodyText"/>
        <w:numPr>
          <w:ilvl w:val="0"/>
          <w:numId w:val="38"/>
        </w:numPr>
        <w:rPr>
          <w:ins w:id="50" w:author="Bäckstedt, Jesper" w:date="2020-10-12T08:27:00Z"/>
        </w:rPr>
      </w:pPr>
      <w:ins w:id="51" w:author="Bäckstedt, Jesper" w:date="2020-10-12T08:27:00Z">
        <w:r>
          <w:t>Then, the medium term solution would be focus in the developing of a maritime service, based in the SBAS Signal in Space (SiS), according to IMO Res.1046 operational requirements. In fact, at the time of writing this Guideline the European GNSS Agency (GSA) is working on the development of an EGNOS maritime service that will be declared in a near future.</w:t>
        </w:r>
      </w:ins>
    </w:p>
    <w:p w14:paraId="6B8771C2" w14:textId="77777777" w:rsidR="00C43A6E" w:rsidRDefault="00C43A6E" w:rsidP="00C43A6E">
      <w:pPr>
        <w:pStyle w:val="BodyText"/>
        <w:numPr>
          <w:ilvl w:val="0"/>
          <w:numId w:val="38"/>
        </w:numPr>
        <w:rPr>
          <w:ins w:id="52" w:author="Bäckstedt, Jesper" w:date="2020-10-12T08:27:00Z"/>
        </w:rPr>
      </w:pPr>
      <w:ins w:id="53" w:author="Bäckstedt, Jesper" w:date="2020-10-12T08:27:00Z">
        <w:r>
          <w:t>In the long term, an SBAS maritime service aligned with the operational requirements of IMO Res.915, based on SiS and GNSS multi-frequency and multi-constellation, could be foreseen.  Such a service will bring substantial benefits in the accuracy, integrity and coverage of the augmented GNSS signals.</w:t>
        </w:r>
      </w:ins>
    </w:p>
    <w:p w14:paraId="7930D61F" w14:textId="3F52DC17" w:rsidR="001E6187" w:rsidDel="00C43A6E" w:rsidRDefault="001E6187" w:rsidP="001E6187">
      <w:pPr>
        <w:pStyle w:val="BodyText"/>
        <w:rPr>
          <w:del w:id="54" w:author="Bäckstedt, Jesper" w:date="2020-10-12T08:27:00Z"/>
        </w:rPr>
      </w:pPr>
      <w:del w:id="55" w:author="Bäckstedt, Jesper" w:date="2020-10-12T08:27:00Z">
        <w:r w:rsidDel="00C43A6E">
          <w:delText>The introduction of SBAS corrections tailored to the mariners could follow a short and a medium time approach so as to complement the DGNSS network:</w:delText>
        </w:r>
      </w:del>
    </w:p>
    <w:p w14:paraId="61935CDE" w14:textId="27AAB25E" w:rsidR="001E6187" w:rsidDel="00C43A6E" w:rsidRDefault="001E6187" w:rsidP="001E6187">
      <w:pPr>
        <w:pStyle w:val="BodyText"/>
        <w:numPr>
          <w:ilvl w:val="0"/>
          <w:numId w:val="38"/>
        </w:numPr>
        <w:rPr>
          <w:del w:id="56" w:author="Bäckstedt, Jesper" w:date="2020-10-12T08:27:00Z"/>
        </w:rPr>
      </w:pPr>
      <w:del w:id="57" w:author="Bäckstedt, Jesper" w:date="2020-10-12T08:27:00Z">
        <w:r w:rsidDel="00C43A6E">
          <w:delText xml:space="preserve">The short term solution for providing </w:delText>
        </w:r>
      </w:del>
      <w:del w:id="58" w:author="Bäckstedt, Jesper" w:date="2020-10-07T21:23:00Z">
        <w:r w:rsidDel="00592DEA">
          <w:delText xml:space="preserve">EGNOS </w:delText>
        </w:r>
      </w:del>
      <w:del w:id="59" w:author="Bäckstedt, Jesper" w:date="2020-10-12T08:27:00Z">
        <w:r w:rsidDel="00C43A6E">
          <w:delText>corrections to mariners is identifies in IALA G1129 the Retransmission of SBAS corrections using MF‐Radiobeacon and AIS.</w:delText>
        </w:r>
      </w:del>
    </w:p>
    <w:p w14:paraId="6D5EA95B" w14:textId="686478EE" w:rsidR="001E6187" w:rsidDel="00C43A6E" w:rsidRDefault="001E6187" w:rsidP="001E6187">
      <w:pPr>
        <w:pStyle w:val="BodyText"/>
        <w:numPr>
          <w:ilvl w:val="0"/>
          <w:numId w:val="38"/>
        </w:numPr>
        <w:rPr>
          <w:del w:id="60" w:author="Bäckstedt, Jesper" w:date="2020-10-12T08:27:00Z"/>
        </w:rPr>
      </w:pPr>
      <w:del w:id="61" w:author="Bäckstedt, Jesper" w:date="2020-10-12T08:27:00Z">
        <w:r w:rsidDel="00C43A6E">
          <w:delText>The medium term solution is developing the SBAS Maritime Service Signal in Space (SiS) according to IMO Res.1046 Operational Requirements. At the time of writing this Guideline, the SBAS Maritime Service is under development.</w:delText>
        </w:r>
      </w:del>
    </w:p>
    <w:p w14:paraId="6393F9CC" w14:textId="71802FA1" w:rsidR="001E6187" w:rsidDel="00C43A6E" w:rsidRDefault="001E6187" w:rsidP="001E6187">
      <w:pPr>
        <w:pStyle w:val="BodyText"/>
        <w:rPr>
          <w:del w:id="62" w:author="Bäckstedt, Jesper" w:date="2020-10-12T08:27:00Z"/>
        </w:rPr>
      </w:pPr>
      <w:del w:id="63" w:author="Bäckstedt, Jesper" w:date="2020-10-12T08:27:00Z">
        <w:r w:rsidDel="00C43A6E">
          <w:delText>A long term SBAS Maritime Service is under definition which considers the Operational requirements of IMO Res.915, multi-frequency and multi-constellation.</w:delText>
        </w:r>
      </w:del>
    </w:p>
    <w:p w14:paraId="3EE2FD1F" w14:textId="77777777" w:rsidR="001E6187" w:rsidRDefault="001E6187" w:rsidP="001E6187">
      <w:pPr>
        <w:pStyle w:val="BodyText"/>
      </w:pPr>
      <w:r>
        <w:t xml:space="preserve">IMO Resolution A.1046(27) requires that governments or organizations owning and operating the recognized radionavigation systems should state formally that the system is operational and available for use by merchant shipping. Some </w:t>
      </w:r>
      <w:r>
        <w:tab/>
        <w:t xml:space="preserve">Governments owning SBAS as the European Commission, Australia or recently the Republic of Korea are supporting the operational use of SBAS in the maritime areas. </w:t>
      </w:r>
      <w:commentRangeStart w:id="64"/>
      <w:r>
        <w:t xml:space="preserve">IALA is developing an approach that will allow augmentation service providers to recognise a maritime user and encourage Governments in this recognition.    </w:t>
      </w:r>
      <w:commentRangeEnd w:id="64"/>
      <w:r w:rsidR="00C43A6E">
        <w:rPr>
          <w:rStyle w:val="CommentReference"/>
        </w:rPr>
        <w:commentReference w:id="64"/>
      </w:r>
    </w:p>
    <w:p w14:paraId="25156B53" w14:textId="65FD5D66" w:rsidR="001E6187" w:rsidRDefault="001E6187" w:rsidP="001E6187">
      <w:pPr>
        <w:pStyle w:val="BodyText"/>
      </w:pPr>
      <w:r>
        <w:t xml:space="preserve">The development of the tailored SBAS service SiS for the maritime community </w:t>
      </w:r>
      <w:ins w:id="65" w:author="Bäckstedt, Jesper" w:date="2020-10-12T08:28:00Z">
        <w:r w:rsidR="00C43A6E">
          <w:t xml:space="preserve">shall </w:t>
        </w:r>
      </w:ins>
      <w:r>
        <w:t>include</w:t>
      </w:r>
      <w:del w:id="66" w:author="Bäckstedt, Jesper" w:date="2020-10-12T08:29:00Z">
        <w:r w:rsidDel="00C43A6E">
          <w:delText>s</w:delText>
        </w:r>
      </w:del>
      <w:r>
        <w:t>:</w:t>
      </w:r>
    </w:p>
    <w:p w14:paraId="41C3198E" w14:textId="612F886C" w:rsidR="001E6187" w:rsidRDefault="001E6187" w:rsidP="001E6187">
      <w:pPr>
        <w:pStyle w:val="BodyText"/>
        <w:numPr>
          <w:ilvl w:val="0"/>
          <w:numId w:val="36"/>
        </w:numPr>
      </w:pPr>
      <w:r>
        <w:t xml:space="preserve">The definition of a Service Provision Scheme </w:t>
      </w:r>
      <w:ins w:id="67" w:author="Bäckstedt, Jesper" w:date="2020-10-12T08:29:00Z">
        <w:r w:rsidR="00C43A6E">
          <w:t>, a document that identifies the involved stakeholders, its roles and responsibilities. But also it identifies the communication channels, and the information that shall be transmitted between actors, and how it is consumed by the users.</w:t>
        </w:r>
      </w:ins>
      <w:del w:id="68" w:author="Bäckstedt, Jesper" w:date="2020-10-12T08:29:00Z">
        <w:r w:rsidDel="00C43A6E">
          <w:delText>considering the roles and responsibilities of each stakeholder involved.</w:delText>
        </w:r>
      </w:del>
    </w:p>
    <w:p w14:paraId="74B84495" w14:textId="4381F58B" w:rsidR="001E6187" w:rsidRDefault="001E6187" w:rsidP="001E6187">
      <w:pPr>
        <w:pStyle w:val="BodyText"/>
        <w:numPr>
          <w:ilvl w:val="0"/>
          <w:numId w:val="36"/>
        </w:numPr>
      </w:pPr>
      <w:r>
        <w:t xml:space="preserve">The development </w:t>
      </w:r>
      <w:ins w:id="69" w:author="Bäckstedt, Jesper" w:date="2020-10-12T08:29:00Z">
        <w:r w:rsidR="00C43A6E">
          <w:t xml:space="preserve">and deploy </w:t>
        </w:r>
      </w:ins>
      <w:r>
        <w:t xml:space="preserve">of </w:t>
      </w:r>
      <w:ins w:id="70" w:author="Bäckstedt, Jesper" w:date="2020-10-12T08:29:00Z">
        <w:r w:rsidR="00C43A6E">
          <w:t>the</w:t>
        </w:r>
      </w:ins>
      <w:del w:id="71" w:author="Bäckstedt, Jesper" w:date="2020-10-12T08:29:00Z">
        <w:r w:rsidDel="00C43A6E">
          <w:delText>a</w:delText>
        </w:r>
      </w:del>
      <w:r>
        <w:t xml:space="preserve"> Service Provision </w:t>
      </w:r>
      <w:ins w:id="72" w:author="Bäckstedt, Jesper" w:date="2020-10-12T08:30:00Z">
        <w:r w:rsidR="00C43A6E">
          <w:t>, which includes the set-up  of the infrastructure that support the service provision. Then, the provision of SBAS safety related information can be integrated in MSI services, and GNSS corrections can be used by the mariners.</w:t>
        </w:r>
      </w:ins>
      <w:del w:id="73" w:author="Bäckstedt, Jesper" w:date="2020-10-12T08:30:00Z">
        <w:r w:rsidDel="00C43A6E">
          <w:delText>layer providing MSI related to the SBAS service performances degradations.</w:delText>
        </w:r>
      </w:del>
    </w:p>
    <w:p w14:paraId="5C2C0CD3" w14:textId="3EBEEF5A" w:rsidR="001E6187" w:rsidRDefault="00C43A6E" w:rsidP="001E6187">
      <w:pPr>
        <w:pStyle w:val="BodyText"/>
        <w:numPr>
          <w:ilvl w:val="0"/>
          <w:numId w:val="36"/>
        </w:numPr>
      </w:pPr>
      <w:ins w:id="74" w:author="Bäckstedt, Jesper" w:date="2020-10-12T08:30:00Z">
        <w:r>
          <w:t xml:space="preserve">The elaboration of SBAS guidelines for GNSS receivers manufacturers, and then </w:t>
        </w:r>
      </w:ins>
      <w:r w:rsidR="001E6187">
        <w:t>The development of the SBAS type-approved receiver which considers SBAS satellite selection criteria.</w:t>
      </w:r>
    </w:p>
    <w:p w14:paraId="4A15B010" w14:textId="068944EF" w:rsidR="00DD6560" w:rsidRDefault="00C43A6E" w:rsidP="001E6187">
      <w:pPr>
        <w:pStyle w:val="BodyText"/>
      </w:pPr>
      <w:ins w:id="75" w:author="Bäckstedt, Jesper" w:date="2020-10-12T08:30:00Z">
        <w:r>
          <w:t>SBAS are local augmentation systems, so the maritime services based on SBAS will have a limited coverage area. Then,</w:t>
        </w:r>
      </w:ins>
      <w:r w:rsidR="001E6187">
        <w:t>The SBAS service coverage area for the maritime user should be notify by the SBAS competent</w:t>
      </w:r>
      <w:r w:rsidR="001E6187">
        <w:tab/>
        <w:t>government or organisation.</w:t>
      </w:r>
    </w:p>
    <w:p w14:paraId="4CC4CC75" w14:textId="7EB17D25" w:rsidR="00624D64" w:rsidRDefault="00624D64" w:rsidP="00624D64">
      <w:pPr>
        <w:pStyle w:val="Heading2"/>
      </w:pPr>
      <w:bookmarkStart w:id="76" w:name="_Toc52866254"/>
      <w:commentRangeStart w:id="77"/>
      <w:commentRangeStart w:id="78"/>
      <w:r>
        <w:t>RTK and PPP</w:t>
      </w:r>
      <w:bookmarkEnd w:id="76"/>
      <w:commentRangeEnd w:id="77"/>
      <w:r w:rsidR="00332835">
        <w:rPr>
          <w:rStyle w:val="CommentReference"/>
          <w:rFonts w:asciiTheme="minorHAnsi" w:eastAsiaTheme="minorHAnsi" w:hAnsiTheme="minorHAnsi" w:cstheme="minorBidi"/>
          <w:b w:val="0"/>
          <w:bCs w:val="0"/>
          <w:caps w:val="0"/>
          <w:color w:val="auto"/>
        </w:rPr>
        <w:commentReference w:id="77"/>
      </w:r>
      <w:commentRangeEnd w:id="78"/>
      <w:r w:rsidR="009F3A04">
        <w:rPr>
          <w:rStyle w:val="CommentReference"/>
          <w:rFonts w:asciiTheme="minorHAnsi" w:eastAsiaTheme="minorHAnsi" w:hAnsiTheme="minorHAnsi" w:cstheme="minorBidi"/>
          <w:b w:val="0"/>
          <w:bCs w:val="0"/>
          <w:caps w:val="0"/>
          <w:color w:val="auto"/>
        </w:rPr>
        <w:commentReference w:id="78"/>
      </w:r>
    </w:p>
    <w:p w14:paraId="3F1FED00" w14:textId="2E873687" w:rsidR="00624D64" w:rsidRDefault="00624D64" w:rsidP="00624D64">
      <w:pPr>
        <w:pStyle w:val="BodyText"/>
      </w:pPr>
      <w:r>
        <w:t>Real-Time Kinematic (RTK) and Precise Point Positioning (PPP) are ground-based high accuracy GNSS augmentation systems that have been used in surveying applications for many years.</w:t>
      </w:r>
    </w:p>
    <w:p w14:paraId="4B48FD17" w14:textId="445E4E3A" w:rsidR="00624D64" w:rsidRDefault="00624D64" w:rsidP="00624D64">
      <w:pPr>
        <w:pStyle w:val="BodyText"/>
      </w:pPr>
      <w:r>
        <w:t>RTK is a short-range relative positioning technique providing centimetre-level accuracy based on the common processing of code and carrier phase measurements collected at reference station and user site. National surveying and mapping authorities and private companies operate RTK networks in many countries around the world. RTK correction information is usually distributed to users via VHF/UHF radio modems or through mobile Internet.</w:t>
      </w:r>
    </w:p>
    <w:p w14:paraId="1BC76334" w14:textId="098F3A6D" w:rsidR="00624D64" w:rsidRDefault="00624D64" w:rsidP="00624D64">
      <w:pPr>
        <w:pStyle w:val="BodyText"/>
      </w:pPr>
      <w:r>
        <w:t>PPP is a global positioning technique that requires real-time precise satellite orbit and clock corrections derived from a globally distributed geodetic network of GNSS reference stations. PPP provides absolute positioning at centimetre to decimetre accuracy level without local reference station as used in RTK. PPP service providers broadcast corrections to subscribed users via geostationary communication satellites or the Internet.</w:t>
      </w:r>
    </w:p>
    <w:p w14:paraId="5E48D8C8" w14:textId="045E6F8B" w:rsidR="00624D64" w:rsidRDefault="00624D64" w:rsidP="00624D64">
      <w:pPr>
        <w:pStyle w:val="BodyText"/>
      </w:pPr>
      <w:r>
        <w:t>RTK and PPP were originally developed without integrity focus. However, maritime applications such as dredging, docking, harbor maneuvers or port approach requiring high accuracy can now rely on RTK and PPP to also provide them with integrity in two ways.</w:t>
      </w:r>
    </w:p>
    <w:p w14:paraId="4F5ACF94" w14:textId="55E933F1" w:rsidR="00624D64" w:rsidRDefault="00624D64" w:rsidP="00624D64">
      <w:pPr>
        <w:pStyle w:val="BodyText"/>
      </w:pPr>
      <w:r>
        <w:t xml:space="preserve">One way is by providing redundant measurements, where the user’s position can be simultaneously determined based on independent correction sources. Thus the correctness of the trusted vessel position can be validated. </w:t>
      </w:r>
    </w:p>
    <w:p w14:paraId="69DA4431" w14:textId="77777777" w:rsidR="00624D64" w:rsidRDefault="00624D64" w:rsidP="00624D64">
      <w:pPr>
        <w:pStyle w:val="BodyText"/>
      </w:pPr>
      <w:r>
        <w:t xml:space="preserve">The other way is through additional dedicated integrity messages derived from the RTK or PPP ground infrastructure. Satellite and position integrity flags can be transferred to the users along with the corrections. </w:t>
      </w:r>
    </w:p>
    <w:p w14:paraId="1D2292A9" w14:textId="0C9FFC91" w:rsidR="00624D64" w:rsidRDefault="00624D64" w:rsidP="00624D64">
      <w:pPr>
        <w:pStyle w:val="BodyText"/>
      </w:pPr>
      <w:r>
        <w:t>For example, AIS/VDES Application Specific Messages incorporating RTK/PPP integrity information have already been defined and used in research projects. Standardisation of such novel messages is underway.</w:t>
      </w:r>
    </w:p>
    <w:p w14:paraId="5261136B" w14:textId="77777777" w:rsidR="00624D64" w:rsidRDefault="00624D64" w:rsidP="00624D64">
      <w:pPr>
        <w:pStyle w:val="BodyText"/>
      </w:pPr>
      <w:r>
        <w:t>References</w:t>
      </w:r>
    </w:p>
    <w:p w14:paraId="7132C849" w14:textId="77777777" w:rsidR="00624D64" w:rsidRDefault="00624D64" w:rsidP="00624D64">
      <w:pPr>
        <w:pStyle w:val="BodyText"/>
      </w:pPr>
      <w:r>
        <w:t>RD-01     RTCM 10402.3 RTCM Recommended Standards for Differential GNSS (Global Navigation Satellite Systems) Service, Version 2.3 with Amendment 1 (May 21, 2010)</w:t>
      </w:r>
    </w:p>
    <w:p w14:paraId="443A7F3F" w14:textId="77777777" w:rsidR="00624D64" w:rsidRDefault="00624D64" w:rsidP="00624D64">
      <w:pPr>
        <w:pStyle w:val="BodyText"/>
      </w:pPr>
      <w:r>
        <w:t>RD-02     RTCM 10403.3, Differential GNSS (Global Navigation Satellite Systems) Services - Version 3 (October 7, 2016)</w:t>
      </w:r>
    </w:p>
    <w:p w14:paraId="13306EED" w14:textId="77777777" w:rsidR="00624D64" w:rsidRDefault="00624D64" w:rsidP="00624D64">
      <w:pPr>
        <w:pStyle w:val="BodyText"/>
      </w:pPr>
      <w:r>
        <w:t>RD-03</w:t>
      </w:r>
      <w:r>
        <w:tab/>
        <w:t>NAVGUIDE 2018 Marine Aids to Navigation Manual</w:t>
      </w:r>
    </w:p>
    <w:p w14:paraId="457FD30F" w14:textId="441C482C" w:rsidR="00624D64" w:rsidRDefault="00624D64" w:rsidP="00624D64">
      <w:pPr>
        <w:pStyle w:val="BodyText"/>
      </w:pPr>
      <w:r>
        <w:t>RD-04</w:t>
      </w:r>
      <w:r>
        <w:tab/>
        <w:t>IALA Guideline 1127 Systems and services for high accuracy positioning and ranging</w:t>
      </w:r>
    </w:p>
    <w:p w14:paraId="5497FF41" w14:textId="51630A61" w:rsidR="00A97CEE" w:rsidRDefault="00A97CEE" w:rsidP="00A97CEE">
      <w:pPr>
        <w:pStyle w:val="Heading2"/>
      </w:pPr>
      <w:bookmarkStart w:id="79" w:name="_Toc52866255"/>
      <w:commentRangeStart w:id="80"/>
      <w:r>
        <w:t>Radiobeacon</w:t>
      </w:r>
      <w:bookmarkEnd w:id="79"/>
      <w:r>
        <w:t xml:space="preserve"> </w:t>
      </w:r>
      <w:commentRangeEnd w:id="80"/>
      <w:r w:rsidR="00560F9E">
        <w:rPr>
          <w:rStyle w:val="CommentReference"/>
          <w:rFonts w:asciiTheme="minorHAnsi" w:eastAsiaTheme="minorHAnsi" w:hAnsiTheme="minorHAnsi" w:cstheme="minorBidi"/>
          <w:b w:val="0"/>
          <w:bCs w:val="0"/>
          <w:caps w:val="0"/>
          <w:color w:val="auto"/>
        </w:rPr>
        <w:commentReference w:id="80"/>
      </w:r>
    </w:p>
    <w:p w14:paraId="662853ED" w14:textId="31531094" w:rsidR="00A97CEE" w:rsidDel="005F1B91" w:rsidRDefault="00A97CEE" w:rsidP="00A97CEE">
      <w:pPr>
        <w:pStyle w:val="BodyText"/>
        <w:rPr>
          <w:del w:id="81" w:author="Bäckstedt, Jesper" w:date="2020-10-11T14:27:00Z"/>
        </w:rPr>
      </w:pPr>
      <w:del w:id="82" w:author="Bäckstedt, Jesper" w:date="2020-10-11T14:27:00Z">
        <w:r w:rsidDel="005F1B91">
          <w:delText>o</w:delText>
        </w:r>
        <w:r w:rsidDel="005F1B91">
          <w:tab/>
        </w:r>
        <w:commentRangeStart w:id="83"/>
        <w:r w:rsidDel="005F1B91">
          <w:delText xml:space="preserve">Radiobeacon (sometimes known as marine beacon (MBDGPS)) </w:delText>
        </w:r>
        <w:r w:rsidR="00E800C5" w:rsidDel="005F1B91">
          <w:delText xml:space="preserve">DGNSS </w:delText>
        </w:r>
        <w:r w:rsidDel="005F1B91">
          <w:delText xml:space="preserve">is essentially a system to provide positional corrections to </w:delText>
        </w:r>
        <w:r w:rsidR="00FF1469" w:rsidDel="005F1B91">
          <w:delText xml:space="preserve">GNSS </w:delText>
        </w:r>
        <w:r w:rsidDel="005F1B91">
          <w:delText xml:space="preserve">signals and to provide integrity warnings.  </w:delText>
        </w:r>
        <w:r w:rsidR="00E800C5" w:rsidDel="005F1B91">
          <w:delText xml:space="preserve">DGNSS </w:delText>
        </w:r>
        <w:r w:rsidDel="005F1B91">
          <w:delText xml:space="preserve">uses a fixed, known and very accurately surveyed position to adjust real-time </w:delText>
        </w:r>
        <w:r w:rsidR="00FF1469" w:rsidDel="005F1B91">
          <w:delText xml:space="preserve">GNSS </w:delText>
        </w:r>
        <w:r w:rsidDel="005F1B91">
          <w:delText xml:space="preserve">signals to eliminate pseudorange errors.  Pseudorange errors are caused by </w:delText>
        </w:r>
        <w:r w:rsidR="00FF1469" w:rsidDel="005F1B91">
          <w:delText xml:space="preserve">GNSS </w:delText>
        </w:r>
        <w:r w:rsidDel="005F1B91">
          <w:delText xml:space="preserve">signals coming from satellites down to the Earth’s surface having to travel through layers of the Earth’s atmosphere, so they are subjected to delays and refraction.  This affects the time taken for the signal to travel from any given satellite to a </w:delText>
        </w:r>
        <w:r w:rsidR="00FF1469" w:rsidDel="005F1B91">
          <w:delText xml:space="preserve">GNSS </w:delText>
        </w:r>
        <w:r w:rsidDel="005F1B91">
          <w:delText xml:space="preserve">receiver, which introduces slight error in the calculated range, causing an error in the measured position.  Each </w:delText>
        </w:r>
        <w:r w:rsidR="00E800C5" w:rsidDel="005F1B91">
          <w:delText xml:space="preserve">DGNSS </w:delText>
        </w:r>
        <w:r w:rsidDel="005F1B91">
          <w:delText xml:space="preserve">system uses a network of fixed ground-based reference stations to broadcast the difference between the positions indicated by the </w:delText>
        </w:r>
        <w:r w:rsidR="00FF1469" w:rsidDel="005F1B91">
          <w:delText xml:space="preserve">GNSS </w:delText>
        </w:r>
        <w:r w:rsidDel="005F1B91">
          <w:delText xml:space="preserve">pseudorange calculations and known fixed positions.  These stations then broadcast these differences between the measured satellite pseudoranges and actual (internally computed) pseudoranges.  Receivers may then correct their calculated pseudoranges by the same amount.  </w:delText>
        </w:r>
        <w:commentRangeEnd w:id="83"/>
        <w:r w:rsidR="005A54E1" w:rsidDel="005F1B91">
          <w:rPr>
            <w:rStyle w:val="CommentReference"/>
          </w:rPr>
          <w:commentReference w:id="83"/>
        </w:r>
      </w:del>
    </w:p>
    <w:p w14:paraId="342899D8" w14:textId="2726EEED" w:rsidR="00A97CEE" w:rsidRDefault="00A97CEE" w:rsidP="00A97CEE">
      <w:pPr>
        <w:pStyle w:val="BodyText"/>
      </w:pPr>
      <w:r>
        <w:t>o</w:t>
      </w:r>
      <w:r>
        <w:tab/>
        <w:t xml:space="preserve">The Integrity Monitor part of the system monitors </w:t>
      </w:r>
      <w:r w:rsidR="00444C09">
        <w:t xml:space="preserve">the health status of </w:t>
      </w:r>
      <w:r w:rsidR="00086D70">
        <w:t xml:space="preserve">satellites and </w:t>
      </w:r>
      <w:r>
        <w:t>MBDGPS broadcast signals as well as signal content (the accuracy of DGPS Reference Station-generated corrections).  When monitored</w:t>
      </w:r>
      <w:r w:rsidR="00381048">
        <w:t xml:space="preserve"> </w:t>
      </w:r>
      <w:r>
        <w:t>parameters exceed specified thresholds, the Integrity Monitor will generate appropriate alarms.</w:t>
      </w:r>
    </w:p>
    <w:p w14:paraId="14A2B8C8" w14:textId="34093EA1" w:rsidR="00A97CEE" w:rsidRDefault="00A97CEE" w:rsidP="00A97CEE">
      <w:pPr>
        <w:pStyle w:val="BodyText"/>
        <w:rPr>
          <w:ins w:id="84" w:author="Bäckstedt, Jesper" w:date="2020-10-14T14:34:00Z"/>
        </w:rPr>
      </w:pPr>
      <w:r>
        <w:t>o</w:t>
      </w:r>
      <w:r>
        <w:tab/>
        <w:t xml:space="preserve">The digital correction signal (containing differential corrections and integrity data) is broadcast locally over ground-based transmitters of, typically </w:t>
      </w:r>
      <w:r w:rsidR="00997A0A">
        <w:t>up</w:t>
      </w:r>
      <w:r w:rsidR="00911425">
        <w:t xml:space="preserve"> </w:t>
      </w:r>
      <w:r w:rsidR="00997A0A">
        <w:t xml:space="preserve">to </w:t>
      </w:r>
      <w:r>
        <w:t>a 200 NM range.  These transmitters operate at long/medium wave radio frequencies between 283.5 kHz and 325 kHz.</w:t>
      </w:r>
    </w:p>
    <w:p w14:paraId="61B46A39" w14:textId="77777777" w:rsidR="00871EED" w:rsidRDefault="00871EED" w:rsidP="00A97CEE">
      <w:pPr>
        <w:pStyle w:val="BodyText"/>
        <w:rPr>
          <w:ins w:id="85" w:author="Bäckstedt, Jesper" w:date="2020-10-14T14:34:00Z"/>
        </w:rPr>
      </w:pPr>
    </w:p>
    <w:p w14:paraId="05D93EB8" w14:textId="77777777" w:rsidR="00871EED" w:rsidRDefault="00871EED" w:rsidP="00871EED">
      <w:pPr>
        <w:pStyle w:val="BodyText"/>
        <w:rPr>
          <w:ins w:id="86" w:author="Bäckstedt, Jesper" w:date="2020-10-14T14:34:00Z"/>
        </w:rPr>
      </w:pPr>
      <w:commentRangeStart w:id="87"/>
      <w:ins w:id="88" w:author="Bäckstedt, Jesper" w:date="2020-10-14T14:34:00Z">
        <w:r>
          <w:t xml:space="preserve">*Radiobeacons provide a signal that is used to modify the position output of the navigation receiver in ships in the beacons coverage area. The DGNSS system and signal format was developed in the early 1990s and have limited ability to ensure the signal source, the radiobeacon, is authentic or that is has not been manipulated. Examples of risks are false beacons, GNSS spoofing local to a DGNSS beacon may cause the beacon to transmit erroneous corrections or false integrity alarms to all ships using DGNSS in the coverage area. </w:t>
        </w:r>
      </w:ins>
      <w:commentRangeEnd w:id="87"/>
      <w:ins w:id="89" w:author="Bäckstedt, Jesper" w:date="2020-10-14T14:38:00Z">
        <w:r w:rsidR="00D056B6">
          <w:rPr>
            <w:rStyle w:val="CommentReference"/>
          </w:rPr>
          <w:commentReference w:id="87"/>
        </w:r>
      </w:ins>
    </w:p>
    <w:p w14:paraId="07202881" w14:textId="77777777" w:rsidR="00871EED" w:rsidRDefault="00871EED" w:rsidP="00A97CEE">
      <w:pPr>
        <w:pStyle w:val="BodyText"/>
      </w:pPr>
    </w:p>
    <w:p w14:paraId="419784CE" w14:textId="21F23B7F" w:rsidR="00A97CEE" w:rsidRDefault="00A97CEE" w:rsidP="00A97CEE">
      <w:pPr>
        <w:pStyle w:val="BodyText"/>
      </w:pPr>
      <w:r>
        <w:t>o</w:t>
      </w:r>
      <w:r>
        <w:tab/>
        <w:t xml:space="preserve">MBDGPS services have been implemented and in existence for over 20 years and continue to provide position corrections to the mariner in some of the busiest and most used waterways in the World; however, since selective availability  was set to zero in 2000, </w:t>
      </w:r>
      <w:r w:rsidR="00F274B3">
        <w:t xml:space="preserve">in most regions </w:t>
      </w:r>
      <w:r>
        <w:t xml:space="preserve">single frequency GPS can now provide sufficient position accuracy to meet </w:t>
      </w:r>
      <w:r w:rsidR="000D1FAE">
        <w:t>all but the most stringent IMO accuracy</w:t>
      </w:r>
      <w:r w:rsidR="00A868EE">
        <w:t xml:space="preserve"> </w:t>
      </w:r>
      <w:r>
        <w:t>requirements</w:t>
      </w:r>
      <w:r w:rsidR="00A868EE">
        <w:t xml:space="preserve"> ref. </w:t>
      </w:r>
      <w:r w:rsidR="002F7E57">
        <w:t>Resolutions A.</w:t>
      </w:r>
      <w:r w:rsidR="00A868EE">
        <w:t>10</w:t>
      </w:r>
      <w:r w:rsidR="002F7E57">
        <w:t>46 and A.915</w:t>
      </w:r>
      <w:r>
        <w:t>.  GNSS do not however, provide integrity in their own right: this is where MBDGPS is still a good source of</w:t>
      </w:r>
      <w:r w:rsidR="00B33B6B">
        <w:t xml:space="preserve"> real time</w:t>
      </w:r>
      <w:r>
        <w:t xml:space="preserve"> </w:t>
      </w:r>
      <w:r w:rsidR="00814FF7">
        <w:t xml:space="preserve">system level </w:t>
      </w:r>
      <w:r>
        <w:t>integrity for maritime users.</w:t>
      </w:r>
    </w:p>
    <w:p w14:paraId="267A36DA" w14:textId="7FBAEDB4" w:rsidR="002339A0" w:rsidRDefault="002339A0" w:rsidP="00A97CEE">
      <w:pPr>
        <w:pStyle w:val="BodyText"/>
      </w:pPr>
      <w:r>
        <w:t>Implementation details are available in Guideline 1112 and</w:t>
      </w:r>
      <w:r w:rsidR="00F00846">
        <w:t xml:space="preserve"> 1129.</w:t>
      </w:r>
    </w:p>
    <w:p w14:paraId="413E0ED9" w14:textId="6F4E40E1" w:rsidR="009E2C87" w:rsidRDefault="009E2C87" w:rsidP="00A97CEE">
      <w:pPr>
        <w:pStyle w:val="BodyText"/>
      </w:pPr>
      <w:r>
        <w:t>The beacon service is supported by the IMO as a harmonised solution with an agreed spectrum.</w:t>
      </w:r>
      <w:r w:rsidR="00285234">
        <w:t xml:space="preserve">  See Recommendation 121</w:t>
      </w:r>
      <w:r w:rsidR="00565C34">
        <w:t>.</w:t>
      </w:r>
    </w:p>
    <w:p w14:paraId="32222F52" w14:textId="62D3D06F" w:rsidR="007A73B3" w:rsidRDefault="007A73B3" w:rsidP="007A73B3">
      <w:pPr>
        <w:pStyle w:val="Heading2"/>
      </w:pPr>
      <w:bookmarkStart w:id="90" w:name="_Toc52866256"/>
      <w:r>
        <w:t>RAIM</w:t>
      </w:r>
      <w:bookmarkEnd w:id="90"/>
    </w:p>
    <w:p w14:paraId="07635D10" w14:textId="36A8B2D2" w:rsidR="00063497" w:rsidRDefault="007A73B3" w:rsidP="007A73B3">
      <w:pPr>
        <w:pStyle w:val="BodyText"/>
      </w:pPr>
      <w:del w:id="91" w:author="Ginés Moreno López" w:date="2020-10-14T11:53:00Z">
        <w:r w:rsidDel="00560F9E">
          <w:delText>o</w:delText>
        </w:r>
        <w:r w:rsidDel="00560F9E">
          <w:tab/>
          <w:delText xml:space="preserve">Introduction. </w:delText>
        </w:r>
      </w:del>
      <w:r>
        <w:t xml:space="preserve"> </w:t>
      </w:r>
    </w:p>
    <w:p w14:paraId="25E000A2" w14:textId="47E4CE3F" w:rsidR="00684337" w:rsidRDefault="00560F9E" w:rsidP="007A73B3">
      <w:pPr>
        <w:pStyle w:val="BodyText"/>
      </w:pPr>
      <w:ins w:id="92" w:author="Ginés Moreno López" w:date="2020-10-14T11:53:00Z">
        <w:r w:rsidRPr="00560F9E">
          <w:t xml:space="preserve">The origin of RAIM algorithms lies on the fact </w:t>
        </w:r>
      </w:ins>
      <w:r w:rsidR="007A73B3">
        <w:t xml:space="preserve">GNSS do not broadcast any information about the integrity of their signals.  It is possible for a GNSS satellite to broadcast incorrect information that will cause errors on the users position, but there is no way for the receiver to determine this using standard techniques.  </w:t>
      </w:r>
      <w:ins w:id="93" w:author="Ginés Moreno López" w:date="2020-10-14T11:53:00Z">
        <w:r>
          <w:t xml:space="preserve">Every </w:t>
        </w:r>
      </w:ins>
      <w:r w:rsidR="007A73B3">
        <w:t xml:space="preserve">RAIM </w:t>
      </w:r>
      <w:ins w:id="94" w:author="Ginés Moreno López" w:date="2020-10-14T11:53:00Z">
        <w:r>
          <w:t xml:space="preserve">algorithm family </w:t>
        </w:r>
      </w:ins>
      <w:r w:rsidR="007A73B3">
        <w:t>use</w:t>
      </w:r>
      <w:del w:id="95" w:author="Ginés Moreno López" w:date="2020-10-14T11:53:00Z">
        <w:r w:rsidR="007A73B3" w:rsidDel="00560F9E">
          <w:delText>s</w:delText>
        </w:r>
      </w:del>
      <w:r w:rsidR="007A73B3">
        <w:t xml:space="preserve"> redundant </w:t>
      </w:r>
      <w:r w:rsidR="00F26C40">
        <w:t xml:space="preserve">information </w:t>
      </w:r>
      <w:r w:rsidR="007A73B3">
        <w:t xml:space="preserve">to produce several GNSS position fixes and compare them, and a statistical function determines whether a fault can be associated with any of the signals.  That is, when more satellites are available than needed to produce a position fix, the extra pseudoranges should all be consistent with the computed position.  A pseudorange that differs significantly from the expected value may indicate a fault of the associated satellite or another signal integrity problem (e.g., Ionospheric interference).  </w:t>
      </w:r>
    </w:p>
    <w:p w14:paraId="00D3266B" w14:textId="35785FB7" w:rsidR="007D361D" w:rsidRDefault="007A73B3" w:rsidP="007A73B3">
      <w:pPr>
        <w:pStyle w:val="BodyText"/>
      </w:pPr>
      <w:r>
        <w:t xml:space="preserve">RAIM </w:t>
      </w:r>
      <w:r w:rsidR="004A305A">
        <w:t xml:space="preserve">as a term </w:t>
      </w:r>
      <w:r>
        <w:t xml:space="preserve">does not refer to a single algorithm or type of algorithm, there are several RAIM </w:t>
      </w:r>
      <w:r w:rsidR="00746B25">
        <w:t>implementation</w:t>
      </w:r>
      <w:r w:rsidR="00280B05">
        <w:t>s</w:t>
      </w:r>
      <w:r w:rsidR="00AC1B01">
        <w:t xml:space="preserve"> </w:t>
      </w:r>
      <w:r>
        <w:t xml:space="preserve">based in different hypotheses.  </w:t>
      </w:r>
    </w:p>
    <w:p w14:paraId="647E2DEF" w14:textId="2FC91FD4" w:rsidR="007A73B3" w:rsidRDefault="007A73B3" w:rsidP="007A73B3">
      <w:pPr>
        <w:pStyle w:val="BodyText"/>
      </w:pPr>
      <w:r w:rsidRPr="006B4951">
        <w:rPr>
          <w:highlight w:val="yellow"/>
          <w:rPrChange w:id="96" w:author="Tom Southall" w:date="2020-01-30T10:30:00Z">
            <w:rPr/>
          </w:rPrChange>
        </w:rPr>
        <w:t xml:space="preserve">There are nominally two types of </w:t>
      </w:r>
      <w:ins w:id="97" w:author="Ginés Moreno López" w:date="2020-10-14T11:53:00Z">
        <w:r w:rsidR="00560F9E">
          <w:rPr>
            <w:highlight w:val="yellow"/>
          </w:rPr>
          <w:t xml:space="preserve">classical </w:t>
        </w:r>
      </w:ins>
      <w:r w:rsidRPr="006B4951">
        <w:rPr>
          <w:highlight w:val="yellow"/>
          <w:rPrChange w:id="98" w:author="Tom Southall" w:date="2020-01-30T10:30:00Z">
            <w:rPr/>
          </w:rPrChange>
        </w:rPr>
        <w:t>RAIM, namely</w:t>
      </w:r>
      <w:r>
        <w:t>:</w:t>
      </w:r>
    </w:p>
    <w:p w14:paraId="57B51F29" w14:textId="77777777" w:rsidR="007A73B3" w:rsidRDefault="007A73B3" w:rsidP="007A73B3">
      <w:pPr>
        <w:pStyle w:val="BodyText"/>
      </w:pPr>
      <w:r>
        <w:t></w:t>
      </w:r>
      <w:r>
        <w:tab/>
        <w:t xml:space="preserve">Measurement Rejection Approach (MRA): MRA use Fault Detection and Exclusion (FDE) techniques to ensure that only valid measurements are used in the navigation solution and the respective protection levels computation. </w:t>
      </w:r>
    </w:p>
    <w:p w14:paraId="5A7952F7" w14:textId="77777777" w:rsidR="007A73B3" w:rsidRDefault="007A73B3" w:rsidP="007A73B3">
      <w:pPr>
        <w:pStyle w:val="BodyText"/>
      </w:pPr>
      <w:r>
        <w:t></w:t>
      </w:r>
      <w:r>
        <w:tab/>
        <w:t>Error Characterisation Approach (ECA): It consists on computing Protection Levels (PLs) based on the characterization of the measurement errors; these techniques do not necessarily require FDE techniques.</w:t>
      </w:r>
    </w:p>
    <w:p w14:paraId="7B70BD38" w14:textId="4E2B34A8" w:rsidR="007A73B3" w:rsidRDefault="00560F9E" w:rsidP="007A73B3">
      <w:pPr>
        <w:pStyle w:val="BodyText"/>
      </w:pPr>
      <w:ins w:id="99" w:author="Ginés Moreno López" w:date="2020-10-14T11:54:00Z">
        <w:r>
          <w:t xml:space="preserve">However, </w:t>
        </w:r>
      </w:ins>
      <w:del w:id="100" w:author="Ginés Moreno López" w:date="2020-10-14T11:54:00Z">
        <w:r w:rsidR="007A73B3" w:rsidDel="00560F9E">
          <w:delText>o</w:delText>
        </w:r>
        <w:r w:rsidR="007A73B3" w:rsidDel="00560F9E">
          <w:tab/>
        </w:r>
      </w:del>
      <w:del w:id="101" w:author="Ginés Moreno López" w:date="2020-10-14T11:55:00Z">
        <w:r w:rsidR="007A73B3" w:rsidDel="00560F9E">
          <w:delText xml:space="preserve">RAIM in maritime. </w:delText>
        </w:r>
      </w:del>
      <w:r w:rsidR="007A73B3">
        <w:t xml:space="preserve"> RAIM </w:t>
      </w:r>
      <w:ins w:id="102" w:author="Ginés Moreno López" w:date="2020-10-14T11:55:00Z">
        <w:r>
          <w:t xml:space="preserve">algorithms </w:t>
        </w:r>
      </w:ins>
      <w:r w:rsidR="007A73B3">
        <w:t>wa</w:t>
      </w:r>
      <w:ins w:id="103" w:author="Ginés Moreno López" w:date="2020-10-14T11:55:00Z">
        <w:r>
          <w:t>re</w:t>
        </w:r>
      </w:ins>
      <w:del w:id="104" w:author="Ginés Moreno López" w:date="2020-10-14T11:55:00Z">
        <w:r w:rsidR="007A73B3" w:rsidDel="00560F9E">
          <w:delText>s</w:delText>
        </w:r>
      </w:del>
      <w:r w:rsidR="007A73B3">
        <w:t xml:space="preserve"> developed for aviation GNSS receivers and although RAIM algorithms are implemented almost universally in maritime GNSS receivers, there is currently no IMO or IEC specifications or standards which say how RAIM should operate in the maritime environment</w:t>
      </w:r>
      <w:ins w:id="105" w:author="Ginés Moreno López" w:date="2020-10-14T11:55:00Z">
        <w:r>
          <w:t xml:space="preserve"> (see section </w:t>
        </w:r>
        <w:r>
          <w:fldChar w:fldCharType="begin"/>
        </w:r>
        <w:r>
          <w:instrText xml:space="preserve"> REF _Ref53039953 \r \h </w:instrText>
        </w:r>
      </w:ins>
      <w:ins w:id="106" w:author="Ginés Moreno López" w:date="2020-10-14T11:55:00Z">
        <w:r>
          <w:fldChar w:fldCharType="separate"/>
        </w:r>
        <w:r>
          <w:t>2.6.2</w:t>
        </w:r>
        <w:r>
          <w:fldChar w:fldCharType="end"/>
        </w:r>
        <w:r>
          <w:t xml:space="preserve"> for further information about RAIM in maritime regulation)</w:t>
        </w:r>
      </w:ins>
      <w:r w:rsidR="007A73B3">
        <w:t xml:space="preserve">.  There is therefore a need for the development of maritime specific RAIM algorithms, </w:t>
      </w:r>
      <w:commentRangeStart w:id="107"/>
      <w:commentRangeStart w:id="108"/>
      <w:r w:rsidR="007A73B3">
        <w:t>as RAIM algorithms developed for aviation are not suitable for the maritime environment.</w:t>
      </w:r>
      <w:commentRangeEnd w:id="107"/>
      <w:r w:rsidR="00332835">
        <w:rPr>
          <w:rStyle w:val="CommentReference"/>
        </w:rPr>
        <w:commentReference w:id="107"/>
      </w:r>
      <w:commentRangeEnd w:id="108"/>
      <w:r w:rsidR="009F3A04">
        <w:rPr>
          <w:rStyle w:val="CommentReference"/>
        </w:rPr>
        <w:commentReference w:id="108"/>
      </w:r>
    </w:p>
    <w:p w14:paraId="2F181856" w14:textId="77777777" w:rsidR="007A73B3" w:rsidRDefault="007A73B3" w:rsidP="007A73B3">
      <w:pPr>
        <w:pStyle w:val="BodyText"/>
      </w:pPr>
      <w:r>
        <w:t>Open questions on RAIM:</w:t>
      </w:r>
    </w:p>
    <w:p w14:paraId="4A6A72FC" w14:textId="77777777" w:rsidR="007A73B3" w:rsidRDefault="007A73B3" w:rsidP="007A73B3">
      <w:pPr>
        <w:pStyle w:val="BodyText"/>
      </w:pPr>
      <w:r>
        <w:t>•</w:t>
      </w:r>
      <w:r>
        <w:tab/>
      </w:r>
      <w:commentRangeStart w:id="109"/>
      <w:r>
        <w:t>There was general consensus that the RAIM standards are currently not adequate and should be developed in IMO. It would require an IMO request for a defined algorithm before the IEC is able to develop one, therefore there maybe a role for IALA to provide a suitable request.</w:t>
      </w:r>
    </w:p>
    <w:p w14:paraId="70C9FBEB" w14:textId="72F9A92A" w:rsidR="007A73B3" w:rsidRDefault="007A73B3" w:rsidP="007A73B3">
      <w:pPr>
        <w:pStyle w:val="BodyText"/>
      </w:pPr>
      <w:r>
        <w:t>•</w:t>
      </w:r>
      <w:r>
        <w:tab/>
        <w:t xml:space="preserve">There was a discussion regarding the differences between maritime and aeronautical RAIM which concluded that the RAIM algorithms are generally similar, </w:t>
      </w:r>
      <w:del w:id="110" w:author="Ginés Moreno López" w:date="2020-10-14T11:55:00Z">
        <w:r w:rsidDel="00560F9E">
          <w:delText xml:space="preserve">but </w:delText>
        </w:r>
      </w:del>
      <w:ins w:id="111" w:author="Ginés Moreno López" w:date="2020-10-14T11:55:00Z">
        <w:r w:rsidR="00560F9E">
          <w:t xml:space="preserve">therefore </w:t>
        </w:r>
      </w:ins>
      <w:r>
        <w:t>the operational environment is already defined for aviation, but there is significant work required to understand the maritime operational environment (noise, multipath etc) which would need to be considered in the definition of a suitable algorithm.</w:t>
      </w:r>
    </w:p>
    <w:p w14:paraId="3C7294FB" w14:textId="0FD2666D" w:rsidR="00A15952" w:rsidRDefault="007A73B3" w:rsidP="007A73B3">
      <w:pPr>
        <w:pStyle w:val="BodyText"/>
        <w:rPr>
          <w:ins w:id="112" w:author="Ginés Moreno López" w:date="2020-10-14T11:55:00Z"/>
        </w:rPr>
      </w:pPr>
      <w:r>
        <w:t>•</w:t>
      </w:r>
      <w:r>
        <w:tab/>
        <w:t>It was further noted that the evolution of maritime user requirements could lead to changed in the algorithm used.  Currently algorithms are designed to identify single failed satellites, however with the move to multi-constellation receivers, a new algorithm may be needed to ensure efficient use of all available satellites and frequencies.  Advanced RAIM and maritime M-RAIM were mentioned as future developments.</w:t>
      </w:r>
      <w:commentRangeEnd w:id="109"/>
      <w:r w:rsidR="00560F9E">
        <w:rPr>
          <w:rStyle w:val="CommentReference"/>
        </w:rPr>
        <w:commentReference w:id="109"/>
      </w:r>
    </w:p>
    <w:p w14:paraId="19582FA4" w14:textId="77777777" w:rsidR="00560F9E" w:rsidRPr="001E6187" w:rsidRDefault="00560F9E" w:rsidP="007A73B3">
      <w:pPr>
        <w:pStyle w:val="BodyText"/>
      </w:pPr>
    </w:p>
    <w:p w14:paraId="5BE36FB5" w14:textId="1E074175" w:rsidR="00F546A4" w:rsidDel="00560F9E" w:rsidRDefault="00281D69" w:rsidP="00281D69">
      <w:pPr>
        <w:pStyle w:val="BodyText"/>
        <w:rPr>
          <w:del w:id="113" w:author="Ginés Moreno López" w:date="2020-10-14T11:55:00Z"/>
        </w:rPr>
      </w:pPr>
      <w:del w:id="114" w:author="Ginés Moreno López" w:date="2020-10-14T11:55:00Z">
        <w:r w:rsidDel="00560F9E">
          <w:delText>Review all of the different sources of integrity information, provide details of their services, coverage areas, performance, timeline of availability/changes, degree of usage, pros and cons etc.  list any open questions.</w:delText>
        </w:r>
      </w:del>
    </w:p>
    <w:p w14:paraId="6027ACCC" w14:textId="5FC1654D" w:rsidR="006F0D22" w:rsidDel="00560F9E" w:rsidRDefault="006F0D22" w:rsidP="00281D69">
      <w:pPr>
        <w:pStyle w:val="BodyText"/>
        <w:rPr>
          <w:del w:id="115" w:author="Ginés Moreno López" w:date="2020-10-14T11:55:00Z"/>
        </w:rPr>
      </w:pPr>
      <w:del w:id="116" w:author="Ginés Moreno López" w:date="2020-10-14T11:55:00Z">
        <w:r w:rsidDel="00560F9E">
          <w:delText>……………..</w:delText>
        </w:r>
      </w:del>
    </w:p>
    <w:p w14:paraId="407ECB0D" w14:textId="77777777" w:rsidR="006F0D22" w:rsidRDefault="006F0D22" w:rsidP="006F0D22">
      <w:pPr>
        <w:pStyle w:val="Heading3"/>
        <w:numPr>
          <w:ilvl w:val="2"/>
          <w:numId w:val="41"/>
        </w:numPr>
        <w:rPr>
          <w:lang w:val="en-US"/>
        </w:rPr>
      </w:pPr>
      <w:bookmarkStart w:id="117" w:name="_Toc52866257"/>
      <w:r>
        <w:rPr>
          <w:lang w:val="en-US"/>
        </w:rPr>
        <w:t>Main RAIM features</w:t>
      </w:r>
      <w:bookmarkEnd w:id="117"/>
      <w:r>
        <w:rPr>
          <w:lang w:val="en-US"/>
        </w:rPr>
        <w:tab/>
      </w:r>
    </w:p>
    <w:p w14:paraId="5B40947A" w14:textId="77777777" w:rsidR="006F0D22" w:rsidRDefault="006F0D22" w:rsidP="006F0D22">
      <w:pPr>
        <w:pStyle w:val="BodyText"/>
        <w:jc w:val="both"/>
        <w:rPr>
          <w:lang w:val="en-US"/>
        </w:rPr>
      </w:pPr>
      <w:r>
        <w:rPr>
          <w:lang w:val="en-US"/>
        </w:rPr>
        <w:t>The term Classical RAIM refers to fully autonomous algorithms which can implement only one, a combination or all the following capabilities: Fault detection, Fault exclusion and Protection Level computation. Depending on the selected algorithm, its capabilities and assumptions it has different advantages and drawback. Currently the majority of RAIM algorithm implemented in maritime receivers are based on the classical aviation approach, which are bases in some hypothesis that may be not suitable for maritime domain. The following list summarises the main advantages and drawbacks that classical RAIM algorithms have:</w:t>
      </w:r>
    </w:p>
    <w:p w14:paraId="578CF598" w14:textId="77777777" w:rsidR="006F0D22" w:rsidRDefault="006F0D22" w:rsidP="006F0D22">
      <w:pPr>
        <w:pStyle w:val="Bullet1"/>
        <w:numPr>
          <w:ilvl w:val="0"/>
          <w:numId w:val="42"/>
        </w:numPr>
        <w:rPr>
          <w:b/>
          <w:u w:val="single"/>
          <w:lang w:val="en-US"/>
        </w:rPr>
      </w:pPr>
      <w:r>
        <w:rPr>
          <w:b/>
          <w:u w:val="single"/>
          <w:lang w:val="en-US"/>
        </w:rPr>
        <w:t>Advantages</w:t>
      </w:r>
    </w:p>
    <w:p w14:paraId="55B6A9ED" w14:textId="77777777" w:rsidR="006F0D22" w:rsidRDefault="006F0D22" w:rsidP="006F0D22">
      <w:pPr>
        <w:pStyle w:val="Bullet2"/>
        <w:numPr>
          <w:ilvl w:val="0"/>
          <w:numId w:val="43"/>
        </w:numPr>
        <w:jc w:val="both"/>
        <w:rPr>
          <w:lang w:val="en-US"/>
        </w:rPr>
      </w:pPr>
      <w:r>
        <w:rPr>
          <w:lang w:val="en-US"/>
        </w:rPr>
        <w:t>It provides integrity worldwide. Since the algorithm is implemented in the user receiver and does not need (most of them) any external information they could provide integrity information to the user anywhere, if the algorithm hypothesis are met.</w:t>
      </w:r>
    </w:p>
    <w:p w14:paraId="5BA1BD8A" w14:textId="77777777" w:rsidR="006F0D22" w:rsidRDefault="006F0D22" w:rsidP="006F0D22">
      <w:pPr>
        <w:pStyle w:val="Bullet2"/>
        <w:numPr>
          <w:ilvl w:val="0"/>
          <w:numId w:val="43"/>
        </w:numPr>
        <w:jc w:val="both"/>
        <w:rPr>
          <w:lang w:val="en-US"/>
        </w:rPr>
      </w:pPr>
      <w:r>
        <w:rPr>
          <w:lang w:val="en-US"/>
        </w:rPr>
        <w:t xml:space="preserve">It does not necessarily require external infrastructure. </w:t>
      </w:r>
    </w:p>
    <w:p w14:paraId="66F14C2B" w14:textId="77777777" w:rsidR="006F0D22" w:rsidRDefault="006F0D22" w:rsidP="006F0D22">
      <w:pPr>
        <w:pStyle w:val="Bullet2"/>
        <w:numPr>
          <w:ilvl w:val="0"/>
          <w:numId w:val="43"/>
        </w:numPr>
        <w:jc w:val="both"/>
        <w:rPr>
          <w:lang w:val="en-US"/>
        </w:rPr>
      </w:pPr>
      <w:r>
        <w:rPr>
          <w:lang w:val="en-US"/>
        </w:rPr>
        <w:t xml:space="preserve">It provides integrity at user level if environment is well characterised. Both main RAIM families requires a correct characterization of the error components or detection thresholds to really provide integrity. </w:t>
      </w:r>
    </w:p>
    <w:p w14:paraId="5204032F" w14:textId="77777777" w:rsidR="006F0D22" w:rsidRDefault="006F0D22" w:rsidP="006F0D22">
      <w:pPr>
        <w:pStyle w:val="Bullet1"/>
        <w:numPr>
          <w:ilvl w:val="0"/>
          <w:numId w:val="42"/>
        </w:numPr>
        <w:rPr>
          <w:b/>
          <w:u w:val="single"/>
          <w:lang w:val="en-US"/>
        </w:rPr>
      </w:pPr>
      <w:r>
        <w:rPr>
          <w:b/>
          <w:u w:val="single"/>
          <w:lang w:val="en-US"/>
        </w:rPr>
        <w:t>Drawbacks</w:t>
      </w:r>
    </w:p>
    <w:p w14:paraId="7EFAFBAF" w14:textId="77777777" w:rsidR="006F0D22" w:rsidRDefault="006F0D22" w:rsidP="006F0D22">
      <w:pPr>
        <w:pStyle w:val="Bullet2"/>
        <w:numPr>
          <w:ilvl w:val="0"/>
          <w:numId w:val="43"/>
        </w:numPr>
        <w:jc w:val="both"/>
        <w:rPr>
          <w:lang w:val="en-US"/>
        </w:rPr>
      </w:pPr>
      <w:r>
        <w:rPr>
          <w:lang w:val="en-US"/>
        </w:rPr>
        <w:t xml:space="preserve">The Classical RAIM algorithms do not handle several simultaneous faulty measurements. The use of more than a single constellation will have a positive impact on positioning performance. However, with an increased number of satellites, the number of faults that need to be considered increases as well to ensure the same integrity level. Therefore, as RAIM considers nominal conditions, the probability of multiple simultaneous failures might be not neglected in the case of using two or more constellations and it needs to be reflected in the integrity risk allocation. </w:t>
      </w:r>
    </w:p>
    <w:p w14:paraId="7D967210" w14:textId="77777777" w:rsidR="006F0D22" w:rsidRDefault="006F0D22" w:rsidP="006F0D22">
      <w:pPr>
        <w:pStyle w:val="Bullet2"/>
        <w:numPr>
          <w:ilvl w:val="0"/>
          <w:numId w:val="43"/>
        </w:numPr>
        <w:jc w:val="both"/>
        <w:rPr>
          <w:lang w:val="en-US"/>
        </w:rPr>
      </w:pPr>
      <w:r>
        <w:rPr>
          <w:lang w:val="en-US"/>
        </w:rPr>
        <w:t xml:space="preserve">RAIM algorithms provides generally poor performances. They are based in a priori information about the error components or the environment. They must be conservative in order to provide the integrity required for any user under any condition, which imply poor performances for very conservative estimations or a safety risk if the characterisation is deficient. Moreover, this values are fixed in conventional RAIM so cannot be updated. A classic example of conservative fixed parameter is the ionospheric estimation which is provided in Classical GPS RAIM implementations by the Klobuchar ionospheric model. Although this model works very well under normal ionosphere conditions, it is not really accurate under severe ones. </w:t>
      </w:r>
    </w:p>
    <w:p w14:paraId="0FA2DC02" w14:textId="77777777" w:rsidR="006F0D22" w:rsidRDefault="006F0D22" w:rsidP="006F0D22">
      <w:pPr>
        <w:pStyle w:val="Bullet2"/>
        <w:numPr>
          <w:ilvl w:val="0"/>
          <w:numId w:val="43"/>
        </w:numPr>
        <w:jc w:val="both"/>
        <w:rPr>
          <w:lang w:val="en-US"/>
        </w:rPr>
      </w:pPr>
      <w:r>
        <w:rPr>
          <w:lang w:val="en-US"/>
        </w:rPr>
        <w:t>Error overbounding models shall be well characterized for maritime environment to provide the integrity required. Almost every RAIM algorithm are based in overbounding error models for their calculations, if these models are not well characterised it may imply a safety risk.</w:t>
      </w:r>
    </w:p>
    <w:p w14:paraId="75DEE681" w14:textId="77777777" w:rsidR="006F0D22" w:rsidRDefault="006F0D22" w:rsidP="006F0D22">
      <w:pPr>
        <w:pStyle w:val="Bullet2"/>
        <w:numPr>
          <w:ilvl w:val="0"/>
          <w:numId w:val="43"/>
        </w:numPr>
        <w:jc w:val="both"/>
        <w:rPr>
          <w:lang w:val="en-US"/>
        </w:rPr>
      </w:pPr>
      <w:r>
        <w:rPr>
          <w:lang w:val="en-US"/>
        </w:rPr>
        <w:t>The Classical RAIM algorithms do not handle constellation failures. Oldest RAIM algorithms does not consider this issue since they assumes that only one constellation is used. However, this limitation is overcame by several RAIMs nowadays.</w:t>
      </w:r>
    </w:p>
    <w:p w14:paraId="033DE265" w14:textId="77777777" w:rsidR="006F0D22" w:rsidRDefault="006F0D22" w:rsidP="006F0D22">
      <w:pPr>
        <w:pStyle w:val="Bullet2"/>
        <w:numPr>
          <w:ilvl w:val="0"/>
          <w:numId w:val="43"/>
        </w:numPr>
        <w:jc w:val="both"/>
        <w:rPr>
          <w:lang w:val="en-US"/>
        </w:rPr>
      </w:pPr>
      <w:r>
        <w:rPr>
          <w:lang w:val="en-US"/>
        </w:rPr>
        <w:t>The Classical RAIM algorithms do not handle nominal error biases. It is assumed that fault-free measurements are Gaussian-distributed and their mean is zero except the faulty measurement. Nevertheless, this limitation is also overcame by several new RAIM algorithms nowadays.</w:t>
      </w:r>
    </w:p>
    <w:p w14:paraId="7822F629" w14:textId="77777777" w:rsidR="006F0D22" w:rsidRDefault="006F0D22" w:rsidP="006F0D22">
      <w:pPr>
        <w:pStyle w:val="Bullet1"/>
        <w:numPr>
          <w:ilvl w:val="0"/>
          <w:numId w:val="42"/>
        </w:numPr>
        <w:rPr>
          <w:b/>
          <w:u w:val="single"/>
          <w:lang w:val="en-US"/>
        </w:rPr>
      </w:pPr>
      <w:r>
        <w:rPr>
          <w:b/>
          <w:u w:val="single"/>
          <w:lang w:val="en-US"/>
        </w:rPr>
        <w:t>Future evolutions</w:t>
      </w:r>
    </w:p>
    <w:p w14:paraId="704A68F2" w14:textId="77777777" w:rsidR="006F0D22" w:rsidRDefault="006F0D22" w:rsidP="006F0D22">
      <w:pPr>
        <w:pStyle w:val="Bullet2"/>
        <w:numPr>
          <w:ilvl w:val="0"/>
          <w:numId w:val="43"/>
        </w:numPr>
        <w:jc w:val="both"/>
        <w:rPr>
          <w:lang w:val="en-US"/>
        </w:rPr>
      </w:pPr>
      <w:r>
        <w:rPr>
          <w:lang w:val="en-US"/>
        </w:rPr>
        <w:t>Ad-hoc RAIM algorithm may be designed for maritime.</w:t>
      </w:r>
    </w:p>
    <w:p w14:paraId="71A90BF7" w14:textId="77777777" w:rsidR="006F0D22" w:rsidRDefault="006F0D22" w:rsidP="006F0D22">
      <w:pPr>
        <w:pStyle w:val="Bullet2"/>
        <w:numPr>
          <w:ilvl w:val="0"/>
          <w:numId w:val="43"/>
        </w:numPr>
        <w:jc w:val="both"/>
        <w:rPr>
          <w:lang w:val="en-US"/>
        </w:rPr>
      </w:pPr>
      <w:r>
        <w:rPr>
          <w:lang w:val="en-US"/>
        </w:rPr>
        <w:t>Future maritime RAIM algorithms shall be robust against hazardous local events and shall handle multiple and constellation failures.</w:t>
      </w:r>
    </w:p>
    <w:p w14:paraId="7D3CECE7" w14:textId="77777777" w:rsidR="006F0D22" w:rsidRDefault="006F0D22" w:rsidP="006F0D22">
      <w:pPr>
        <w:pStyle w:val="Bullet2"/>
        <w:numPr>
          <w:ilvl w:val="0"/>
          <w:numId w:val="43"/>
        </w:numPr>
        <w:jc w:val="both"/>
        <w:rPr>
          <w:lang w:val="en-US"/>
        </w:rPr>
      </w:pPr>
      <w:r>
        <w:rPr>
          <w:lang w:val="en-US"/>
        </w:rPr>
        <w:t>RAIM algorithms requirements and validation tests shall be standarised.</w:t>
      </w:r>
    </w:p>
    <w:p w14:paraId="25594298" w14:textId="77777777" w:rsidR="006F0D22" w:rsidRDefault="006F0D22" w:rsidP="006F0D22">
      <w:pPr>
        <w:pStyle w:val="Bullet2"/>
        <w:numPr>
          <w:ilvl w:val="0"/>
          <w:numId w:val="43"/>
        </w:numPr>
        <w:jc w:val="both"/>
        <w:rPr>
          <w:lang w:val="en-US"/>
        </w:rPr>
      </w:pPr>
      <w:r>
        <w:rPr>
          <w:lang w:val="en-US"/>
        </w:rPr>
        <w:t>The limitations of single failure assumption and the poor performances may be overcame with some new RAIM algorithms or the use of augmentation systems (SBAS, DGNSS, etc.)</w:t>
      </w:r>
    </w:p>
    <w:p w14:paraId="6C5C919D" w14:textId="77777777" w:rsidR="006F0D22" w:rsidRDefault="006F0D22" w:rsidP="006F0D22">
      <w:pPr>
        <w:pStyle w:val="Bullet2"/>
        <w:numPr>
          <w:ilvl w:val="0"/>
          <w:numId w:val="43"/>
        </w:numPr>
        <w:rPr>
          <w:lang w:val="en-US"/>
        </w:rPr>
      </w:pPr>
    </w:p>
    <w:p w14:paraId="364B306B" w14:textId="77777777" w:rsidR="006F0D22" w:rsidRDefault="006F0D22" w:rsidP="006F0D22">
      <w:pPr>
        <w:pStyle w:val="Heading3"/>
        <w:numPr>
          <w:ilvl w:val="2"/>
          <w:numId w:val="41"/>
        </w:numPr>
        <w:rPr>
          <w:lang w:val="en-US"/>
        </w:rPr>
      </w:pPr>
      <w:bookmarkStart w:id="118" w:name="_Toc52866258"/>
      <w:r>
        <w:rPr>
          <w:lang w:val="en-US"/>
        </w:rPr>
        <w:t>RAIM in maritime regulation</w:t>
      </w:r>
      <w:bookmarkEnd w:id="118"/>
    </w:p>
    <w:p w14:paraId="7D8D406D" w14:textId="77777777" w:rsidR="006F0D22" w:rsidRDefault="006F0D22" w:rsidP="006F0D22">
      <w:pPr>
        <w:pStyle w:val="BodyText"/>
        <w:jc w:val="both"/>
      </w:pPr>
      <w:r>
        <w:t>The use of RAIM in maritime is contemplated in the regulation since, for example, the performance standards for shipborne GPS receiver equipment claims that the GPS receiver equipment shall provide “</w:t>
      </w:r>
      <w:r>
        <w:rPr>
          <w:i/>
        </w:rPr>
        <w:t>an indication if the position calculated is likely to be outside of the requirements of these performance standards”</w:t>
      </w:r>
      <w:r>
        <w:t xml:space="preserve"> [M.112/A5.1]. Very similar statements could be found for GLONASS, Galileo and BeiDou IMO performance standards. </w:t>
      </w:r>
    </w:p>
    <w:p w14:paraId="2EED8159" w14:textId="77777777" w:rsidR="006F0D22" w:rsidRDefault="006F0D22" w:rsidP="006F0D22">
      <w:pPr>
        <w:pStyle w:val="BodyText"/>
        <w:jc w:val="both"/>
      </w:pPr>
      <w:r>
        <w:t>The standard IEC 61108 specifies the minimum performance standards, methods of testing and required test results for each GNSS core constellation shipborne receiver equipment, based on their correspondent IMO Resolutions. In order to provide the indication about the reliability of positioning estimation, IEC standards indicates that a GNSS receiver shall incorporate integrity monitoring using at least fault detection algorithms, for example RAIM, or similar means to determine if accuracy is within the performance standards and provide an integrity indication. This RAIM definition does not constrain the specific RAIM algorithm implementation deliberately in order to let the manufactures implement the most suitable one for their applications. According to this IEC standard, every approved receiver shall incorporate any kind of at least fault detection algorithms, but capabilities of these algorithms may differs a lot from one manufacture to other.</w:t>
      </w:r>
    </w:p>
    <w:p w14:paraId="6887EE99" w14:textId="77777777" w:rsidR="006F0D22" w:rsidRDefault="006F0D22" w:rsidP="006F0D22">
      <w:pPr>
        <w:pStyle w:val="BodyText"/>
        <w:jc w:val="both"/>
      </w:pPr>
      <w:r>
        <w:t>The integrity indication for different position accuracy levels shall be expressed in three states:</w:t>
      </w:r>
    </w:p>
    <w:p w14:paraId="41D9576C" w14:textId="77777777" w:rsidR="006F0D22" w:rsidRDefault="006F0D22" w:rsidP="006F0D22">
      <w:pPr>
        <w:pStyle w:val="Bullet1"/>
        <w:numPr>
          <w:ilvl w:val="0"/>
          <w:numId w:val="42"/>
        </w:numPr>
        <w:jc w:val="both"/>
      </w:pPr>
      <w:r>
        <w:t>SAFE (green indicator): It indicates the ability of computing reliably the integrity information for the selected accuracy and the estimated performances are inside the requirements.</w:t>
      </w:r>
    </w:p>
    <w:p w14:paraId="49FB9D08" w14:textId="77777777" w:rsidR="006F0D22" w:rsidRDefault="006F0D22" w:rsidP="006F0D22">
      <w:pPr>
        <w:pStyle w:val="Bullet1"/>
        <w:numPr>
          <w:ilvl w:val="0"/>
          <w:numId w:val="42"/>
        </w:numPr>
        <w:jc w:val="both"/>
      </w:pPr>
      <w:r>
        <w:t>CAUTION (yellow indicator): It indicates that there are not enough information con compute reliably the integrity information for the selected accuracy.</w:t>
      </w:r>
    </w:p>
    <w:p w14:paraId="54C40ABB" w14:textId="77777777" w:rsidR="006F0D22" w:rsidRDefault="006F0D22" w:rsidP="006F0D22">
      <w:pPr>
        <w:pStyle w:val="Bullet1"/>
        <w:numPr>
          <w:ilvl w:val="0"/>
          <w:numId w:val="42"/>
        </w:numPr>
        <w:jc w:val="both"/>
      </w:pPr>
      <w:r>
        <w:t>UNSAFE (red indicator): It indicates the ability of computing reliably the integrity information for the selected accuracy and the estimated performances are outside the requirements.</w:t>
      </w:r>
    </w:p>
    <w:p w14:paraId="7FDC8511" w14:textId="77777777" w:rsidR="006F0D22" w:rsidRDefault="006F0D22" w:rsidP="006F0D22">
      <w:pPr>
        <w:jc w:val="both"/>
      </w:pPr>
      <w:r>
        <w:rPr>
          <w:sz w:val="22"/>
        </w:rPr>
        <w:t xml:space="preserve">It is important to remark that the concept of RAIM algorithm and also the integrity requirements differs significantly in each GNSS constellation. </w:t>
      </w:r>
    </w:p>
    <w:p w14:paraId="49E9D4E9" w14:textId="77777777" w:rsidR="006F0D22" w:rsidRDefault="006F0D22" w:rsidP="006F0D22">
      <w:pPr>
        <w:pStyle w:val="Bullet1"/>
        <w:numPr>
          <w:ilvl w:val="0"/>
          <w:numId w:val="42"/>
        </w:numPr>
      </w:pPr>
      <w:r>
        <w:t xml:space="preserve">GPS standard: </w:t>
      </w:r>
    </w:p>
    <w:p w14:paraId="2A99D2AD" w14:textId="77777777" w:rsidR="006F0D22" w:rsidRDefault="006F0D22" w:rsidP="006F0D22">
      <w:pPr>
        <w:pStyle w:val="Bullet1"/>
        <w:numPr>
          <w:ilvl w:val="1"/>
          <w:numId w:val="42"/>
        </w:numPr>
      </w:pPr>
      <w:r>
        <w:t>Based in classical FD RAIM concept, requirements provided for the probability of false alarm and probability of miss detection.</w:t>
      </w:r>
    </w:p>
    <w:p w14:paraId="6A33FD21" w14:textId="77777777" w:rsidR="006F0D22" w:rsidRDefault="006F0D22" w:rsidP="006F0D22">
      <w:pPr>
        <w:pStyle w:val="Bullet1"/>
        <w:numPr>
          <w:ilvl w:val="1"/>
          <w:numId w:val="42"/>
        </w:numPr>
      </w:pPr>
      <w:r>
        <w:t xml:space="preserve">Relaxed integrity requirements for GPS. The probability of miss detection and false alarm are of </w:t>
      </w:r>
      <w:r>
        <w:rPr>
          <w:rFonts w:cstheme="minorHAnsi"/>
        </w:rPr>
        <w:t>≤</w:t>
      </w:r>
      <w:r>
        <w:t xml:space="preserve"> 5%.  Furthermore, the probability of GPS false alarms (</w:t>
      </w:r>
      <w:r>
        <w:rPr>
          <w:rFonts w:cstheme="minorHAnsi"/>
        </w:rPr>
        <w:t>≤</w:t>
      </w:r>
      <w:r>
        <w:t>5%) is very high in order to comply with the continuity requirements stated in IMO Recommendation A.915(22) or IMO A.1046(27), which are of 99.97%.</w:t>
      </w:r>
    </w:p>
    <w:p w14:paraId="6782C35C" w14:textId="77777777" w:rsidR="006F0D22" w:rsidRDefault="006F0D22" w:rsidP="006F0D22">
      <w:pPr>
        <w:pStyle w:val="Bullet1"/>
        <w:numPr>
          <w:ilvl w:val="0"/>
          <w:numId w:val="42"/>
        </w:numPr>
      </w:pPr>
      <w:r>
        <w:t>Galileo standard:</w:t>
      </w:r>
    </w:p>
    <w:p w14:paraId="1E8DA19A" w14:textId="77777777" w:rsidR="006F0D22" w:rsidRDefault="006F0D22" w:rsidP="006F0D22">
      <w:pPr>
        <w:pStyle w:val="Bullet1"/>
        <w:numPr>
          <w:ilvl w:val="1"/>
          <w:numId w:val="42"/>
        </w:numPr>
      </w:pPr>
      <w:r>
        <w:t>Based in PL computation RAIM. The receiver shall provide an alarm within 10s of the starts of an event if a Horizontal Alert Limit (HAL) is exceeded for a period of at least 3s while AL and PLs concept are not contemplated for GPS</w:t>
      </w:r>
    </w:p>
    <w:p w14:paraId="3A7D4A1E" w14:textId="77777777" w:rsidR="006F0D22" w:rsidRDefault="006F0D22" w:rsidP="006F0D22">
      <w:pPr>
        <w:pStyle w:val="Bullet1"/>
        <w:numPr>
          <w:ilvl w:val="1"/>
          <w:numId w:val="42"/>
        </w:numPr>
      </w:pPr>
      <w:r>
        <w:t xml:space="preserve">Integrity requirements for Galileo are much more stringent. The integrity risk shall be </w:t>
      </w:r>
      <w:r>
        <w:rPr>
          <w:rFonts w:cstheme="minorHAnsi"/>
        </w:rPr>
        <w:t>≤</w:t>
      </w:r>
      <w:r>
        <w:t xml:space="preserve"> 10</w:t>
      </w:r>
      <w:r>
        <w:rPr>
          <w:vertAlign w:val="superscript"/>
        </w:rPr>
        <w:t>-5</w:t>
      </w:r>
      <w:r>
        <w:t>/3h for the computed Protection Level</w:t>
      </w:r>
    </w:p>
    <w:p w14:paraId="73912B13" w14:textId="77777777" w:rsidR="006F0D22" w:rsidRDefault="006F0D22" w:rsidP="006F0D22">
      <w:pPr>
        <w:jc w:val="both"/>
      </w:pPr>
    </w:p>
    <w:p w14:paraId="232E715D" w14:textId="77777777" w:rsidR="006F0D22" w:rsidRDefault="006F0D22" w:rsidP="006F0D22">
      <w:pPr>
        <w:jc w:val="both"/>
      </w:pPr>
      <w:r>
        <w:rPr>
          <w:sz w:val="22"/>
        </w:rPr>
        <w:t xml:space="preserve">Because all of that it is recognised that the integrity requirements for every GNSS constellation shall be revised in order to provide a coherent and harmonised set of parameters that could be easily assessed.  </w:t>
      </w:r>
    </w:p>
    <w:p w14:paraId="47BFC132" w14:textId="77777777" w:rsidR="006F0D22" w:rsidRDefault="006F0D22" w:rsidP="006F0D22">
      <w:pPr>
        <w:jc w:val="both"/>
      </w:pPr>
    </w:p>
    <w:p w14:paraId="22636EC9" w14:textId="77777777" w:rsidR="006F0D22" w:rsidRDefault="006F0D22" w:rsidP="006F0D22">
      <w:pPr>
        <w:jc w:val="both"/>
        <w:rPr>
          <w:sz w:val="22"/>
        </w:rPr>
      </w:pPr>
      <w:r>
        <w:rPr>
          <w:sz w:val="22"/>
        </w:rPr>
        <w:t>In order to prove that a receiver is compliant with the requirements specified in this standard, two simple tests are proposed. The first one intends to test the performance of the receiver under safe and caution states, and the other one tests the unsafe state. Both test only check the allowed elapsed time since something causes a change in the integrity status (by a change in the number of satellites or their behaviour) until it is displayed in the integrity monitoring.</w:t>
      </w:r>
    </w:p>
    <w:p w14:paraId="5B9DE3C5" w14:textId="77777777" w:rsidR="006F0D22" w:rsidRDefault="006F0D22" w:rsidP="006F0D22">
      <w:pPr>
        <w:jc w:val="both"/>
        <w:rPr>
          <w:sz w:val="22"/>
        </w:rPr>
      </w:pPr>
    </w:p>
    <w:p w14:paraId="5337D2BC" w14:textId="77777777" w:rsidR="006F0D22" w:rsidRDefault="006F0D22" w:rsidP="006F0D22">
      <w:pPr>
        <w:jc w:val="both"/>
        <w:rPr>
          <w:sz w:val="22"/>
        </w:rPr>
      </w:pPr>
      <w:r>
        <w:rPr>
          <w:sz w:val="22"/>
        </w:rPr>
        <w:t>The “safe” and “caution” test reduces the number of satellites available from 8 until the integrity algorithm has not enough information to compute the estimation of the accuracy and then provides a “caution”. This procedure is ambiguous because, for example, it does not indicate any minimum number of satellites.</w:t>
      </w:r>
    </w:p>
    <w:p w14:paraId="1F9C4BCB" w14:textId="77777777" w:rsidR="006F0D22" w:rsidRDefault="006F0D22" w:rsidP="006F0D22">
      <w:pPr>
        <w:jc w:val="both"/>
        <w:rPr>
          <w:sz w:val="22"/>
        </w:rPr>
      </w:pPr>
    </w:p>
    <w:p w14:paraId="4A1467E3" w14:textId="77777777" w:rsidR="006F0D22" w:rsidRDefault="006F0D22" w:rsidP="006F0D22">
      <w:pPr>
        <w:jc w:val="both"/>
        <w:rPr>
          <w:sz w:val="22"/>
        </w:rPr>
      </w:pPr>
      <w:r>
        <w:rPr>
          <w:sz w:val="22"/>
        </w:rPr>
        <w:t>The lack of some test parameters definition is more observable in the “unsafe” test. It claims that in nominal conditions the user shall “change the behaviour of at least 1 satellite by varying the satellite clocks with the result that the position accuracy gradually degrades until it will no longer be inside the selected accuracy level with 95% confidence level”. This test is clearly deficient in terms of safety because the magnitude of the change in the satellite clock is not defined, so any user may implement RAIM algorithms that detects only too large or too small errors. The error introduced in the test should be quantified or at least limited. In addition, there are not any procedure to check if the probability of miss detection and false alarm are being correctly considered by the implemented RAIM.</w:t>
      </w:r>
    </w:p>
    <w:p w14:paraId="0BE251B3" w14:textId="77777777" w:rsidR="006F0D22" w:rsidRDefault="006F0D22" w:rsidP="006F0D22">
      <w:pPr>
        <w:jc w:val="both"/>
        <w:rPr>
          <w:sz w:val="22"/>
        </w:rPr>
      </w:pPr>
    </w:p>
    <w:p w14:paraId="0464F887" w14:textId="77777777" w:rsidR="006F0D22" w:rsidRDefault="006F0D22" w:rsidP="006F0D22">
      <w:pPr>
        <w:jc w:val="both"/>
        <w:rPr>
          <w:sz w:val="22"/>
        </w:rPr>
      </w:pPr>
      <w:r>
        <w:rPr>
          <w:sz w:val="22"/>
        </w:rPr>
        <w:t>Considering the simplicity of the aforementioned tests, which do not even assess the probabilities of miss-detection or false alarm, there is no assurance that the RAIM algorithm implemented in the receiver correctly provides system-level integrity. To ensure this, it would be necessary to improve the test method in order to characterize the value of the introduced error, add new tests to evaluate the complete set of requirements to the implemented integrity algorithm.</w:t>
      </w:r>
    </w:p>
    <w:p w14:paraId="309F04DF" w14:textId="77777777" w:rsidR="006F0D22" w:rsidRDefault="006F0D22" w:rsidP="006F0D22">
      <w:pPr>
        <w:jc w:val="both"/>
        <w:rPr>
          <w:sz w:val="22"/>
        </w:rPr>
      </w:pPr>
    </w:p>
    <w:p w14:paraId="5F8AB0D5" w14:textId="77777777" w:rsidR="006F0D22" w:rsidRDefault="006F0D22" w:rsidP="006F0D22">
      <w:pPr>
        <w:jc w:val="both"/>
      </w:pPr>
      <w:r>
        <w:rPr>
          <w:sz w:val="22"/>
        </w:rPr>
        <w:t>It shall be remarked that these tests only consider a single satellite failure at a time. However, some algorithms are able to detect multi-failure or even the failure of the entire constellation. They are allowed by this regulation but these capabilities are not tested and therefore it shall be not assumed that they are safe under these conditions.</w:t>
      </w:r>
    </w:p>
    <w:p w14:paraId="62FEC0A7" w14:textId="77777777" w:rsidR="006F0D22" w:rsidRDefault="006F0D22" w:rsidP="00281D69">
      <w:pPr>
        <w:pStyle w:val="BodyText"/>
      </w:pPr>
    </w:p>
    <w:p w14:paraId="5834CF0D" w14:textId="52A7C28A" w:rsidR="00DC1A6B" w:rsidRPr="00DC1A6B" w:rsidRDefault="00DC1A6B" w:rsidP="00DC1A6B">
      <w:pPr>
        <w:pStyle w:val="Heading2"/>
      </w:pPr>
      <w:bookmarkStart w:id="119" w:name="_Toc52866259"/>
      <w:r w:rsidRPr="00DC1A6B">
        <w:t>Commercial Services</w:t>
      </w:r>
      <w:bookmarkEnd w:id="119"/>
    </w:p>
    <w:p w14:paraId="63DDA155" w14:textId="58232AFB" w:rsidR="00DC1A6B" w:rsidRPr="00DC1A6B" w:rsidRDefault="00DC1A6B" w:rsidP="00DC1A6B">
      <w:pPr>
        <w:pStyle w:val="BodyText"/>
      </w:pPr>
      <w:r w:rsidRPr="00DC1A6B">
        <w:t xml:space="preserve">Several companies provide high accuracy augmentation data for maritime use on a commercial basis.  This information may be provided via satellite or via an internet link to the bridge equipment and is largely aimed at the high accuracy user.  </w:t>
      </w:r>
    </w:p>
    <w:p w14:paraId="488324BA" w14:textId="77777777" w:rsidR="00DC1A6B" w:rsidRPr="00DC1A6B" w:rsidRDefault="00DC1A6B" w:rsidP="00DC1A6B">
      <w:pPr>
        <w:pStyle w:val="BodyText"/>
      </w:pPr>
      <w:r w:rsidRPr="00DC1A6B">
        <w:t xml:space="preserve">Such systems may provide accuracies in the region of &lt;10cm (PPP type service) or &lt;2cm (RTK type service) with different usable ranges and time to convergence.  It is anticipated that most services will also offer integrity but this would need to be confirmed. </w:t>
      </w:r>
    </w:p>
    <w:p w14:paraId="6A24CE28" w14:textId="77777777" w:rsidR="00DC1A6B" w:rsidRPr="00DC1A6B" w:rsidRDefault="00DC1A6B" w:rsidP="00DC1A6B">
      <w:pPr>
        <w:pStyle w:val="BodyText"/>
      </w:pPr>
      <w:r w:rsidRPr="00DC1A6B">
        <w:t xml:space="preserve">The cost of commercial services could be significant both in terms of hardware and annual data subscription rates.  This combined with the higher accuracies, which are likely to be more precise than many mariners require, may mean that such services are not suitable for most maritime users. </w:t>
      </w:r>
    </w:p>
    <w:p w14:paraId="067B4CCE" w14:textId="77777777" w:rsidR="00DC1A6B" w:rsidRDefault="00DC1A6B" w:rsidP="00DC1A6B">
      <w:pPr>
        <w:pStyle w:val="BodyText"/>
        <w:numPr>
          <w:ilvl w:val="0"/>
          <w:numId w:val="36"/>
        </w:numPr>
      </w:pPr>
      <w:r>
        <w:t xml:space="preserve">Radiobeacon </w:t>
      </w:r>
    </w:p>
    <w:p w14:paraId="433E314F" w14:textId="77777777" w:rsidR="00DC1A6B" w:rsidRDefault="00DC1A6B" w:rsidP="00DC1A6B">
      <w:pPr>
        <w:pStyle w:val="BodyText"/>
        <w:numPr>
          <w:ilvl w:val="1"/>
          <w:numId w:val="36"/>
        </w:numPr>
      </w:pPr>
      <w:r>
        <w:t>Point to services offered today and potentially in the future.</w:t>
      </w:r>
    </w:p>
    <w:p w14:paraId="43F67F90" w14:textId="77777777" w:rsidR="00DC1A6B" w:rsidRDefault="00DC1A6B" w:rsidP="00DC1A6B">
      <w:pPr>
        <w:pStyle w:val="BodyText"/>
        <w:numPr>
          <w:ilvl w:val="1"/>
          <w:numId w:val="36"/>
        </w:numPr>
      </w:pPr>
      <w:r>
        <w:t>Already in use, located along most navigable channels etc.</w:t>
      </w:r>
    </w:p>
    <w:p w14:paraId="62888550" w14:textId="77777777" w:rsidR="00DC1A6B" w:rsidRDefault="00DC1A6B" w:rsidP="00DC1A6B">
      <w:pPr>
        <w:pStyle w:val="BodyText"/>
        <w:ind w:left="1440"/>
      </w:pPr>
    </w:p>
    <w:p w14:paraId="2A6F2B46" w14:textId="77777777" w:rsidR="00DC1A6B" w:rsidRDefault="00DC1A6B" w:rsidP="00DC1A6B">
      <w:pPr>
        <w:pStyle w:val="BodyText"/>
        <w:numPr>
          <w:ilvl w:val="0"/>
          <w:numId w:val="36"/>
        </w:numPr>
      </w:pPr>
      <w:r>
        <w:t>SBAS</w:t>
      </w:r>
      <w:r w:rsidRPr="00D16DE5">
        <w:t xml:space="preserve"> </w:t>
      </w:r>
    </w:p>
    <w:p w14:paraId="05DBF4C6" w14:textId="77777777" w:rsidR="00DC1A6B" w:rsidRDefault="00DC1A6B" w:rsidP="00DC1A6B">
      <w:pPr>
        <w:pStyle w:val="BodyText"/>
        <w:numPr>
          <w:ilvl w:val="1"/>
          <w:numId w:val="36"/>
        </w:numPr>
      </w:pPr>
      <w:r>
        <w:t>Some SBAS may not recognise a maritime user</w:t>
      </w:r>
    </w:p>
    <w:p w14:paraId="624A0953" w14:textId="77777777" w:rsidR="00DC1A6B" w:rsidRDefault="00DC1A6B" w:rsidP="00DC1A6B">
      <w:pPr>
        <w:pStyle w:val="BodyText"/>
        <w:numPr>
          <w:ilvl w:val="1"/>
          <w:numId w:val="36"/>
        </w:numPr>
      </w:pPr>
      <w:r>
        <w:t>Guidance on which SBAS to use.</w:t>
      </w:r>
    </w:p>
    <w:p w14:paraId="4D54943C" w14:textId="77777777" w:rsidR="00DC1A6B" w:rsidRPr="004944C8" w:rsidRDefault="00DC1A6B" w:rsidP="00DC1A6B">
      <w:pPr>
        <w:pStyle w:val="BodyText"/>
        <w:numPr>
          <w:ilvl w:val="1"/>
          <w:numId w:val="36"/>
        </w:numPr>
      </w:pPr>
      <w:r>
        <w:t xml:space="preserve">Use at high latitudes </w:t>
      </w:r>
    </w:p>
    <w:p w14:paraId="40C7AEE5" w14:textId="77777777" w:rsidR="00DC1A6B" w:rsidRDefault="00DC1A6B" w:rsidP="00DC1A6B">
      <w:pPr>
        <w:pStyle w:val="BodyText"/>
        <w:numPr>
          <w:ilvl w:val="0"/>
          <w:numId w:val="36"/>
        </w:numPr>
      </w:pPr>
    </w:p>
    <w:p w14:paraId="478D4CA6" w14:textId="77777777" w:rsidR="00DC1A6B" w:rsidRDefault="00DC1A6B" w:rsidP="00DC1A6B">
      <w:pPr>
        <w:pStyle w:val="BodyText"/>
        <w:numPr>
          <w:ilvl w:val="0"/>
          <w:numId w:val="36"/>
        </w:numPr>
      </w:pPr>
      <w:r>
        <w:t>RAIM</w:t>
      </w:r>
    </w:p>
    <w:p w14:paraId="57793EFE" w14:textId="6096225E" w:rsidR="00DC1A6B" w:rsidRDefault="00DC1A6B" w:rsidP="00DC1A6B">
      <w:pPr>
        <w:pStyle w:val="BodyText"/>
        <w:numPr>
          <w:ilvl w:val="1"/>
          <w:numId w:val="36"/>
        </w:numPr>
      </w:pPr>
      <w:r>
        <w:t>Standards and the need for development.</w:t>
      </w:r>
    </w:p>
    <w:p w14:paraId="11167A36" w14:textId="52851B68" w:rsidR="00281D69" w:rsidRDefault="00281D69" w:rsidP="00281D69">
      <w:pPr>
        <w:pStyle w:val="BodyText"/>
        <w:numPr>
          <w:ilvl w:val="0"/>
          <w:numId w:val="36"/>
        </w:numPr>
      </w:pPr>
      <w:r>
        <w:t>National RTK/PPP</w:t>
      </w:r>
    </w:p>
    <w:p w14:paraId="265B1766" w14:textId="77777777" w:rsidR="00281D69" w:rsidRDefault="00281D69" w:rsidP="00281D69">
      <w:pPr>
        <w:pStyle w:val="BodyText"/>
        <w:numPr>
          <w:ilvl w:val="0"/>
          <w:numId w:val="36"/>
        </w:numPr>
      </w:pPr>
      <w:r>
        <w:t>Visual and Radar – use of physical AtoN</w:t>
      </w:r>
    </w:p>
    <w:p w14:paraId="0F9D7D39" w14:textId="77777777" w:rsidR="00281D69" w:rsidRDefault="00281D69" w:rsidP="00281D69">
      <w:pPr>
        <w:pStyle w:val="BodyText"/>
        <w:numPr>
          <w:ilvl w:val="0"/>
          <w:numId w:val="36"/>
        </w:numPr>
      </w:pPr>
      <w:r>
        <w:t>Other ranging information – inc. R-mode</w:t>
      </w:r>
    </w:p>
    <w:p w14:paraId="27D9AD07" w14:textId="77777777" w:rsidR="00281D69" w:rsidRDefault="00281D69" w:rsidP="00281D69">
      <w:pPr>
        <w:pStyle w:val="BodyText"/>
        <w:numPr>
          <w:ilvl w:val="0"/>
          <w:numId w:val="36"/>
        </w:numPr>
      </w:pPr>
      <w:r>
        <w:t>MSI</w:t>
      </w:r>
    </w:p>
    <w:p w14:paraId="64CFBDA8" w14:textId="77777777" w:rsidR="00281D69" w:rsidRDefault="00281D69" w:rsidP="00281D69">
      <w:pPr>
        <w:pStyle w:val="BodyText"/>
      </w:pPr>
    </w:p>
    <w:p w14:paraId="10ABC740" w14:textId="77777777" w:rsidR="00281D69" w:rsidRDefault="00281D69" w:rsidP="00281D69">
      <w:pPr>
        <w:pStyle w:val="BodyText"/>
      </w:pPr>
    </w:p>
    <w:p w14:paraId="2907A756" w14:textId="77777777" w:rsidR="00281D69" w:rsidRDefault="00281D69" w:rsidP="00281D69">
      <w:pPr>
        <w:pStyle w:val="BodyText"/>
        <w:numPr>
          <w:ilvl w:val="0"/>
          <w:numId w:val="36"/>
        </w:numPr>
      </w:pPr>
      <w:r>
        <w:t xml:space="preserve">What do you do with more than one augmentation source? (beacon and SBAS and between different SBAS. </w:t>
      </w:r>
    </w:p>
    <w:p w14:paraId="25AB53DA" w14:textId="77777777" w:rsidR="00281D69" w:rsidRPr="007E5FB6" w:rsidRDefault="00281D69" w:rsidP="00281D69">
      <w:pPr>
        <w:pStyle w:val="BodyText"/>
        <w:numPr>
          <w:ilvl w:val="0"/>
          <w:numId w:val="36"/>
        </w:numPr>
      </w:pPr>
      <w:r>
        <w:t xml:space="preserve"> Timeline for sources.</w:t>
      </w:r>
    </w:p>
    <w:p w14:paraId="40D57585" w14:textId="77777777" w:rsidR="005F05CD" w:rsidRPr="007E5FB6" w:rsidRDefault="005F05CD" w:rsidP="00F95E8B">
      <w:pPr>
        <w:pStyle w:val="BodyText"/>
      </w:pPr>
    </w:p>
    <w:p w14:paraId="29809DBC" w14:textId="77777777" w:rsidR="007E5FB6" w:rsidRDefault="007E5FB6" w:rsidP="007E5FB6">
      <w:pPr>
        <w:pStyle w:val="Heading1"/>
      </w:pPr>
      <w:bookmarkStart w:id="120" w:name="_Toc52866260"/>
      <w:r w:rsidRPr="007E5FB6">
        <w:t>Future options</w:t>
      </w:r>
      <w:bookmarkEnd w:id="120"/>
    </w:p>
    <w:p w14:paraId="4630035F" w14:textId="77777777" w:rsidR="007E5FB6" w:rsidRDefault="007E5FB6" w:rsidP="007E5FB6">
      <w:pPr>
        <w:pStyle w:val="Heading1separatationline"/>
      </w:pPr>
    </w:p>
    <w:p w14:paraId="58FCAF73" w14:textId="264AF131" w:rsidR="007E5FB6" w:rsidRDefault="008B0384" w:rsidP="007E5FB6">
      <w:pPr>
        <w:pStyle w:val="BodyText"/>
      </w:pPr>
      <w:r>
        <w:t>Provide guidance on the potential options for the future, recognising the choice is down to the national authority.</w:t>
      </w:r>
    </w:p>
    <w:p w14:paraId="70E3AA56" w14:textId="77777777" w:rsidR="007E5FB6" w:rsidRDefault="007E5FB6" w:rsidP="007E5FB6">
      <w:pPr>
        <w:pStyle w:val="Heading2"/>
      </w:pPr>
      <w:bookmarkStart w:id="121" w:name="_Toc52866261"/>
      <w:r>
        <w:t>Maintain GPS L1 corrections</w:t>
      </w:r>
      <w:bookmarkEnd w:id="121"/>
    </w:p>
    <w:p w14:paraId="095ED4A6" w14:textId="23DE15C5" w:rsidR="00CD1FB2" w:rsidRDefault="0060364A" w:rsidP="00CD1FB2">
      <w:pPr>
        <w:pStyle w:val="BodyText"/>
        <w:numPr>
          <w:ilvl w:val="0"/>
          <w:numId w:val="44"/>
        </w:numPr>
      </w:pPr>
      <w:r>
        <w:t>Ability to get the equipment</w:t>
      </w:r>
      <w:r w:rsidR="00AA21B0">
        <w:t xml:space="preserve"> – encourage manufacturers to support with new hardware</w:t>
      </w:r>
    </w:p>
    <w:p w14:paraId="5521E952" w14:textId="41DC04AB" w:rsidR="0060364A" w:rsidRDefault="00763DE5" w:rsidP="00CD1FB2">
      <w:pPr>
        <w:pStyle w:val="BodyText"/>
        <w:numPr>
          <w:ilvl w:val="0"/>
          <w:numId w:val="44"/>
        </w:numPr>
      </w:pPr>
      <w:r>
        <w:t>Reusing</w:t>
      </w:r>
      <w:r w:rsidR="0060364A">
        <w:t xml:space="preserve"> equipment from nations that have discontinued</w:t>
      </w:r>
      <w:r w:rsidR="004A474B">
        <w:t xml:space="preserve"> </w:t>
      </w:r>
    </w:p>
    <w:p w14:paraId="4365A8CF" w14:textId="27792BFF" w:rsidR="00033AE3" w:rsidRDefault="00033AE3" w:rsidP="00C01AB3">
      <w:pPr>
        <w:pStyle w:val="BodyText"/>
        <w:numPr>
          <w:ilvl w:val="0"/>
          <w:numId w:val="44"/>
        </w:numPr>
      </w:pPr>
      <w:r>
        <w:t>Introduction of SBAS 3</w:t>
      </w:r>
      <w:r w:rsidRPr="00120A0F">
        <w:rPr>
          <w:vertAlign w:val="superscript"/>
        </w:rPr>
        <w:t>rd</w:t>
      </w:r>
      <w:r>
        <w:t xml:space="preserve"> party corrections</w:t>
      </w:r>
      <w:r w:rsidR="00B2798F">
        <w:t xml:space="preserve"> </w:t>
      </w:r>
      <w:del w:id="122" w:author="Bäckstedt, Jesper" w:date="2020-10-07T21:24:00Z">
        <w:r w:rsidR="00B2798F" w:rsidDel="00592DEA">
          <w:delText>/ The use of EGNOS in parallel</w:delText>
        </w:r>
        <w:r w:rsidR="00C433CA" w:rsidDel="00592DEA">
          <w:delText xml:space="preserve"> </w:delText>
        </w:r>
      </w:del>
    </w:p>
    <w:p w14:paraId="7B2F4CE7" w14:textId="7E6001DF" w:rsidR="00EF2E91" w:rsidRDefault="00763DE5" w:rsidP="00CD1FB2">
      <w:pPr>
        <w:pStyle w:val="BodyText"/>
        <w:numPr>
          <w:ilvl w:val="0"/>
          <w:numId w:val="44"/>
        </w:numPr>
      </w:pPr>
      <w:r>
        <w:t>Availability</w:t>
      </w:r>
      <w:r w:rsidR="00EF2E91">
        <w:t xml:space="preserve"> of the technology</w:t>
      </w:r>
      <w:r w:rsidR="00300CC6">
        <w:t xml:space="preserve"> and knowledge</w:t>
      </w:r>
      <w:r w:rsidR="00EF2E91">
        <w:t xml:space="preserve"> </w:t>
      </w:r>
      <w:r>
        <w:t>–</w:t>
      </w:r>
      <w:r w:rsidR="00EF2E91">
        <w:t xml:space="preserve"> </w:t>
      </w:r>
      <w:r>
        <w:t>transmission and reception equipment</w:t>
      </w:r>
    </w:p>
    <w:p w14:paraId="45BB25C8" w14:textId="77777777" w:rsidR="0087177A" w:rsidRDefault="0087177A" w:rsidP="00120A0F">
      <w:pPr>
        <w:pStyle w:val="ListParagraph"/>
      </w:pPr>
    </w:p>
    <w:p w14:paraId="1869FEF8" w14:textId="24F00AF0" w:rsidR="0087177A" w:rsidRDefault="006B62CB" w:rsidP="00CD1FB2">
      <w:pPr>
        <w:pStyle w:val="BodyText"/>
        <w:numPr>
          <w:ilvl w:val="0"/>
          <w:numId w:val="44"/>
        </w:numPr>
      </w:pPr>
      <w:r>
        <w:t xml:space="preserve">Concentrate only on ‘critical’ stations dependent upon </w:t>
      </w:r>
      <w:r w:rsidR="00484D4B">
        <w:t xml:space="preserve">the requirement to meet SOLAS obligations i.e. </w:t>
      </w:r>
      <w:r>
        <w:t>the degree of risk</w:t>
      </w:r>
      <w:r w:rsidR="00A84298">
        <w:t xml:space="preserve"> for shipping</w:t>
      </w:r>
    </w:p>
    <w:p w14:paraId="258268DE" w14:textId="77777777" w:rsidR="00C76425" w:rsidRDefault="00C76425" w:rsidP="00120A0F">
      <w:pPr>
        <w:pStyle w:val="ListParagraph"/>
      </w:pPr>
    </w:p>
    <w:p w14:paraId="27E05788" w14:textId="20B9ABC9" w:rsidR="00C76425" w:rsidRDefault="00F80AD6" w:rsidP="00CD1FB2">
      <w:pPr>
        <w:pStyle w:val="BodyText"/>
        <w:numPr>
          <w:ilvl w:val="0"/>
          <w:numId w:val="44"/>
        </w:numPr>
        <w:rPr>
          <w:highlight w:val="yellow"/>
        </w:rPr>
      </w:pPr>
      <w:r w:rsidRPr="00120A0F">
        <w:rPr>
          <w:highlight w:val="yellow"/>
        </w:rPr>
        <w:t xml:space="preserve">Recommend </w:t>
      </w:r>
      <w:r w:rsidR="0072746E" w:rsidRPr="00120A0F">
        <w:rPr>
          <w:highlight w:val="yellow"/>
        </w:rPr>
        <w:t xml:space="preserve">that </w:t>
      </w:r>
      <w:r w:rsidR="00C76425" w:rsidRPr="00120A0F">
        <w:rPr>
          <w:highlight w:val="yellow"/>
        </w:rPr>
        <w:t>Development of a timeline to reflect the ‘S’ curves of technology becoming operational</w:t>
      </w:r>
    </w:p>
    <w:p w14:paraId="5EAD7ED7" w14:textId="77777777" w:rsidR="00B768CE" w:rsidRDefault="00B768CE" w:rsidP="00120A0F">
      <w:pPr>
        <w:pStyle w:val="ListParagraph"/>
        <w:rPr>
          <w:highlight w:val="yellow"/>
        </w:rPr>
      </w:pPr>
    </w:p>
    <w:p w14:paraId="0E0004C1" w14:textId="68AAA24A" w:rsidR="00B768CE" w:rsidRPr="00B768CE" w:rsidRDefault="00B768CE" w:rsidP="00CD1FB2">
      <w:pPr>
        <w:pStyle w:val="BodyText"/>
        <w:numPr>
          <w:ilvl w:val="0"/>
          <w:numId w:val="44"/>
        </w:numPr>
      </w:pPr>
      <w:r>
        <w:t xml:space="preserve">Cooperate with national </w:t>
      </w:r>
      <w:r w:rsidR="00344B5F">
        <w:t xml:space="preserve">surveying organizations </w:t>
      </w:r>
    </w:p>
    <w:p w14:paraId="5DBF561A" w14:textId="77777777" w:rsidR="00592DEA" w:rsidRDefault="001B6D50" w:rsidP="001B6D50">
      <w:pPr>
        <w:pStyle w:val="BodyText"/>
        <w:rPr>
          <w:ins w:id="123" w:author="Bäckstedt, Jesper" w:date="2020-10-07T21:30:00Z"/>
        </w:rPr>
      </w:pPr>
      <w:r>
        <w:t xml:space="preserve">It is recognized that DGNSS beacon receivers are in wide use today and is a very reliable and well known and harmonized service world wide. Some countries has ceased transmission while others are planning to discontinue, but the number of beacons are still high. </w:t>
      </w:r>
    </w:p>
    <w:p w14:paraId="01C668DD" w14:textId="1FD0C835" w:rsidR="001B6D50" w:rsidRDefault="005B653A" w:rsidP="001B6D50">
      <w:pPr>
        <w:pStyle w:val="BodyText"/>
      </w:pPr>
      <w:ins w:id="124" w:author="Bäckstedt, Jesper" w:date="2020-10-07T21:35:00Z">
        <w:r>
          <w:t xml:space="preserve">It is important to recognise that </w:t>
        </w:r>
      </w:ins>
      <w:ins w:id="125" w:author="Bäckstedt, Jesper" w:date="2020-10-07T21:31:00Z">
        <w:r>
          <w:t xml:space="preserve">DGNSS is providing integrity information to the mariner. </w:t>
        </w:r>
      </w:ins>
      <w:r w:rsidR="001B6D50">
        <w:t xml:space="preserve">The integrity provided by the </w:t>
      </w:r>
      <w:ins w:id="126" w:author="Bäckstedt, Jesper" w:date="2020-10-07T21:36:00Z">
        <w:r>
          <w:t xml:space="preserve">DGNSS </w:t>
        </w:r>
      </w:ins>
      <w:r w:rsidR="001B6D50">
        <w:t xml:space="preserve">service supports safe navigation. </w:t>
      </w:r>
    </w:p>
    <w:p w14:paraId="7D9BD696" w14:textId="159682BC" w:rsidR="00851583" w:rsidRDefault="001B6D50" w:rsidP="001B6D50">
      <w:pPr>
        <w:pStyle w:val="BodyText"/>
        <w:rPr>
          <w:ins w:id="127" w:author="Bäckstedt, Jesper" w:date="2020-10-07T22:05:00Z"/>
        </w:rPr>
      </w:pPr>
      <w:r>
        <w:t>Today, some NSPs are facing operational and technical concerns to keep the quality of service due to aging equipment and reduced number of equipment manufacturers.</w:t>
      </w:r>
      <w:ins w:id="128" w:author="Bäckstedt, Jesper" w:date="2020-10-07T21:46:00Z">
        <w:r w:rsidR="00FF7F19">
          <w:t xml:space="preserve"> It is still possible to buy such equipment though, including reference and integrity monitor equipment, amplifiers, automatic tuning units and antennas.</w:t>
        </w:r>
      </w:ins>
      <w:ins w:id="129" w:author="Bäckstedt, Jesper" w:date="2020-10-07T21:47:00Z">
        <w:r w:rsidR="00FF7F19">
          <w:t xml:space="preserve"> I</w:t>
        </w:r>
      </w:ins>
      <w:ins w:id="130" w:author="Bäckstedt, Jesper" w:date="2020-10-07T21:48:00Z">
        <w:r w:rsidR="00FF7F19">
          <w:t>t has also been shown that it is possible to use SDR to modulate the DGNSS signal.</w:t>
        </w:r>
      </w:ins>
      <w:r>
        <w:t xml:space="preserve"> It is </w:t>
      </w:r>
      <w:ins w:id="131" w:author="Bäckstedt, Jesper" w:date="2020-10-07T22:05:00Z">
        <w:r w:rsidR="00851583">
          <w:t xml:space="preserve">further </w:t>
        </w:r>
      </w:ins>
      <w:r>
        <w:t>recommended that NSPs cooperate across boundary’s to solve obsolesces or long delivery time by sharing spares.</w:t>
      </w:r>
      <w:ins w:id="132" w:author="Bäckstedt, Jesper" w:date="2020-10-07T22:05:00Z">
        <w:r w:rsidR="00851583">
          <w:t xml:space="preserve"> </w:t>
        </w:r>
      </w:ins>
    </w:p>
    <w:p w14:paraId="4A223379" w14:textId="161FBFB0" w:rsidR="00851583" w:rsidRDefault="00851583" w:rsidP="001B6D50">
      <w:pPr>
        <w:pStyle w:val="BodyText"/>
        <w:rPr>
          <w:ins w:id="133" w:author="Bäckstedt, Jesper" w:date="2020-10-07T21:38:00Z"/>
        </w:rPr>
      </w:pPr>
      <w:ins w:id="134" w:author="Bäckstedt, Jesper" w:date="2020-10-07T22:06:00Z">
        <w:r>
          <w:t xml:space="preserve">The DGNSS is based on open and available interface description including the RTCM 2.4 + RSIM. </w:t>
        </w:r>
      </w:ins>
    </w:p>
    <w:p w14:paraId="625D3500" w14:textId="51AFCF63" w:rsidR="005B653A" w:rsidRDefault="005B653A" w:rsidP="001B6D50">
      <w:pPr>
        <w:pStyle w:val="BodyText"/>
        <w:rPr>
          <w:ins w:id="135" w:author="Bäckstedt, Jesper" w:date="2020-10-07T21:54:00Z"/>
        </w:rPr>
      </w:pPr>
      <w:ins w:id="136" w:author="Bäckstedt, Jesper" w:date="2020-10-07T21:38:00Z">
        <w:r>
          <w:t xml:space="preserve">IALA provide guidance on how to provide the DGNSS service in the </w:t>
        </w:r>
      </w:ins>
      <w:ins w:id="137" w:author="Bäckstedt, Jesper" w:date="2020-10-07T21:39:00Z">
        <w:r>
          <w:t>recommendation</w:t>
        </w:r>
      </w:ins>
      <w:ins w:id="138" w:author="Bäckstedt, Jesper" w:date="2020-10-07T21:38:00Z">
        <w:r>
          <w:t xml:space="preserve"> </w:t>
        </w:r>
      </w:ins>
      <w:ins w:id="139" w:author="Bäckstedt, Jesper" w:date="2020-10-07T21:39:00Z">
        <w:r>
          <w:t xml:space="preserve">R-121 and its corresponding Guideline 1112. An NSP that selects to start providing or to continue to provide the DGNSS service is recommended to read these two documents. </w:t>
        </w:r>
      </w:ins>
      <w:ins w:id="140" w:author="Bäckstedt, Jesper" w:date="2020-10-07T21:41:00Z">
        <w:r w:rsidR="00FF7F19">
          <w:t xml:space="preserve">The guideline G-1112 includes two options for generating corrections: locally produced by equipment specially developed for this purpose or </w:t>
        </w:r>
      </w:ins>
      <w:ins w:id="141" w:author="Bäckstedt, Jesper" w:date="2020-10-07T21:42:00Z">
        <w:r w:rsidR="00FF7F19">
          <w:t xml:space="preserve">with corrections received from an external source (called network based or Virtual Reference Station). </w:t>
        </w:r>
      </w:ins>
    </w:p>
    <w:p w14:paraId="60B3FC21" w14:textId="70F7D225" w:rsidR="002B4493" w:rsidRDefault="002B4493" w:rsidP="001B6D50">
      <w:pPr>
        <w:pStyle w:val="BodyText"/>
        <w:rPr>
          <w:ins w:id="142" w:author="Bäckstedt, Jesper" w:date="2020-10-07T21:44:00Z"/>
        </w:rPr>
      </w:pPr>
      <w:ins w:id="143" w:author="Bäckstedt, Jesper" w:date="2020-10-07T21:54:00Z">
        <w:r>
          <w:t xml:space="preserve">IALA also provide guidance for NSP seeking the opportunity to retransmit SBAS corrections. </w:t>
        </w:r>
      </w:ins>
      <w:ins w:id="144" w:author="Bäckstedt, Jesper" w:date="2020-10-07T21:55:00Z">
        <w:r>
          <w:t xml:space="preserve">The guideline G1129 was released 2019 and gives details on how to use existing SBAS systems to create the correction. </w:t>
        </w:r>
      </w:ins>
    </w:p>
    <w:p w14:paraId="05F4BB9A" w14:textId="33C52B70" w:rsidR="00FF7F19" w:rsidRDefault="00FF7F19" w:rsidP="001B6D50">
      <w:pPr>
        <w:pStyle w:val="BodyText"/>
        <w:rPr>
          <w:ins w:id="145" w:author="Bäckstedt, Jesper" w:date="2020-10-07T21:43:00Z"/>
        </w:rPr>
      </w:pPr>
      <w:ins w:id="146" w:author="Bäckstedt, Jesper" w:date="2020-10-07T21:49:00Z">
        <w:r>
          <w:t xml:space="preserve">Providing the DGNSS service is not mandatory and therefore an NSP can choose to provide it or not. </w:t>
        </w:r>
      </w:ins>
      <w:ins w:id="147" w:author="Bäckstedt, Jesper" w:date="2020-10-07T21:50:00Z">
        <w:r>
          <w:t xml:space="preserve">Because it is not </w:t>
        </w:r>
      </w:ins>
      <w:ins w:id="148" w:author="Bäckstedt, Jesper" w:date="2020-10-07T21:52:00Z">
        <w:r w:rsidR="002B4493">
          <w:t>mandatory</w:t>
        </w:r>
      </w:ins>
      <w:ins w:id="149" w:author="Bäckstedt, Jesper" w:date="2020-10-07T21:50:00Z">
        <w:r>
          <w:t xml:space="preserve"> it is also possible to select to what service level should be given. The R-121 </w:t>
        </w:r>
      </w:ins>
      <w:ins w:id="150" w:author="Bäckstedt, Jesper" w:date="2020-10-07T21:51:00Z">
        <w:r w:rsidR="002B4493">
          <w:t xml:space="preserve">suggests that the IMO 1046 requirements are used, but this does not have to be the case. Providing the DGNSS service at a lower service level will of course give the mariner more integrity compared to not providing the service at all. </w:t>
        </w:r>
      </w:ins>
    </w:p>
    <w:p w14:paraId="6B093F0C" w14:textId="04E39B08" w:rsidR="00FF7F19" w:rsidRDefault="00FF7F19" w:rsidP="001B6D50">
      <w:pPr>
        <w:pStyle w:val="BodyText"/>
        <w:rPr>
          <w:ins w:id="151" w:author="Bäckstedt, Jesper" w:date="2020-10-07T21:43:00Z"/>
        </w:rPr>
      </w:pPr>
      <w:ins w:id="152" w:author="Bäckstedt, Jesper" w:date="2020-10-07T21:43:00Z">
        <w:r>
          <w:t>Other equipment, antennas etc</w:t>
        </w:r>
      </w:ins>
      <w:ins w:id="153" w:author="Bäckstedt, Jesper" w:date="2020-10-07T21:44:00Z">
        <w:r>
          <w:t>…is that explained in G-1112?</w:t>
        </w:r>
      </w:ins>
    </w:p>
    <w:p w14:paraId="22762BF1" w14:textId="77777777" w:rsidR="00FF7F19" w:rsidRDefault="00FF7F19" w:rsidP="001B6D50">
      <w:pPr>
        <w:pStyle w:val="BodyText"/>
      </w:pPr>
    </w:p>
    <w:p w14:paraId="3E258DDF" w14:textId="7BE1537D" w:rsidR="001B6D50" w:rsidDel="005B653A" w:rsidRDefault="001B6D50" w:rsidP="001B6D50">
      <w:pPr>
        <w:pStyle w:val="BodyText"/>
        <w:rPr>
          <w:del w:id="154" w:author="Bäckstedt, Jesper" w:date="2020-10-07T21:38:00Z"/>
        </w:rPr>
      </w:pPr>
      <w:del w:id="155" w:author="Bäckstedt, Jesper" w:date="2020-10-07T21:38:00Z">
        <w:r w:rsidDel="005B653A">
          <w:delText xml:space="preserve">There are basically three option for an NSP: </w:delText>
        </w:r>
      </w:del>
    </w:p>
    <w:p w14:paraId="41C06B1E" w14:textId="0E4CE709" w:rsidR="001B6D50" w:rsidDel="005B653A" w:rsidRDefault="001B6D50" w:rsidP="001B6D50">
      <w:pPr>
        <w:pStyle w:val="BodyText"/>
        <w:rPr>
          <w:del w:id="156" w:author="Bäckstedt, Jesper" w:date="2020-10-07T21:38:00Z"/>
        </w:rPr>
      </w:pPr>
      <w:del w:id="157" w:author="Bäckstedt, Jesper" w:date="2020-10-07T21:38:00Z">
        <w:r w:rsidDel="005B653A">
          <w:delText>1)</w:delText>
        </w:r>
        <w:r w:rsidDel="005B653A">
          <w:tab/>
          <w:delText>Keep service at IALA recommended service levels (ref. GL1112)</w:delText>
        </w:r>
      </w:del>
    </w:p>
    <w:p w14:paraId="0DDA4634" w14:textId="61E38A6F" w:rsidR="001B6D50" w:rsidDel="005B653A" w:rsidRDefault="001B6D50" w:rsidP="001B6D50">
      <w:pPr>
        <w:pStyle w:val="BodyText"/>
        <w:rPr>
          <w:del w:id="158" w:author="Bäckstedt, Jesper" w:date="2020-10-07T21:38:00Z"/>
        </w:rPr>
      </w:pPr>
      <w:del w:id="159" w:author="Bäckstedt, Jesper" w:date="2020-10-07T21:38:00Z">
        <w:r w:rsidDel="005B653A">
          <w:delText>2)</w:delText>
        </w:r>
        <w:r w:rsidDel="005B653A">
          <w:tab/>
          <w:delText>Continue service at a lower level given NSP. Use notice to mariners (MSI) if station is down.</w:delText>
        </w:r>
      </w:del>
    </w:p>
    <w:p w14:paraId="09C3E660" w14:textId="06D8F65C" w:rsidR="001B6D50" w:rsidDel="005B653A" w:rsidRDefault="001B6D50" w:rsidP="001B6D50">
      <w:pPr>
        <w:pStyle w:val="BodyText"/>
        <w:rPr>
          <w:del w:id="160" w:author="Bäckstedt, Jesper" w:date="2020-10-07T21:37:00Z"/>
        </w:rPr>
      </w:pPr>
      <w:del w:id="161" w:author="Bäckstedt, Jesper" w:date="2020-10-07T21:37:00Z">
        <w:r w:rsidDel="005B653A">
          <w:delText>3)</w:delText>
        </w:r>
        <w:r w:rsidDel="005B653A">
          <w:tab/>
          <w:delText>Discontinue, see below</w:delText>
        </w:r>
      </w:del>
    </w:p>
    <w:p w14:paraId="3B69AE2B" w14:textId="036B6357" w:rsidR="001B6D50" w:rsidDel="00FF7F19" w:rsidRDefault="001B6D50" w:rsidP="001B6D50">
      <w:pPr>
        <w:pStyle w:val="BodyText"/>
        <w:rPr>
          <w:del w:id="162" w:author="Bäckstedt, Jesper" w:date="2020-10-07T21:43:00Z"/>
        </w:rPr>
      </w:pPr>
      <w:del w:id="163" w:author="Bäckstedt, Jesper" w:date="2020-10-07T21:43:00Z">
        <w:r w:rsidDel="00FF7F19">
          <w:delText>There are also different types of technical solutions to provide the corrections:</w:delText>
        </w:r>
      </w:del>
    </w:p>
    <w:p w14:paraId="604B716C" w14:textId="49CEBE92" w:rsidR="001B6D50" w:rsidDel="00FF7F19" w:rsidRDefault="001B6D50" w:rsidP="001B6D50">
      <w:pPr>
        <w:pStyle w:val="BodyText"/>
        <w:rPr>
          <w:del w:id="164" w:author="Bäckstedt, Jesper" w:date="2020-10-07T21:43:00Z"/>
        </w:rPr>
      </w:pPr>
      <w:del w:id="165" w:author="Bäckstedt, Jesper" w:date="2020-10-07T21:43:00Z">
        <w:r w:rsidDel="00FF7F19">
          <w:delText>1)</w:delText>
        </w:r>
        <w:r w:rsidDel="00FF7F19">
          <w:tab/>
          <w:delText>Locally produced (legacy), G1112</w:delText>
        </w:r>
      </w:del>
    </w:p>
    <w:p w14:paraId="494B3937" w14:textId="1B71C933" w:rsidR="001B6D50" w:rsidDel="00FF7F19" w:rsidRDefault="001B6D50" w:rsidP="001B6D50">
      <w:pPr>
        <w:pStyle w:val="BodyText"/>
        <w:rPr>
          <w:del w:id="166" w:author="Bäckstedt, Jesper" w:date="2020-10-07T21:43:00Z"/>
        </w:rPr>
      </w:pPr>
      <w:del w:id="167" w:author="Bäckstedt, Jesper" w:date="2020-10-07T21:43:00Z">
        <w:r w:rsidDel="00FF7F19">
          <w:delText>2)</w:delText>
        </w:r>
        <w:r w:rsidDel="00FF7F19">
          <w:tab/>
          <w:delText>Network based, Virtual Reference Station, G1112</w:delText>
        </w:r>
      </w:del>
    </w:p>
    <w:p w14:paraId="65DECBEB" w14:textId="77405B0D" w:rsidR="001B6D50" w:rsidDel="00FF7F19" w:rsidRDefault="001B6D50" w:rsidP="001B6D50">
      <w:pPr>
        <w:pStyle w:val="BodyText"/>
        <w:rPr>
          <w:del w:id="168" w:author="Bäckstedt, Jesper" w:date="2020-10-07T21:43:00Z"/>
        </w:rPr>
      </w:pPr>
      <w:del w:id="169" w:author="Bäckstedt, Jesper" w:date="2020-10-07T21:43:00Z">
        <w:r w:rsidDel="00FF7F19">
          <w:delText>3)</w:delText>
        </w:r>
        <w:r w:rsidDel="00FF7F19">
          <w:tab/>
          <w:delText>Retransmission of SBAS, G1129</w:delText>
        </w:r>
      </w:del>
    </w:p>
    <w:p w14:paraId="2F41E784" w14:textId="77777777" w:rsidR="001B6D50" w:rsidRDefault="001B6D50" w:rsidP="001B6D50">
      <w:pPr>
        <w:pStyle w:val="BodyText"/>
      </w:pPr>
      <w:r>
        <w:t>Two different version for integrity monitoring: pre-broadcast and post-broadcast.</w:t>
      </w:r>
    </w:p>
    <w:p w14:paraId="0E5B7112" w14:textId="77777777" w:rsidR="001B6D50" w:rsidRDefault="001B6D50" w:rsidP="001B6D50">
      <w:pPr>
        <w:pStyle w:val="BodyText"/>
      </w:pPr>
      <w:r>
        <w:t xml:space="preserve">A station can be set up with a combination of the above mentioned three variants. </w:t>
      </w:r>
    </w:p>
    <w:p w14:paraId="650D8944" w14:textId="77777777" w:rsidR="001B6D50" w:rsidRDefault="001B6D50" w:rsidP="001B6D50">
      <w:pPr>
        <w:pStyle w:val="BodyText"/>
      </w:pPr>
      <w:r>
        <w:t>Two types of upgrades: full recapitalisation or partial upgrade.</w:t>
      </w:r>
    </w:p>
    <w:p w14:paraId="0E3E66EF" w14:textId="5E206208" w:rsidR="00951C58" w:rsidRDefault="00951C58">
      <w:pPr>
        <w:pStyle w:val="Heading3"/>
        <w:rPr>
          <w:ins w:id="170" w:author="Bäckstedt, Jesper" w:date="2020-10-13T21:44:00Z"/>
        </w:rPr>
        <w:pPrChange w:id="171" w:author="Bäckstedt, Jesper" w:date="2020-10-13T21:42:00Z">
          <w:pPr>
            <w:pStyle w:val="BodyText"/>
          </w:pPr>
        </w:pPrChange>
      </w:pPr>
      <w:ins w:id="172" w:author="Bäckstedt, Jesper" w:date="2020-10-13T21:43:00Z">
        <w:r>
          <w:t>Case studies</w:t>
        </w:r>
      </w:ins>
    </w:p>
    <w:p w14:paraId="1B5DC2FF" w14:textId="6400C1A1" w:rsidR="00951C58" w:rsidRDefault="00951C58">
      <w:pPr>
        <w:pStyle w:val="Heading4"/>
        <w:rPr>
          <w:ins w:id="173" w:author="Bäckstedt, Jesper" w:date="2020-10-13T21:44:00Z"/>
        </w:rPr>
        <w:pPrChange w:id="174" w:author="Bäckstedt, Jesper" w:date="2020-10-13T21:44:00Z">
          <w:pPr>
            <w:pStyle w:val="BodyText"/>
          </w:pPr>
        </w:pPrChange>
      </w:pPr>
      <w:ins w:id="175" w:author="Bäckstedt, Jesper" w:date="2020-10-13T21:44:00Z">
        <w:r>
          <w:t>Using SDR modulators</w:t>
        </w:r>
      </w:ins>
    </w:p>
    <w:p w14:paraId="0C111E00" w14:textId="77777777" w:rsidR="00951C58" w:rsidRPr="00951C58" w:rsidRDefault="00951C58">
      <w:pPr>
        <w:pStyle w:val="BodyText"/>
        <w:rPr>
          <w:ins w:id="176" w:author="Bäckstedt, Jesper" w:date="2020-10-13T21:43:00Z"/>
        </w:rPr>
      </w:pPr>
    </w:p>
    <w:p w14:paraId="6E7EAC9B" w14:textId="642957A5" w:rsidR="00951C58" w:rsidRPr="009F3A04" w:rsidRDefault="00951C58">
      <w:pPr>
        <w:pStyle w:val="Heading4"/>
        <w:rPr>
          <w:ins w:id="177" w:author="Bäckstedt, Jesper" w:date="2020-10-13T21:42:00Z"/>
        </w:rPr>
        <w:pPrChange w:id="178" w:author="Bäckstedt, Jesper" w:date="2020-10-13T21:43:00Z">
          <w:pPr>
            <w:pStyle w:val="BodyText"/>
          </w:pPr>
        </w:pPrChange>
      </w:pPr>
      <w:ins w:id="179" w:author="Bäckstedt, Jesper" w:date="2020-10-13T21:43:00Z">
        <w:r>
          <w:t>“Swedish approach”</w:t>
        </w:r>
      </w:ins>
    </w:p>
    <w:p w14:paraId="54CFB529" w14:textId="3811CDB4" w:rsidR="001B6D50" w:rsidRDefault="001B6D50" w:rsidP="001B6D50">
      <w:pPr>
        <w:pStyle w:val="BodyText"/>
        <w:rPr>
          <w:ins w:id="180" w:author="Bäckstedt, Jesper" w:date="2020-10-13T21:43:00Z"/>
        </w:rPr>
      </w:pPr>
      <w:r>
        <w:t>Partial upgrade e.g. upgrade of transmitters only or reference equipment or IT equipment (off-the-shelf HW, e.g. PC, server, DB both central and on-site) (an example continue use legacy reference units with new IT equipment via RSIM).</w:t>
      </w:r>
    </w:p>
    <w:p w14:paraId="1E0D3D19" w14:textId="2F17BCC5" w:rsidR="00951C58" w:rsidRDefault="00951C58">
      <w:pPr>
        <w:pStyle w:val="Heading4"/>
        <w:rPr>
          <w:ins w:id="181" w:author="Bäckstedt, Jesper" w:date="2020-10-13T21:43:00Z"/>
        </w:rPr>
        <w:pPrChange w:id="182" w:author="Bäckstedt, Jesper" w:date="2020-10-13T21:43:00Z">
          <w:pPr>
            <w:pStyle w:val="BodyText"/>
          </w:pPr>
        </w:pPrChange>
      </w:pPr>
      <w:ins w:id="183" w:author="Bäckstedt, Jesper" w:date="2020-10-13T21:43:00Z">
        <w:r>
          <w:t>“French approach”</w:t>
        </w:r>
      </w:ins>
    </w:p>
    <w:p w14:paraId="3CB1A603" w14:textId="72931518" w:rsidR="00951C58" w:rsidRDefault="00951C58">
      <w:pPr>
        <w:pStyle w:val="Heading4"/>
        <w:rPr>
          <w:ins w:id="184" w:author="Bäckstedt, Jesper" w:date="2020-10-13T21:43:00Z"/>
        </w:rPr>
        <w:pPrChange w:id="185" w:author="Bäckstedt, Jesper" w:date="2020-10-13T21:43:00Z">
          <w:pPr>
            <w:pStyle w:val="BodyText"/>
          </w:pPr>
        </w:pPrChange>
      </w:pPr>
      <w:ins w:id="186" w:author="Bäckstedt, Jesper" w:date="2020-10-13T21:43:00Z">
        <w:r>
          <w:t>“German approach”</w:t>
        </w:r>
      </w:ins>
      <w:ins w:id="187" w:author="Bäckstedt, Jesper" w:date="2020-10-13T21:44:00Z">
        <w:r w:rsidR="00E234E9">
          <w:t xml:space="preserve"> etc</w:t>
        </w:r>
      </w:ins>
    </w:p>
    <w:p w14:paraId="0F818B5B" w14:textId="77777777" w:rsidR="00951C58" w:rsidRPr="00951C58" w:rsidRDefault="00951C58">
      <w:pPr>
        <w:pStyle w:val="BodyText"/>
      </w:pPr>
    </w:p>
    <w:p w14:paraId="4DD36A54" w14:textId="7CDB9FEF" w:rsidR="007E5FB6" w:rsidRDefault="007E5FB6" w:rsidP="007E5FB6">
      <w:pPr>
        <w:pStyle w:val="Heading2"/>
      </w:pPr>
      <w:bookmarkStart w:id="188" w:name="_Toc52866262"/>
      <w:r>
        <w:t xml:space="preserve">Provide corrections to multiple GNSS and/or </w:t>
      </w:r>
      <w:r w:rsidR="001A0044">
        <w:t xml:space="preserve">GNSS </w:t>
      </w:r>
      <w:r>
        <w:t>frequencies</w:t>
      </w:r>
      <w:bookmarkEnd w:id="188"/>
    </w:p>
    <w:p w14:paraId="11866B46" w14:textId="69015E15" w:rsidR="00C62E9C" w:rsidRDefault="00F01BCE" w:rsidP="00C62E9C">
      <w:pPr>
        <w:pStyle w:val="BodyText"/>
        <w:numPr>
          <w:ilvl w:val="0"/>
          <w:numId w:val="45"/>
        </w:numPr>
        <w:jc w:val="both"/>
        <w:rPr>
          <w:lang w:val="en-US" w:eastAsia="ko-KR"/>
        </w:rPr>
      </w:pPr>
      <w:r>
        <w:rPr>
          <w:lang w:val="en-US" w:eastAsia="ko-KR"/>
        </w:rPr>
        <w:t>Software based infrastructure to do it</w:t>
      </w:r>
    </w:p>
    <w:p w14:paraId="748340A0" w14:textId="3601BD46" w:rsidR="00F01BCE" w:rsidRDefault="00F01BCE" w:rsidP="00C62E9C">
      <w:pPr>
        <w:pStyle w:val="BodyText"/>
        <w:numPr>
          <w:ilvl w:val="0"/>
          <w:numId w:val="45"/>
        </w:numPr>
        <w:jc w:val="both"/>
        <w:rPr>
          <w:lang w:val="en-US" w:eastAsia="ko-KR"/>
        </w:rPr>
      </w:pPr>
      <w:r>
        <w:rPr>
          <w:lang w:val="en-US" w:eastAsia="ko-KR"/>
        </w:rPr>
        <w:t xml:space="preserve">GNSS GLONAS available </w:t>
      </w:r>
      <w:r w:rsidR="00B129FB">
        <w:rPr>
          <w:lang w:val="en-US" w:eastAsia="ko-KR"/>
        </w:rPr>
        <w:t>today for constellations</w:t>
      </w:r>
      <w:r w:rsidR="00D477EE">
        <w:rPr>
          <w:lang w:val="en-US" w:eastAsia="ko-KR"/>
        </w:rPr>
        <w:t xml:space="preserve"> / new frequencies</w:t>
      </w:r>
      <w:r w:rsidR="00B129FB">
        <w:rPr>
          <w:lang w:val="en-US" w:eastAsia="ko-KR"/>
        </w:rPr>
        <w:t xml:space="preserve"> in the future </w:t>
      </w:r>
      <w:r w:rsidR="00164137">
        <w:rPr>
          <w:lang w:val="en-US" w:eastAsia="ko-KR"/>
        </w:rPr>
        <w:t>re. RTCM v.2.4 timeline</w:t>
      </w:r>
    </w:p>
    <w:p w14:paraId="0F69228A" w14:textId="131FC8B4" w:rsidR="00B129FB" w:rsidRDefault="00B04C8C" w:rsidP="00C62E9C">
      <w:pPr>
        <w:pStyle w:val="BodyText"/>
        <w:numPr>
          <w:ilvl w:val="0"/>
          <w:numId w:val="45"/>
        </w:numPr>
        <w:jc w:val="both"/>
        <w:rPr>
          <w:lang w:val="en-US" w:eastAsia="ko-KR"/>
        </w:rPr>
      </w:pPr>
      <w:r>
        <w:rPr>
          <w:lang w:val="en-US" w:eastAsia="ko-KR"/>
        </w:rPr>
        <w:t>Shipbo</w:t>
      </w:r>
      <w:del w:id="189" w:author="Bäckstedt, Jesper" w:date="2020-10-12T20:41:00Z">
        <w:r w:rsidDel="00876345">
          <w:rPr>
            <w:lang w:val="en-US" w:eastAsia="ko-KR"/>
          </w:rPr>
          <w:delText>u</w:delText>
        </w:r>
      </w:del>
      <w:r>
        <w:rPr>
          <w:lang w:val="en-US" w:eastAsia="ko-KR"/>
        </w:rPr>
        <w:t xml:space="preserve">rne equipment timeline / guestimate </w:t>
      </w:r>
    </w:p>
    <w:p w14:paraId="4563595D" w14:textId="6F90BE78" w:rsidR="00FC20A7" w:rsidRDefault="00D918C9" w:rsidP="00C62E9C">
      <w:pPr>
        <w:pStyle w:val="BodyText"/>
        <w:numPr>
          <w:ilvl w:val="0"/>
          <w:numId w:val="45"/>
        </w:numPr>
        <w:jc w:val="both"/>
        <w:rPr>
          <w:lang w:val="en-US" w:eastAsia="ko-KR"/>
        </w:rPr>
      </w:pPr>
      <w:commentRangeStart w:id="190"/>
      <w:r>
        <w:rPr>
          <w:lang w:val="en-US" w:eastAsia="ko-KR"/>
        </w:rPr>
        <w:t>Software update for shipbo</w:t>
      </w:r>
      <w:del w:id="191" w:author="Bäckstedt, Jesper" w:date="2020-10-12T20:41:00Z">
        <w:r w:rsidDel="00876345">
          <w:rPr>
            <w:lang w:val="en-US" w:eastAsia="ko-KR"/>
          </w:rPr>
          <w:delText>u</w:delText>
        </w:r>
      </w:del>
      <w:r>
        <w:rPr>
          <w:lang w:val="en-US" w:eastAsia="ko-KR"/>
        </w:rPr>
        <w:t xml:space="preserve">rne equipment that is already multi-constellational </w:t>
      </w:r>
      <w:r w:rsidR="006342EF">
        <w:rPr>
          <w:lang w:val="en-US" w:eastAsia="ko-KR"/>
        </w:rPr>
        <w:t>– but with RTCM v.2.3</w:t>
      </w:r>
      <w:commentRangeEnd w:id="190"/>
      <w:r w:rsidR="00876345">
        <w:rPr>
          <w:rStyle w:val="CommentReference"/>
        </w:rPr>
        <w:commentReference w:id="190"/>
      </w:r>
    </w:p>
    <w:p w14:paraId="660D5743" w14:textId="1945811E" w:rsidR="00877205" w:rsidRDefault="00766202" w:rsidP="00C62E9C">
      <w:pPr>
        <w:pStyle w:val="BodyText"/>
        <w:numPr>
          <w:ilvl w:val="0"/>
          <w:numId w:val="45"/>
        </w:numPr>
        <w:jc w:val="both"/>
        <w:rPr>
          <w:lang w:val="en-US" w:eastAsia="ko-KR"/>
        </w:rPr>
      </w:pPr>
      <w:r>
        <w:rPr>
          <w:lang w:val="en-US" w:eastAsia="ko-KR"/>
        </w:rPr>
        <w:t xml:space="preserve">Today </w:t>
      </w:r>
      <w:r w:rsidR="00621685">
        <w:rPr>
          <w:lang w:val="en-US" w:eastAsia="ko-KR"/>
        </w:rPr>
        <w:t xml:space="preserve">the current </w:t>
      </w:r>
      <w:r>
        <w:rPr>
          <w:lang w:val="en-US" w:eastAsia="ko-KR"/>
        </w:rPr>
        <w:t>d</w:t>
      </w:r>
      <w:r w:rsidR="00A172A7">
        <w:rPr>
          <w:lang w:val="en-US" w:eastAsia="ko-KR"/>
        </w:rPr>
        <w:t xml:space="preserve">ual </w:t>
      </w:r>
      <w:r w:rsidR="00C75B3A">
        <w:rPr>
          <w:lang w:val="en-US" w:eastAsia="ko-KR"/>
        </w:rPr>
        <w:t xml:space="preserve">frequencies are </w:t>
      </w:r>
      <w:r w:rsidR="00F016D3">
        <w:rPr>
          <w:lang w:val="en-US" w:eastAsia="ko-KR"/>
        </w:rPr>
        <w:t>E</w:t>
      </w:r>
      <w:r w:rsidR="00C75B3A">
        <w:rPr>
          <w:lang w:val="en-US" w:eastAsia="ko-KR"/>
        </w:rPr>
        <w:t xml:space="preserve">1 and </w:t>
      </w:r>
      <w:r w:rsidR="00F016D3">
        <w:rPr>
          <w:lang w:val="en-US" w:eastAsia="ko-KR"/>
        </w:rPr>
        <w:t>E</w:t>
      </w:r>
      <w:r w:rsidR="00C75B3A">
        <w:rPr>
          <w:lang w:val="en-US" w:eastAsia="ko-KR"/>
        </w:rPr>
        <w:t>5. In the future there may be other frequencies providing other services</w:t>
      </w:r>
    </w:p>
    <w:p w14:paraId="1A77282E" w14:textId="755CE77C" w:rsidR="00BC5B3A" w:rsidRDefault="00BC5B3A" w:rsidP="00120A0F">
      <w:pPr>
        <w:pStyle w:val="BodyText"/>
        <w:numPr>
          <w:ilvl w:val="0"/>
          <w:numId w:val="45"/>
        </w:numPr>
        <w:jc w:val="both"/>
        <w:rPr>
          <w:lang w:val="en-US" w:eastAsia="ko-KR"/>
        </w:rPr>
      </w:pPr>
      <w:r>
        <w:rPr>
          <w:lang w:val="en-US" w:eastAsia="ko-KR"/>
        </w:rPr>
        <w:t xml:space="preserve">The capability to add phase corrections. </w:t>
      </w:r>
    </w:p>
    <w:p w14:paraId="1AC3705B" w14:textId="58CB7CFA" w:rsidR="00F029F2" w:rsidRDefault="00F029F2" w:rsidP="00F029F2">
      <w:pPr>
        <w:pStyle w:val="BodyText"/>
        <w:jc w:val="both"/>
        <w:rPr>
          <w:lang w:val="en-US" w:eastAsia="ko-KR"/>
        </w:rPr>
      </w:pPr>
      <w:r>
        <w:rPr>
          <w:lang w:val="en-US" w:eastAsia="ko-KR"/>
        </w:rPr>
        <w:t>As multiple GNSS</w:t>
      </w:r>
      <w:r w:rsidRPr="00F44737">
        <w:rPr>
          <w:lang w:val="en-US" w:eastAsia="ko-KR"/>
        </w:rPr>
        <w:t xml:space="preserve"> are available in the near future, maritime navigation equipment</w:t>
      </w:r>
      <w:r>
        <w:rPr>
          <w:lang w:val="en-US" w:eastAsia="ko-KR"/>
        </w:rPr>
        <w:t xml:space="preserve"> is expected to use these GNSS</w:t>
      </w:r>
      <w:r w:rsidRPr="00F44737">
        <w:rPr>
          <w:lang w:val="en-US" w:eastAsia="ko-KR"/>
        </w:rPr>
        <w:t xml:space="preserve"> as well.</w:t>
      </w:r>
      <w:r>
        <w:rPr>
          <w:lang w:val="en-US" w:eastAsia="ko-KR"/>
        </w:rPr>
        <w:t xml:space="preserve"> </w:t>
      </w:r>
      <w:r w:rsidRPr="004C5B19">
        <w:rPr>
          <w:lang w:val="en-US" w:eastAsia="ko-KR"/>
        </w:rPr>
        <w:t>IMO has already established performance standards</w:t>
      </w:r>
      <w:r>
        <w:rPr>
          <w:lang w:val="en-US" w:eastAsia="ko-KR"/>
        </w:rPr>
        <w:t xml:space="preserve"> (</w:t>
      </w:r>
      <w:r w:rsidRPr="004C5B19">
        <w:rPr>
          <w:lang w:val="en-US" w:eastAsia="ko-KR"/>
        </w:rPr>
        <w:t>IMO Resolution MSC.401(95))</w:t>
      </w:r>
      <w:r>
        <w:rPr>
          <w:lang w:val="en-US" w:eastAsia="ko-KR"/>
        </w:rPr>
        <w:t xml:space="preserve"> as a solution for GNSS Jamming, </w:t>
      </w:r>
      <w:r>
        <w:rPr>
          <w:rFonts w:hint="eastAsia"/>
          <w:lang w:val="en-US" w:eastAsia="ko-KR"/>
        </w:rPr>
        <w:t xml:space="preserve">and </w:t>
      </w:r>
      <w:r w:rsidRPr="004C5B19">
        <w:rPr>
          <w:lang w:val="en-US" w:eastAsia="ko-KR"/>
        </w:rPr>
        <w:t>has defined that multiple GNSS co</w:t>
      </w:r>
      <w:r>
        <w:rPr>
          <w:lang w:val="en-US" w:eastAsia="ko-KR"/>
        </w:rPr>
        <w:t>r</w:t>
      </w:r>
      <w:r w:rsidRPr="004C5B19">
        <w:rPr>
          <w:lang w:val="en-US" w:eastAsia="ko-KR"/>
        </w:rPr>
        <w:t>re</w:t>
      </w:r>
      <w:r>
        <w:rPr>
          <w:lang w:val="en-US" w:eastAsia="ko-KR"/>
        </w:rPr>
        <w:t>ct</w:t>
      </w:r>
      <w:r w:rsidRPr="004C5B19">
        <w:rPr>
          <w:lang w:val="en-US" w:eastAsia="ko-KR"/>
        </w:rPr>
        <w:t>s should be able to be processed if provided.</w:t>
      </w:r>
      <w:r>
        <w:rPr>
          <w:rFonts w:hint="eastAsia"/>
          <w:lang w:val="en-US" w:eastAsia="ko-KR"/>
        </w:rPr>
        <w:t xml:space="preserve"> </w:t>
      </w:r>
      <w:r w:rsidRPr="004C5B19">
        <w:rPr>
          <w:lang w:val="en-US" w:eastAsia="ko-KR"/>
        </w:rPr>
        <w:t xml:space="preserve">Therefore, </w:t>
      </w:r>
      <w:r>
        <w:rPr>
          <w:lang w:val="en-US" w:eastAsia="ko-KR"/>
        </w:rPr>
        <w:t xml:space="preserve">the </w:t>
      </w:r>
      <w:r w:rsidRPr="004C5B19">
        <w:rPr>
          <w:lang w:val="en-US" w:eastAsia="ko-KR"/>
        </w:rPr>
        <w:t>radiobeacon service, which is currently provided with GPS L1 correction, should be expanded to MC</w:t>
      </w:r>
      <w:r>
        <w:rPr>
          <w:lang w:val="en-US" w:eastAsia="ko-KR"/>
        </w:rPr>
        <w:t xml:space="preserve"> (Multi-Constellation)</w:t>
      </w:r>
      <w:r w:rsidRPr="004C5B19">
        <w:rPr>
          <w:lang w:val="en-US" w:eastAsia="ko-KR"/>
        </w:rPr>
        <w:t xml:space="preserve"> </w:t>
      </w:r>
      <w:r>
        <w:rPr>
          <w:lang w:val="en-US" w:eastAsia="ko-KR"/>
        </w:rPr>
        <w:t>augmentation</w:t>
      </w:r>
      <w:r w:rsidRPr="004C5B19">
        <w:rPr>
          <w:lang w:val="en-US" w:eastAsia="ko-KR"/>
        </w:rPr>
        <w:t xml:space="preserve"> service, which should ensure integrity in the ocean as well as improved positioning accuracy for multiple GNSS.</w:t>
      </w:r>
      <w:r>
        <w:rPr>
          <w:rFonts w:hint="eastAsia"/>
          <w:lang w:val="en-US" w:eastAsia="ko-KR"/>
        </w:rPr>
        <w:t xml:space="preserve"> </w:t>
      </w:r>
      <w:r w:rsidRPr="00772B8E">
        <w:rPr>
          <w:lang w:val="en-US" w:eastAsia="ko-KR"/>
        </w:rPr>
        <w:t xml:space="preserve">In order for the radiobeacon service to be extended to the MC </w:t>
      </w:r>
      <w:r>
        <w:rPr>
          <w:lang w:val="en-US" w:eastAsia="ko-KR"/>
        </w:rPr>
        <w:t>augmentation</w:t>
      </w:r>
      <w:r w:rsidRPr="00772B8E">
        <w:rPr>
          <w:lang w:val="en-US" w:eastAsia="ko-KR"/>
        </w:rPr>
        <w:t xml:space="preserve"> service, the </w:t>
      </w:r>
      <w:r>
        <w:rPr>
          <w:lang w:val="en-US" w:eastAsia="ko-KR"/>
        </w:rPr>
        <w:t>b</w:t>
      </w:r>
      <w:r w:rsidRPr="00772B8E">
        <w:rPr>
          <w:lang w:val="en-US" w:eastAsia="ko-KR"/>
        </w:rPr>
        <w:t>roadcast standard</w:t>
      </w:r>
      <w:r>
        <w:rPr>
          <w:lang w:val="en-US" w:eastAsia="ko-KR"/>
        </w:rPr>
        <w:t>s</w:t>
      </w:r>
      <w:r w:rsidRPr="00772B8E">
        <w:rPr>
          <w:lang w:val="en-US" w:eastAsia="ko-KR"/>
        </w:rPr>
        <w:t xml:space="preserve"> must be revised, and RTCM has c</w:t>
      </w:r>
      <w:r>
        <w:rPr>
          <w:lang w:val="en-US" w:eastAsia="ko-KR"/>
        </w:rPr>
        <w:t xml:space="preserve">ompleted the </w:t>
      </w:r>
      <w:r w:rsidRPr="00772B8E">
        <w:rPr>
          <w:lang w:val="en-US" w:eastAsia="ko-KR"/>
        </w:rPr>
        <w:t xml:space="preserve">broadcasting standard </w:t>
      </w:r>
      <w:r>
        <w:rPr>
          <w:lang w:val="en-US" w:eastAsia="ko-KR"/>
        </w:rPr>
        <w:t xml:space="preserve">draft </w:t>
      </w:r>
      <w:r w:rsidRPr="00772B8E">
        <w:rPr>
          <w:lang w:val="en-US" w:eastAsia="ko-KR"/>
        </w:rPr>
        <w:t>(RTCM SC-104 v.2.4)</w:t>
      </w:r>
      <w:r>
        <w:rPr>
          <w:lang w:val="en-US" w:eastAsia="ko-KR"/>
        </w:rPr>
        <w:t xml:space="preserve"> for </w:t>
      </w:r>
      <w:r w:rsidRPr="00772B8E">
        <w:rPr>
          <w:lang w:val="en-US" w:eastAsia="ko-KR"/>
        </w:rPr>
        <w:t xml:space="preserve">MC </w:t>
      </w:r>
      <w:r>
        <w:rPr>
          <w:lang w:val="en-US" w:eastAsia="ko-KR"/>
        </w:rPr>
        <w:t>augmentation</w:t>
      </w:r>
      <w:r w:rsidRPr="00772B8E">
        <w:rPr>
          <w:lang w:val="en-US" w:eastAsia="ko-KR"/>
        </w:rPr>
        <w:t>.</w:t>
      </w:r>
      <w:r>
        <w:rPr>
          <w:lang w:val="en-US" w:eastAsia="ko-KR"/>
        </w:rPr>
        <w:t xml:space="preserve"> </w:t>
      </w:r>
      <w:r w:rsidRPr="00772B8E">
        <w:rPr>
          <w:lang w:val="en-US" w:eastAsia="ko-KR"/>
        </w:rPr>
        <w:t xml:space="preserve">Therefore, when the </w:t>
      </w:r>
      <w:r>
        <w:rPr>
          <w:lang w:val="en-US" w:eastAsia="ko-KR"/>
        </w:rPr>
        <w:t xml:space="preserve">RTCM broadcasting standard for </w:t>
      </w:r>
      <w:r w:rsidRPr="00772B8E">
        <w:rPr>
          <w:lang w:val="en-US" w:eastAsia="ko-KR"/>
        </w:rPr>
        <w:t xml:space="preserve">MC </w:t>
      </w:r>
      <w:r>
        <w:rPr>
          <w:lang w:val="en-US" w:eastAsia="ko-KR"/>
        </w:rPr>
        <w:t>augmentation</w:t>
      </w:r>
      <w:r w:rsidRPr="00772B8E">
        <w:rPr>
          <w:lang w:val="en-US" w:eastAsia="ko-KR"/>
        </w:rPr>
        <w:t xml:space="preserve"> is </w:t>
      </w:r>
      <w:r>
        <w:rPr>
          <w:lang w:val="en-US" w:eastAsia="ko-KR"/>
        </w:rPr>
        <w:t>announced</w:t>
      </w:r>
      <w:r w:rsidRPr="00772B8E">
        <w:rPr>
          <w:lang w:val="en-US" w:eastAsia="ko-KR"/>
        </w:rPr>
        <w:t xml:space="preserve">, </w:t>
      </w:r>
      <w:r>
        <w:rPr>
          <w:lang w:val="en-US" w:eastAsia="ko-KR"/>
        </w:rPr>
        <w:t xml:space="preserve">the </w:t>
      </w:r>
      <w:r w:rsidRPr="00772B8E">
        <w:rPr>
          <w:lang w:val="en-US" w:eastAsia="ko-KR"/>
        </w:rPr>
        <w:t>corrections to multip</w:t>
      </w:r>
      <w:r>
        <w:rPr>
          <w:lang w:val="en-US" w:eastAsia="ko-KR"/>
        </w:rPr>
        <w:t>le GNSS and/or GNSS frequencies</w:t>
      </w:r>
      <w:r w:rsidRPr="00772B8E">
        <w:rPr>
          <w:lang w:val="en-US" w:eastAsia="ko-KR"/>
        </w:rPr>
        <w:t xml:space="preserve"> shall be provided accordingly.</w:t>
      </w:r>
    </w:p>
    <w:p w14:paraId="46EFE782" w14:textId="21B17122" w:rsidR="00C62E9C" w:rsidRPr="00C62E9C" w:rsidRDefault="007E5FB6" w:rsidP="00C62E9C">
      <w:pPr>
        <w:pStyle w:val="Heading2"/>
      </w:pPr>
      <w:bookmarkStart w:id="192" w:name="_Toc52866263"/>
      <w:r>
        <w:t>Discontinue services</w:t>
      </w:r>
      <w:bookmarkEnd w:id="192"/>
    </w:p>
    <w:p w14:paraId="233BA54F" w14:textId="77777777" w:rsidR="00C62E9C" w:rsidRDefault="00C62E9C">
      <w:pPr>
        <w:pStyle w:val="BodyText"/>
        <w:ind w:left="720"/>
        <w:pPrChange w:id="193" w:author="Tom Southall" w:date="2020-01-30T11:14:00Z">
          <w:pPr>
            <w:pStyle w:val="BodyText"/>
          </w:pPr>
        </w:pPrChange>
      </w:pPr>
    </w:p>
    <w:p w14:paraId="3D1098AF" w14:textId="541ACD1D" w:rsidR="000915F9" w:rsidRDefault="000915F9" w:rsidP="00C4661B">
      <w:pPr>
        <w:pStyle w:val="BodyText"/>
      </w:pPr>
      <w:r>
        <w:t>If an authority decides to discontinue Radiobeacon DGNSS services, the following issues should be taken into consideration:</w:t>
      </w:r>
    </w:p>
    <w:p w14:paraId="40BE58DD" w14:textId="77777777" w:rsidR="000915F9" w:rsidRDefault="000915F9" w:rsidP="000915F9">
      <w:pPr>
        <w:pStyle w:val="BodyText"/>
        <w:numPr>
          <w:ilvl w:val="0"/>
          <w:numId w:val="36"/>
        </w:numPr>
      </w:pPr>
      <w:r>
        <w:t>Any such decision should be based on a risk assessment of the volume of traffic and degree of risk to marine navigation within that authority’s area;</w:t>
      </w:r>
    </w:p>
    <w:p w14:paraId="6163EC00" w14:textId="77777777" w:rsidR="000915F9" w:rsidRDefault="000915F9" w:rsidP="000915F9">
      <w:pPr>
        <w:pStyle w:val="BodyText"/>
        <w:numPr>
          <w:ilvl w:val="0"/>
          <w:numId w:val="36"/>
        </w:numPr>
      </w:pPr>
      <w:r>
        <w:t>Any such decision should incorporate an assessment of how future Position, Navigation and Timing integrity will be assured for marine traffic within that authority’s area;</w:t>
      </w:r>
    </w:p>
    <w:p w14:paraId="5161B469" w14:textId="42D37A28" w:rsidR="000915F9" w:rsidRDefault="000915F9" w:rsidP="000915F9">
      <w:pPr>
        <w:pStyle w:val="BodyText"/>
        <w:numPr>
          <w:ilvl w:val="0"/>
          <w:numId w:val="36"/>
        </w:numPr>
      </w:pPr>
      <w:r>
        <w:t xml:space="preserve">Any such decision should incorporate a </w:t>
      </w:r>
      <w:ins w:id="194" w:author="Bäckstedt, Jesper" w:date="2020-10-12T08:31:00Z">
        <w:r w:rsidR="00C43A6E">
          <w:t xml:space="preserve">public </w:t>
        </w:r>
      </w:ins>
      <w:r>
        <w:t>consultation process with users and other stakeholders, including any neighbouring national authorities (ref. IALA Guideline G 1079);</w:t>
      </w:r>
    </w:p>
    <w:p w14:paraId="51F0061A" w14:textId="53304428" w:rsidR="00182899" w:rsidRDefault="000915F9" w:rsidP="00182899">
      <w:pPr>
        <w:pStyle w:val="BodyText"/>
        <w:numPr>
          <w:ilvl w:val="0"/>
          <w:numId w:val="36"/>
        </w:numPr>
      </w:pPr>
      <w:r>
        <w:t xml:space="preserve">Any such decision should be communicated to all </w:t>
      </w:r>
      <w:ins w:id="195" w:author="Bäckstedt, Jesper" w:date="2020-10-12T08:31:00Z">
        <w:r w:rsidR="00C43A6E">
          <w:t xml:space="preserve">stakeholders </w:t>
        </w:r>
      </w:ins>
      <w:r>
        <w:t>concerned</w:t>
      </w:r>
      <w:ins w:id="196" w:author="Bäckstedt, Jesper" w:date="2020-10-12T08:32:00Z">
        <w:r w:rsidR="00C43A6E">
          <w:t xml:space="preserve"> (e.g. via national stakeholder meetings, user groups and through maritime safety information)</w:t>
        </w:r>
      </w:ins>
      <w:r>
        <w:t>, and only effected after timely and adequate notice has been promulgated;</w:t>
      </w:r>
      <w:r w:rsidR="00D313C9">
        <w:t xml:space="preserve"> </w:t>
      </w:r>
      <w:ins w:id="197" w:author="Bäckstedt, Jesper" w:date="2020-10-12T08:32:00Z">
        <w:r w:rsidR="00C43A6E">
          <w:t>(12 months is a recommended minimum)</w:t>
        </w:r>
      </w:ins>
      <w:del w:id="198" w:author="Bäckstedt, Jesper" w:date="2020-10-12T08:32:00Z">
        <w:r w:rsidR="00D313C9" w:rsidDel="00C43A6E">
          <w:delText>give guidance to authorities of a time period for notifying stakeholders</w:delText>
        </w:r>
        <w:r w:rsidR="00EC00C4" w:rsidDel="00C43A6E">
          <w:delText xml:space="preserve"> i.e </w:delText>
        </w:r>
        <w:r w:rsidR="00252480" w:rsidDel="00C43A6E">
          <w:delText>timely and adequate</w:delText>
        </w:r>
      </w:del>
      <w:r w:rsidR="00EC00C4">
        <w:t xml:space="preserve">. Its recommended </w:t>
      </w:r>
      <w:r w:rsidR="00E25C53">
        <w:t xml:space="preserve">for authorities </w:t>
      </w:r>
      <w:r w:rsidR="00EC00C4">
        <w:t>to remain operational</w:t>
      </w:r>
      <w:r w:rsidR="00182899" w:rsidRPr="00182899">
        <w:t xml:space="preserve"> </w:t>
      </w:r>
      <w:r w:rsidR="00182899">
        <w:t xml:space="preserve">until other </w:t>
      </w:r>
      <w:ins w:id="199" w:author="Bäckstedt, Jesper" w:date="2020-10-12T08:32:00Z">
        <w:r w:rsidR="00C43A6E">
          <w:t xml:space="preserve">alternative </w:t>
        </w:r>
      </w:ins>
      <w:r w:rsidR="00182899">
        <w:t>options are fully operational,</w:t>
      </w:r>
      <w:r w:rsidR="00182899" w:rsidRPr="00BE2A0A">
        <w:t xml:space="preserve"> </w:t>
      </w:r>
      <w:r w:rsidR="00182899">
        <w:t>standardised</w:t>
      </w:r>
      <w:r w:rsidR="00182899" w:rsidRPr="00BE2A0A">
        <w:t xml:space="preserve"> </w:t>
      </w:r>
      <w:r w:rsidR="00182899">
        <w:t xml:space="preserve">and ready for </w:t>
      </w:r>
      <w:r w:rsidR="00E25C53">
        <w:t>ship equipage.</w:t>
      </w:r>
    </w:p>
    <w:p w14:paraId="05B4B114" w14:textId="4BACC6CD" w:rsidR="000915F9" w:rsidDel="00C43A6E" w:rsidRDefault="00C43A6E" w:rsidP="000915F9">
      <w:pPr>
        <w:pStyle w:val="BodyText"/>
        <w:numPr>
          <w:ilvl w:val="0"/>
          <w:numId w:val="36"/>
        </w:numPr>
        <w:rPr>
          <w:del w:id="200" w:author="Bäckstedt, Jesper" w:date="2020-10-12T08:32:00Z"/>
        </w:rPr>
      </w:pPr>
      <w:ins w:id="201" w:author="Bäckstedt, Jesper" w:date="2020-10-12T08:32:00Z">
        <w:r>
          <w:t>It should be noted that DGNSS signals provided by neighbouring service providers may still be available in the waters of a country that has discontinued its marine radiobeacon DGNSS service, and that the frequency allocation needs to be maintained</w:t>
        </w:r>
      </w:ins>
      <w:del w:id="202" w:author="Bäckstedt, Jesper" w:date="2020-10-12T08:32:00Z">
        <w:r w:rsidR="00EA14BB" w:rsidDel="00C43A6E">
          <w:delText xml:space="preserve">The availability of other services in </w:delText>
        </w:r>
        <w:r w:rsidR="004F31D7" w:rsidDel="00C43A6E">
          <w:delText>an authorities</w:delText>
        </w:r>
        <w:r w:rsidR="00EA14BB" w:rsidDel="00C43A6E">
          <w:delText xml:space="preserve"> area of responsibility </w:delText>
        </w:r>
        <w:r w:rsidR="000915F9" w:rsidDel="00C43A6E">
          <w:delText>DGNSS augmentation may still be available in the waters of a country that has discontinued the service, albeit provided by a neighbouring country;</w:delText>
        </w:r>
      </w:del>
    </w:p>
    <w:p w14:paraId="330062C7" w14:textId="61B553C2" w:rsidR="000915F9" w:rsidRPr="0025173E" w:rsidRDefault="00F71AF7" w:rsidP="000915F9">
      <w:pPr>
        <w:pStyle w:val="BodyText"/>
        <w:numPr>
          <w:ilvl w:val="0"/>
          <w:numId w:val="36"/>
        </w:numPr>
        <w:rPr>
          <w:rPrChange w:id="203" w:author="Tom Southall" w:date="2020-01-30T11:24:00Z">
            <w:rPr>
              <w:b/>
              <w:color w:val="FF0000"/>
            </w:rPr>
          </w:rPrChange>
        </w:rPr>
      </w:pPr>
      <w:r>
        <w:t>IALA recommends</w:t>
      </w:r>
      <w:r w:rsidR="000915F9">
        <w:t xml:space="preserve"> maintaining the existing infrastructure </w:t>
      </w:r>
      <w:ins w:id="204" w:author="Bäckstedt, Jesper" w:date="2020-10-12T08:33:00Z">
        <w:r w:rsidR="00C43A6E">
          <w:t xml:space="preserve">(for a period to be defined by the national competent authority) to support </w:t>
        </w:r>
      </w:ins>
      <w:del w:id="205" w:author="Bäckstedt, Jesper" w:date="2020-10-12T08:33:00Z">
        <w:r w:rsidR="000915F9" w:rsidDel="00C43A6E">
          <w:delText>for</w:delText>
        </w:r>
      </w:del>
      <w:r w:rsidR="000915F9">
        <w:t xml:space="preserve"> other </w:t>
      </w:r>
      <w:ins w:id="206" w:author="Bäckstedt, Jesper" w:date="2020-10-12T08:33:00Z">
        <w:r w:rsidR="00C43A6E">
          <w:t xml:space="preserve">alternative </w:t>
        </w:r>
      </w:ins>
      <w:r w:rsidR="000915F9">
        <w:t>purposes</w:t>
      </w:r>
      <w:r w:rsidR="00186AD4">
        <w:t xml:space="preserve"> i.e. to support R-mode</w:t>
      </w:r>
      <w:r w:rsidR="000915F9">
        <w:t xml:space="preserve">, as sites and assets such as transmission antennae and frequency allocations have value and may not be easily replaced. </w:t>
      </w:r>
      <w:del w:id="207" w:author="Bäckstedt, Jesper" w:date="2020-10-12T08:33:00Z">
        <w:r w:rsidR="000915F9" w:rsidRPr="00646936" w:rsidDel="00C43A6E">
          <w:rPr>
            <w:b/>
            <w:color w:val="FF0000"/>
          </w:rPr>
          <w:delText xml:space="preserve">(timelines </w:delText>
        </w:r>
        <w:r w:rsidR="000915F9" w:rsidDel="00C43A6E">
          <w:rPr>
            <w:b/>
            <w:color w:val="FF0000"/>
          </w:rPr>
          <w:delText xml:space="preserve">for discussion </w:delText>
        </w:r>
        <w:r w:rsidR="000915F9" w:rsidRPr="00646936" w:rsidDel="00C43A6E">
          <w:rPr>
            <w:b/>
            <w:color w:val="FF0000"/>
          </w:rPr>
          <w:delText>??)</w:delText>
        </w:r>
      </w:del>
    </w:p>
    <w:p w14:paraId="2DA99855" w14:textId="1D75D546" w:rsidR="0025173E" w:rsidRPr="00D13B2C" w:rsidRDefault="0025173E" w:rsidP="000915F9">
      <w:pPr>
        <w:pStyle w:val="BodyText"/>
        <w:numPr>
          <w:ilvl w:val="0"/>
          <w:numId w:val="36"/>
        </w:numPr>
        <w:rPr>
          <w:rPrChange w:id="208" w:author="Tom Southall" w:date="2020-01-30T11:15:00Z">
            <w:rPr>
              <w:b/>
              <w:color w:val="FF0000"/>
            </w:rPr>
          </w:rPrChange>
        </w:rPr>
      </w:pPr>
    </w:p>
    <w:p w14:paraId="1CD6C10A" w14:textId="4A2640D9" w:rsidR="00D64089" w:rsidRDefault="00A647C0" w:rsidP="00AF11EC">
      <w:pPr>
        <w:pStyle w:val="Heading1"/>
      </w:pPr>
      <w:bookmarkStart w:id="209" w:name="_Toc52866264"/>
      <w:r>
        <w:t>Future development</w:t>
      </w:r>
      <w:bookmarkEnd w:id="209"/>
    </w:p>
    <w:p w14:paraId="38929861" w14:textId="77777777" w:rsidR="00AF11EC" w:rsidRPr="00AF11EC" w:rsidRDefault="00AF11EC" w:rsidP="00AF11EC">
      <w:pPr>
        <w:pStyle w:val="Heading1separatationline"/>
      </w:pPr>
    </w:p>
    <w:p w14:paraId="6C6E04F4" w14:textId="693C118E" w:rsidR="005A7491" w:rsidRDefault="005A7491" w:rsidP="00DA5797">
      <w:pPr>
        <w:pStyle w:val="BodyText"/>
        <w:numPr>
          <w:ilvl w:val="0"/>
          <w:numId w:val="48"/>
        </w:numPr>
      </w:pPr>
      <w:r>
        <w:t>What are the potential future systems and when are they like</w:t>
      </w:r>
      <w:r w:rsidR="00DA5797">
        <w:t xml:space="preserve">ly to be available </w:t>
      </w:r>
    </w:p>
    <w:p w14:paraId="407A6EDF" w14:textId="2FED45BA" w:rsidR="00DA5797" w:rsidRPr="00120A0F" w:rsidRDefault="000D2475" w:rsidP="00120A0F">
      <w:pPr>
        <w:pStyle w:val="BodyText"/>
        <w:numPr>
          <w:ilvl w:val="0"/>
          <w:numId w:val="48"/>
        </w:numPr>
        <w:rPr>
          <w:highlight w:val="yellow"/>
        </w:rPr>
      </w:pPr>
      <w:r w:rsidRPr="00120A0F">
        <w:rPr>
          <w:highlight w:val="yellow"/>
        </w:rPr>
        <w:t>Add the future development in an annex including a timeline for the infrastructure</w:t>
      </w:r>
    </w:p>
    <w:p w14:paraId="75B85C52" w14:textId="44C248C2" w:rsidR="00D64089" w:rsidRPr="00D761A9" w:rsidRDefault="00D64089" w:rsidP="00AF11EC">
      <w:pPr>
        <w:pStyle w:val="Heading2"/>
      </w:pPr>
      <w:bookmarkStart w:id="210" w:name="_Toc52866265"/>
      <w:r>
        <w:t>R</w:t>
      </w:r>
      <w:r w:rsidRPr="00D761A9">
        <w:t xml:space="preserve">anging </w:t>
      </w:r>
      <w:r>
        <w:t>M</w:t>
      </w:r>
      <w:r w:rsidRPr="00D761A9">
        <w:t>ode</w:t>
      </w:r>
      <w:bookmarkEnd w:id="210"/>
    </w:p>
    <w:p w14:paraId="3CBA9EC4" w14:textId="77777777" w:rsidR="00D64089" w:rsidRPr="00D761A9" w:rsidRDefault="00D64089" w:rsidP="000777FD">
      <w:pPr>
        <w:pStyle w:val="BodyText"/>
      </w:pPr>
      <w:r w:rsidRPr="00D761A9">
        <w:t>Studies are being conducted on the benefit of</w:t>
      </w:r>
      <w:r>
        <w:t xml:space="preserve"> </w:t>
      </w:r>
      <w:r w:rsidRPr="00D761A9">
        <w:t xml:space="preserve">expanding the functionality of existing </w:t>
      </w:r>
      <w:r>
        <w:t xml:space="preserve">maritime radio </w:t>
      </w:r>
      <w:r w:rsidRPr="00D761A9">
        <w:t>systems</w:t>
      </w:r>
      <w:r>
        <w:t xml:space="preserve"> </w:t>
      </w:r>
      <w:r w:rsidRPr="00D761A9">
        <w:t>by providing a timing signal from which the</w:t>
      </w:r>
      <w:r>
        <w:t xml:space="preserve"> </w:t>
      </w:r>
      <w:r w:rsidRPr="00D761A9">
        <w:t>user may then calculate their position independently</w:t>
      </w:r>
      <w:r>
        <w:t xml:space="preserve"> </w:t>
      </w:r>
      <w:r w:rsidRPr="00D761A9">
        <w:t>from G</w:t>
      </w:r>
      <w:r>
        <w:t>N</w:t>
      </w:r>
      <w:r w:rsidRPr="00D761A9">
        <w:t xml:space="preserve">SS. </w:t>
      </w:r>
      <w:r>
        <w:t>T</w:t>
      </w:r>
      <w:r w:rsidRPr="00D761A9">
        <w:t>his is known as Ranging</w:t>
      </w:r>
      <w:r>
        <w:t xml:space="preserve"> M</w:t>
      </w:r>
      <w:r w:rsidRPr="00D761A9">
        <w:t>ode (R-</w:t>
      </w:r>
      <w:r>
        <w:t>M</w:t>
      </w:r>
      <w:r w:rsidRPr="00D761A9">
        <w:t>ode).</w:t>
      </w:r>
    </w:p>
    <w:p w14:paraId="5E698B1C" w14:textId="77777777" w:rsidR="00D64089" w:rsidRDefault="00D64089" w:rsidP="000777FD">
      <w:pPr>
        <w:pStyle w:val="BodyText"/>
      </w:pPr>
      <w:r w:rsidRPr="00D761A9">
        <w:t xml:space="preserve">At present, the </w:t>
      </w:r>
      <w:r>
        <w:t>marine medium frequency</w:t>
      </w:r>
      <w:r w:rsidRPr="00D761A9">
        <w:t xml:space="preserve"> </w:t>
      </w:r>
      <w:r>
        <w:t>(MF) radio-</w:t>
      </w:r>
      <w:r w:rsidRPr="00D761A9">
        <w:t xml:space="preserve">beacon system and </w:t>
      </w:r>
      <w:r>
        <w:t>the very high frequency (</w:t>
      </w:r>
      <w:r w:rsidRPr="00D761A9">
        <w:t>VHF</w:t>
      </w:r>
      <w:r>
        <w:t>)</w:t>
      </w:r>
      <w:r w:rsidRPr="00D761A9">
        <w:t xml:space="preserve"> </w:t>
      </w:r>
      <w:r>
        <w:t>d</w:t>
      </w:r>
      <w:r w:rsidRPr="00D761A9">
        <w:t xml:space="preserve">ata </w:t>
      </w:r>
      <w:r>
        <w:t>e</w:t>
      </w:r>
      <w:r w:rsidRPr="00D761A9">
        <w:t xml:space="preserve">xchange </w:t>
      </w:r>
      <w:r>
        <w:t>s</w:t>
      </w:r>
      <w:r w:rsidRPr="00D761A9">
        <w:t>ystem (</w:t>
      </w:r>
      <w:r>
        <w:t xml:space="preserve">VDES) </w:t>
      </w:r>
      <w:r w:rsidRPr="00D761A9">
        <w:t>services are being considered as candidates for</w:t>
      </w:r>
      <w:r>
        <w:t xml:space="preserve"> </w:t>
      </w:r>
      <w:r w:rsidRPr="00D761A9">
        <w:t>modification to add R-</w:t>
      </w:r>
      <w:r>
        <w:t>M</w:t>
      </w:r>
      <w:r w:rsidRPr="00D761A9">
        <w:t>ode functionality. By</w:t>
      </w:r>
      <w:r>
        <w:t xml:space="preserve"> </w:t>
      </w:r>
      <w:r w:rsidRPr="00D761A9">
        <w:t>providing timing information over their normal</w:t>
      </w:r>
      <w:r>
        <w:t xml:space="preserve"> </w:t>
      </w:r>
      <w:r w:rsidRPr="00D761A9">
        <w:t>MF or V</w:t>
      </w:r>
      <w:r>
        <w:t>H</w:t>
      </w:r>
      <w:r w:rsidRPr="00D761A9">
        <w:t>F transmissions, a shipboard receiver</w:t>
      </w:r>
      <w:r>
        <w:t xml:space="preserve"> </w:t>
      </w:r>
      <w:r w:rsidRPr="00D761A9">
        <w:t>may then calculate a distance (range) to the</w:t>
      </w:r>
      <w:r>
        <w:t xml:space="preserve"> </w:t>
      </w:r>
      <w:r w:rsidRPr="00D761A9">
        <w:t>transmitter. By calculating the range to several</w:t>
      </w:r>
      <w:r>
        <w:t xml:space="preserve"> </w:t>
      </w:r>
      <w:r w:rsidRPr="00D761A9">
        <w:t>stations, the user is able to calculate the ship’s</w:t>
      </w:r>
      <w:r>
        <w:t xml:space="preserve"> </w:t>
      </w:r>
      <w:r w:rsidRPr="00D761A9">
        <w:t xml:space="preserve">position. </w:t>
      </w:r>
    </w:p>
    <w:p w14:paraId="120A9D12" w14:textId="77777777" w:rsidR="00D64089" w:rsidRPr="00D761A9" w:rsidRDefault="00D64089" w:rsidP="000777FD">
      <w:pPr>
        <w:pStyle w:val="BodyText"/>
      </w:pPr>
      <w:r w:rsidRPr="00D761A9">
        <w:t>Coverage, geometry and interference</w:t>
      </w:r>
      <w:r>
        <w:t xml:space="preserve"> </w:t>
      </w:r>
      <w:r w:rsidRPr="00D761A9">
        <w:t xml:space="preserve">issues </w:t>
      </w:r>
      <w:r>
        <w:t>are</w:t>
      </w:r>
      <w:r w:rsidRPr="00D761A9">
        <w:t xml:space="preserve"> investigated.</w:t>
      </w:r>
      <w:r>
        <w:t xml:space="preserve"> Several R-Mode testbeds are being established which provide MF or VHF but also MF and VHF signals. First prototypes for R-Mode transmitters and receivers are being developed. </w:t>
      </w:r>
    </w:p>
    <w:p w14:paraId="3C388498" w14:textId="77777777" w:rsidR="00D64089" w:rsidRDefault="00D64089" w:rsidP="000777FD">
      <w:pPr>
        <w:pStyle w:val="BodyText"/>
      </w:pPr>
      <w:r>
        <w:t>T</w:t>
      </w:r>
      <w:r w:rsidRPr="00D761A9">
        <w:t>he provision of R-Mode services would require</w:t>
      </w:r>
      <w:r>
        <w:t xml:space="preserve"> </w:t>
      </w:r>
      <w:r w:rsidRPr="00D761A9">
        <w:t>the availability of an accurate non-G</w:t>
      </w:r>
      <w:r>
        <w:t>N</w:t>
      </w:r>
      <w:r w:rsidRPr="00D761A9">
        <w:t>SS timing</w:t>
      </w:r>
      <w:r>
        <w:t xml:space="preserve"> </w:t>
      </w:r>
      <w:r w:rsidRPr="00D761A9">
        <w:t xml:space="preserve">source at the transmitter. </w:t>
      </w:r>
      <w:r>
        <w:t>H</w:t>
      </w:r>
      <w:r w:rsidRPr="00D761A9">
        <w:t>igh stability clocks</w:t>
      </w:r>
      <w:r>
        <w:t xml:space="preserve"> </w:t>
      </w:r>
      <w:r w:rsidRPr="00D761A9">
        <w:t>could be an expensive option and it is more likely</w:t>
      </w:r>
      <w:r>
        <w:t xml:space="preserve"> </w:t>
      </w:r>
      <w:r w:rsidRPr="00D761A9">
        <w:t>that time would be sourced from a low frequency</w:t>
      </w:r>
      <w:r>
        <w:t xml:space="preserve"> radio time clock or eLoran – </w:t>
      </w:r>
      <w:r w:rsidRPr="002729EC">
        <w:rPr>
          <w:i/>
        </w:rPr>
        <w:t>Further details will be added !</w:t>
      </w:r>
      <w:r>
        <w:rPr>
          <w:i/>
        </w:rPr>
        <w:t xml:space="preserve"> Reference to Guideline from IALA R-Mode Workshop !</w:t>
      </w:r>
    </w:p>
    <w:p w14:paraId="1BB4295A" w14:textId="77777777" w:rsidR="00942822" w:rsidRDefault="00942822" w:rsidP="00942822">
      <w:pPr>
        <w:pStyle w:val="PlainText"/>
      </w:pPr>
      <w:r>
        <w:t>The provision of R-Mode services requires an accurate timing source at the transmitter. This source is synchronized regularly with the R-Mode reference time which is used by all R-Mode transmitters in the area. Furthermore, a hold-over capability ensures ns accurate timing when synchronization is not possible. Depending on the classification of R-Mode as a backup or contingency the following systems or technologies can be used for synchronization of transmitters: GNSS, eLoran, R-Mode self-synchronization, fibre optics to national realization UTC or other.</w:t>
      </w:r>
    </w:p>
    <w:p w14:paraId="69A321FB" w14:textId="77777777" w:rsidR="00942822" w:rsidRDefault="00942822" w:rsidP="00942822">
      <w:pPr>
        <w:pStyle w:val="PlainText"/>
      </w:pPr>
      <w:r>
        <w:t>Current challenges of the R-Mode implementation on marine radiobeacons are the sky-wave interference and the ambiguity resolution for the range estimation. Simulations with R-Mode signals, which make use of the entire radio beacon band, show that widening the signals would help to mitigate the sky-wave and solve the ambiguity issue.</w:t>
      </w:r>
    </w:p>
    <w:p w14:paraId="325B948B" w14:textId="77777777" w:rsidR="00942822" w:rsidRDefault="00942822" w:rsidP="00942822">
      <w:pPr>
        <w:pStyle w:val="PlainText"/>
      </w:pPr>
      <w:r>
        <w:t>The R-Mode system development is driven by members of the IALA. Figure . shows the IALA R-Mode roadmap.</w:t>
      </w:r>
    </w:p>
    <w:p w14:paraId="5F4398E1" w14:textId="17320853" w:rsidR="00D64089" w:rsidRPr="00120A0F" w:rsidRDefault="00D64089" w:rsidP="000777FD">
      <w:pPr>
        <w:pStyle w:val="BodyText"/>
        <w:rPr>
          <w:lang w:val="sv-SE"/>
        </w:rPr>
      </w:pPr>
      <w:r w:rsidRPr="00120A0F">
        <w:rPr>
          <w:lang w:val="sv-SE"/>
        </w:rPr>
        <w:t>IALA – R-Mode roadmap – Reference IALA ENG10</w:t>
      </w:r>
    </w:p>
    <w:p w14:paraId="3F4CCB87" w14:textId="77777777" w:rsidR="00D64089" w:rsidRDefault="00D64089" w:rsidP="00D64089">
      <w:pPr>
        <w:pStyle w:val="BodyText"/>
        <w:ind w:left="720"/>
      </w:pPr>
      <w:commentRangeStart w:id="211"/>
      <w:commentRangeStart w:id="212"/>
      <w:r>
        <w:rPr>
          <w:noProof/>
          <w:lang w:val="sv-SE" w:eastAsia="sv-SE"/>
        </w:rPr>
        <w:drawing>
          <wp:inline distT="0" distB="0" distL="0" distR="0" wp14:anchorId="638F3096" wp14:editId="0747D771">
            <wp:extent cx="4819282" cy="2855396"/>
            <wp:effectExtent l="0" t="0" r="635" b="0"/>
            <wp:docPr id="6"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28"/>
                    <a:stretch>
                      <a:fillRect/>
                    </a:stretch>
                  </pic:blipFill>
                  <pic:spPr>
                    <a:xfrm>
                      <a:off x="0" y="0"/>
                      <a:ext cx="4822484" cy="2857293"/>
                    </a:xfrm>
                    <a:prstGeom prst="rect">
                      <a:avLst/>
                    </a:prstGeom>
                  </pic:spPr>
                </pic:pic>
              </a:graphicData>
            </a:graphic>
          </wp:inline>
        </w:drawing>
      </w:r>
      <w:commentRangeEnd w:id="211"/>
      <w:r w:rsidR="00332835">
        <w:rPr>
          <w:rStyle w:val="CommentReference"/>
        </w:rPr>
        <w:commentReference w:id="211"/>
      </w:r>
      <w:commentRangeEnd w:id="212"/>
      <w:r w:rsidR="00EB1534">
        <w:rPr>
          <w:rStyle w:val="CommentReference"/>
        </w:rPr>
        <w:commentReference w:id="212"/>
      </w:r>
    </w:p>
    <w:p w14:paraId="0028C114" w14:textId="77777777" w:rsidR="00D64089" w:rsidRDefault="00D64089" w:rsidP="00D64089">
      <w:pPr>
        <w:pStyle w:val="BodyText"/>
        <w:ind w:left="720"/>
      </w:pPr>
    </w:p>
    <w:p w14:paraId="3683D73C" w14:textId="77777777" w:rsidR="00D64089" w:rsidRDefault="00D64089" w:rsidP="00D64089">
      <w:pPr>
        <w:pStyle w:val="BodyText"/>
        <w:numPr>
          <w:ilvl w:val="0"/>
          <w:numId w:val="36"/>
        </w:numPr>
      </w:pPr>
      <w:r>
        <w:t>GNSS evolution – changes in the GNSS constellations and services</w:t>
      </w:r>
    </w:p>
    <w:p w14:paraId="7AE4F0C3" w14:textId="77777777" w:rsidR="00D64089" w:rsidRDefault="00D64089" w:rsidP="00D64089">
      <w:pPr>
        <w:pStyle w:val="BodyText"/>
        <w:numPr>
          <w:ilvl w:val="1"/>
          <w:numId w:val="36"/>
        </w:numPr>
      </w:pPr>
      <w:r>
        <w:t>Objectives of the evolution:</w:t>
      </w:r>
    </w:p>
    <w:p w14:paraId="3BF55A82" w14:textId="77777777" w:rsidR="00D64089" w:rsidRDefault="00D64089" w:rsidP="00D64089">
      <w:pPr>
        <w:pStyle w:val="BodyText"/>
        <w:numPr>
          <w:ilvl w:val="2"/>
          <w:numId w:val="36"/>
        </w:numPr>
      </w:pPr>
      <w:r>
        <w:t>Improve performances and coverage</w:t>
      </w:r>
    </w:p>
    <w:p w14:paraId="4E9DF5D5" w14:textId="77777777" w:rsidR="00D64089" w:rsidRDefault="00D64089" w:rsidP="00D64089">
      <w:pPr>
        <w:pStyle w:val="BodyText"/>
        <w:numPr>
          <w:ilvl w:val="2"/>
          <w:numId w:val="36"/>
        </w:numPr>
      </w:pPr>
      <w:r>
        <w:t>Provide additional added-value services</w:t>
      </w:r>
    </w:p>
    <w:p w14:paraId="1CECC698" w14:textId="77777777" w:rsidR="00D64089" w:rsidRDefault="00D64089" w:rsidP="00D64089">
      <w:pPr>
        <w:pStyle w:val="BodyText"/>
        <w:numPr>
          <w:ilvl w:val="2"/>
          <w:numId w:val="36"/>
        </w:numPr>
      </w:pPr>
      <w:r>
        <w:t>Improve resilience to GNSS vulnerabilities.</w:t>
      </w:r>
    </w:p>
    <w:p w14:paraId="428B835E" w14:textId="77777777" w:rsidR="00D64089" w:rsidRDefault="00D64089" w:rsidP="00D64089">
      <w:pPr>
        <w:pStyle w:val="BodyText"/>
        <w:numPr>
          <w:ilvl w:val="1"/>
          <w:numId w:val="36"/>
        </w:numPr>
      </w:pPr>
      <w:r>
        <w:t>GNSS evolutions at different levels:</w:t>
      </w:r>
    </w:p>
    <w:p w14:paraId="7D3B984B" w14:textId="77777777" w:rsidR="00D64089" w:rsidRDefault="00D64089" w:rsidP="00D64089">
      <w:pPr>
        <w:pStyle w:val="BodyText"/>
        <w:numPr>
          <w:ilvl w:val="2"/>
          <w:numId w:val="36"/>
        </w:numPr>
      </w:pPr>
      <w:r>
        <w:t xml:space="preserve">GNSS core constellations </w:t>
      </w:r>
      <w:r w:rsidRPr="00F046B0">
        <w:rPr>
          <w:i/>
        </w:rPr>
        <w:t xml:space="preserve">reference </w:t>
      </w:r>
      <w:r>
        <w:rPr>
          <w:i/>
        </w:rPr>
        <w:t>EMRF/ERNP</w:t>
      </w:r>
    </w:p>
    <w:p w14:paraId="724E6BB4" w14:textId="77777777" w:rsidR="00D64089" w:rsidRDefault="00D64089" w:rsidP="00D64089">
      <w:pPr>
        <w:pStyle w:val="BodyText"/>
        <w:numPr>
          <w:ilvl w:val="3"/>
          <w:numId w:val="36"/>
        </w:numPr>
      </w:pPr>
      <w:r>
        <w:t>GPS L1 and future L2 and L5 signals</w:t>
      </w:r>
    </w:p>
    <w:p w14:paraId="4586DF56" w14:textId="77777777" w:rsidR="00D64089" w:rsidRDefault="00D64089" w:rsidP="00D64089">
      <w:pPr>
        <w:pStyle w:val="BodyText"/>
        <w:numPr>
          <w:ilvl w:val="3"/>
          <w:numId w:val="36"/>
        </w:numPr>
      </w:pPr>
      <w:r>
        <w:t>Galileo E1 and E5ab</w:t>
      </w:r>
    </w:p>
    <w:p w14:paraId="6232C553" w14:textId="77777777" w:rsidR="00D64089" w:rsidRDefault="00D64089" w:rsidP="00D64089">
      <w:pPr>
        <w:pStyle w:val="BodyText"/>
        <w:numPr>
          <w:ilvl w:val="3"/>
          <w:numId w:val="36"/>
        </w:numPr>
      </w:pPr>
      <w:r>
        <w:t>GLONASS G1 and future G2</w:t>
      </w:r>
    </w:p>
    <w:p w14:paraId="50C8EE3F" w14:textId="77777777" w:rsidR="00D64089" w:rsidRDefault="00D64089" w:rsidP="00D64089">
      <w:pPr>
        <w:pStyle w:val="BodyText"/>
        <w:numPr>
          <w:ilvl w:val="3"/>
          <w:numId w:val="36"/>
        </w:numPr>
      </w:pPr>
      <w:r>
        <w:t>Beidou B1</w:t>
      </w:r>
    </w:p>
    <w:p w14:paraId="4768D2B5" w14:textId="77777777" w:rsidR="00D64089" w:rsidRDefault="00D64089" w:rsidP="00D64089">
      <w:pPr>
        <w:pStyle w:val="BodyText"/>
        <w:numPr>
          <w:ilvl w:val="2"/>
          <w:numId w:val="36"/>
        </w:numPr>
      </w:pPr>
      <w:r>
        <w:t>GNSS services</w:t>
      </w:r>
    </w:p>
    <w:p w14:paraId="1B685235" w14:textId="77777777" w:rsidR="00D64089" w:rsidRDefault="00D64089" w:rsidP="00D64089">
      <w:pPr>
        <w:pStyle w:val="BodyText"/>
        <w:numPr>
          <w:ilvl w:val="3"/>
          <w:numId w:val="36"/>
        </w:numPr>
      </w:pPr>
      <w:r>
        <w:t>OS Positioning</w:t>
      </w:r>
    </w:p>
    <w:p w14:paraId="0C2676AD" w14:textId="77777777" w:rsidR="00D64089" w:rsidRDefault="00D64089" w:rsidP="00D64089">
      <w:pPr>
        <w:pStyle w:val="BodyText"/>
        <w:numPr>
          <w:ilvl w:val="3"/>
          <w:numId w:val="36"/>
        </w:numPr>
      </w:pPr>
      <w:r>
        <w:t>Medium-accuracy</w:t>
      </w:r>
    </w:p>
    <w:p w14:paraId="3AA37FE6" w14:textId="77777777" w:rsidR="00D64089" w:rsidRDefault="00D64089" w:rsidP="00D64089">
      <w:pPr>
        <w:pStyle w:val="BodyText"/>
        <w:numPr>
          <w:ilvl w:val="3"/>
          <w:numId w:val="36"/>
        </w:numPr>
      </w:pPr>
      <w:r>
        <w:t>High Accuracy</w:t>
      </w:r>
    </w:p>
    <w:p w14:paraId="2D6E651C" w14:textId="77777777" w:rsidR="00D64089" w:rsidRDefault="00D64089" w:rsidP="00D64089">
      <w:pPr>
        <w:pStyle w:val="BodyText"/>
        <w:numPr>
          <w:ilvl w:val="3"/>
          <w:numId w:val="36"/>
        </w:numPr>
      </w:pPr>
      <w:r>
        <w:t>Search and Rescue</w:t>
      </w:r>
    </w:p>
    <w:p w14:paraId="7F29B2BE" w14:textId="77777777" w:rsidR="00D64089" w:rsidRDefault="00D64089" w:rsidP="00D64089">
      <w:pPr>
        <w:pStyle w:val="BodyText"/>
        <w:numPr>
          <w:ilvl w:val="3"/>
          <w:numId w:val="36"/>
        </w:numPr>
      </w:pPr>
      <w:r>
        <w:t>Other Services: Authentication, Timing, SAR Return Link</w:t>
      </w:r>
    </w:p>
    <w:p w14:paraId="7DBB1F7A" w14:textId="77777777" w:rsidR="00D64089" w:rsidRDefault="00D64089" w:rsidP="00D64089">
      <w:pPr>
        <w:pStyle w:val="BodyText"/>
        <w:numPr>
          <w:ilvl w:val="2"/>
          <w:numId w:val="36"/>
        </w:numPr>
      </w:pPr>
      <w:r>
        <w:t>Regional Satellite Navigation Systems</w:t>
      </w:r>
    </w:p>
    <w:p w14:paraId="0EB38049" w14:textId="77777777" w:rsidR="00D64089" w:rsidRDefault="00D64089" w:rsidP="00D64089">
      <w:pPr>
        <w:pStyle w:val="BodyText"/>
        <w:numPr>
          <w:ilvl w:val="3"/>
          <w:numId w:val="36"/>
        </w:numPr>
      </w:pPr>
      <w:r>
        <w:t>QZSS</w:t>
      </w:r>
    </w:p>
    <w:p w14:paraId="174D38D4" w14:textId="77777777" w:rsidR="00D64089" w:rsidRDefault="00D64089" w:rsidP="00D64089">
      <w:pPr>
        <w:pStyle w:val="BodyText"/>
        <w:numPr>
          <w:ilvl w:val="3"/>
          <w:numId w:val="36"/>
        </w:numPr>
      </w:pPr>
      <w:r>
        <w:t xml:space="preserve">IRNSS </w:t>
      </w:r>
    </w:p>
    <w:p w14:paraId="0889DB5C" w14:textId="77777777" w:rsidR="00D64089" w:rsidRDefault="00D64089" w:rsidP="00D64089">
      <w:pPr>
        <w:pStyle w:val="BodyText"/>
        <w:numPr>
          <w:ilvl w:val="2"/>
          <w:numId w:val="36"/>
        </w:numPr>
      </w:pPr>
      <w:r>
        <w:t>Space-Based augmentations:</w:t>
      </w:r>
    </w:p>
    <w:p w14:paraId="2BB110B2" w14:textId="77777777" w:rsidR="00D64089" w:rsidRDefault="00D64089" w:rsidP="00D64089">
      <w:pPr>
        <w:pStyle w:val="BodyText"/>
        <w:numPr>
          <w:ilvl w:val="3"/>
          <w:numId w:val="36"/>
        </w:numPr>
      </w:pPr>
      <w:r>
        <w:t>QZSS</w:t>
      </w:r>
    </w:p>
    <w:p w14:paraId="42DA3FF3" w14:textId="77777777" w:rsidR="00D64089" w:rsidRDefault="00D64089" w:rsidP="00D64089">
      <w:pPr>
        <w:pStyle w:val="BodyText"/>
        <w:numPr>
          <w:ilvl w:val="3"/>
          <w:numId w:val="36"/>
        </w:numPr>
      </w:pPr>
      <w:r>
        <w:t>SBAS single frequency and SBAS DFMC</w:t>
      </w:r>
    </w:p>
    <w:p w14:paraId="49D42B76" w14:textId="77777777" w:rsidR="00D64089" w:rsidRDefault="00D64089" w:rsidP="00D64089">
      <w:pPr>
        <w:pStyle w:val="BodyText"/>
        <w:numPr>
          <w:ilvl w:val="3"/>
          <w:numId w:val="36"/>
        </w:numPr>
      </w:pPr>
      <w:r>
        <w:t>Beidou</w:t>
      </w:r>
    </w:p>
    <w:p w14:paraId="6B943411" w14:textId="77777777" w:rsidR="00D64089" w:rsidRDefault="00D64089" w:rsidP="00D64089">
      <w:pPr>
        <w:pStyle w:val="BodyText"/>
        <w:numPr>
          <w:ilvl w:val="2"/>
          <w:numId w:val="36"/>
        </w:numPr>
      </w:pPr>
      <w:r>
        <w:t>GNSS user evolutions</w:t>
      </w:r>
    </w:p>
    <w:p w14:paraId="2F9E6717" w14:textId="77777777" w:rsidR="00D64089" w:rsidRDefault="00D64089" w:rsidP="00D64089">
      <w:pPr>
        <w:pStyle w:val="BodyText"/>
        <w:numPr>
          <w:ilvl w:val="3"/>
          <w:numId w:val="36"/>
        </w:numPr>
      </w:pPr>
      <w:r>
        <w:t>Hybridization</w:t>
      </w:r>
    </w:p>
    <w:p w14:paraId="6AE59B05" w14:textId="77777777" w:rsidR="00D64089" w:rsidRDefault="00D64089" w:rsidP="00D64089">
      <w:pPr>
        <w:pStyle w:val="BodyText"/>
        <w:numPr>
          <w:ilvl w:val="3"/>
          <w:numId w:val="36"/>
        </w:numPr>
      </w:pPr>
      <w:r>
        <w:t>Integrity monitoring and assurance</w:t>
      </w:r>
    </w:p>
    <w:p w14:paraId="0578FB77" w14:textId="77777777" w:rsidR="00D64089" w:rsidRDefault="00D64089" w:rsidP="00D64089">
      <w:pPr>
        <w:pStyle w:val="BodyText"/>
        <w:numPr>
          <w:ilvl w:val="3"/>
          <w:numId w:val="36"/>
        </w:numPr>
      </w:pPr>
      <w:r>
        <w:t>High accuracy - PPP</w:t>
      </w:r>
    </w:p>
    <w:p w14:paraId="0D53C665" w14:textId="77777777" w:rsidR="00D64089" w:rsidRDefault="00D64089" w:rsidP="00D64089">
      <w:pPr>
        <w:pStyle w:val="BodyText"/>
        <w:ind w:left="708"/>
      </w:pPr>
      <w:r>
        <w:t>Most part of the GNSS system are currently under evolution (different stages from the Regions). Roadmap for the evolutions:</w:t>
      </w:r>
    </w:p>
    <w:p w14:paraId="61EED313" w14:textId="77777777" w:rsidR="00D64089" w:rsidRDefault="00D64089" w:rsidP="00D64089">
      <w:pPr>
        <w:pStyle w:val="BodyText"/>
        <w:numPr>
          <w:ilvl w:val="1"/>
          <w:numId w:val="36"/>
        </w:numPr>
      </w:pPr>
      <w:r>
        <w:t>Galileo</w:t>
      </w:r>
    </w:p>
    <w:p w14:paraId="22247D8F" w14:textId="77777777" w:rsidR="00D64089" w:rsidRDefault="00D64089" w:rsidP="00D64089">
      <w:pPr>
        <w:pStyle w:val="BodyText"/>
        <w:numPr>
          <w:ilvl w:val="1"/>
          <w:numId w:val="36"/>
        </w:numPr>
      </w:pPr>
      <w:r>
        <w:t>GLONASS</w:t>
      </w:r>
    </w:p>
    <w:p w14:paraId="6CF1A1E0" w14:textId="77777777" w:rsidR="00D64089" w:rsidRDefault="00D64089" w:rsidP="00D64089">
      <w:pPr>
        <w:pStyle w:val="BodyText"/>
        <w:numPr>
          <w:ilvl w:val="1"/>
          <w:numId w:val="36"/>
        </w:numPr>
      </w:pPr>
      <w:r>
        <w:t>Beidou</w:t>
      </w:r>
    </w:p>
    <w:p w14:paraId="0CDC00CB" w14:textId="77777777" w:rsidR="00D64089" w:rsidRDefault="00D64089" w:rsidP="00D64089">
      <w:pPr>
        <w:pStyle w:val="BodyText"/>
        <w:ind w:left="720"/>
      </w:pPr>
    </w:p>
    <w:p w14:paraId="6F172D4E" w14:textId="77777777" w:rsidR="00D64089" w:rsidRDefault="00D64089" w:rsidP="00D64089">
      <w:pPr>
        <w:pStyle w:val="BodyText"/>
        <w:numPr>
          <w:ilvl w:val="0"/>
          <w:numId w:val="36"/>
        </w:numPr>
      </w:pPr>
      <w:r>
        <w:t>Augmentation</w:t>
      </w:r>
    </w:p>
    <w:p w14:paraId="67320710" w14:textId="20B492E0" w:rsidR="00D64089" w:rsidRDefault="00D64089" w:rsidP="001743CA">
      <w:pPr>
        <w:pStyle w:val="BodyText"/>
        <w:numPr>
          <w:ilvl w:val="0"/>
          <w:numId w:val="36"/>
        </w:numPr>
      </w:pPr>
      <w:r>
        <w:t>System level security issues</w:t>
      </w:r>
      <w:r w:rsidR="001743CA" w:rsidRPr="001743CA">
        <w:t xml:space="preserve"> </w:t>
      </w:r>
      <w:r w:rsidR="001743CA">
        <w:t xml:space="preserve">/ Cyber security </w:t>
      </w:r>
    </w:p>
    <w:p w14:paraId="0545E93A" w14:textId="77777777" w:rsidR="00D64089" w:rsidRDefault="00D64089" w:rsidP="00D64089">
      <w:pPr>
        <w:pStyle w:val="BodyText"/>
        <w:numPr>
          <w:ilvl w:val="1"/>
          <w:numId w:val="36"/>
        </w:numPr>
      </w:pPr>
      <w:r>
        <w:t xml:space="preserve">Identification &amp; authentification schemes for broadcasted information </w:t>
      </w:r>
      <w:r>
        <w:sym w:font="Wingdings" w:char="F0E0"/>
      </w:r>
      <w:r>
        <w:t xml:space="preserve"> future RTCM messages should reflect</w:t>
      </w:r>
    </w:p>
    <w:p w14:paraId="66110593" w14:textId="77777777" w:rsidR="00D64089" w:rsidRDefault="00D64089" w:rsidP="00D64089">
      <w:pPr>
        <w:pStyle w:val="BodyText"/>
        <w:numPr>
          <w:ilvl w:val="1"/>
          <w:numId w:val="36"/>
        </w:numPr>
      </w:pPr>
      <w:r>
        <w:t>Network based systems should be hardened against cyber attacks</w:t>
      </w:r>
    </w:p>
    <w:p w14:paraId="360FB863" w14:textId="77777777" w:rsidR="00D64089" w:rsidRDefault="00D64089" w:rsidP="00D64089">
      <w:pPr>
        <w:pStyle w:val="BodyText"/>
        <w:numPr>
          <w:ilvl w:val="1"/>
          <w:numId w:val="36"/>
        </w:numPr>
      </w:pPr>
      <w:r>
        <w:t xml:space="preserve">Tamper safe equipment </w:t>
      </w:r>
      <w:r>
        <w:sym w:font="Wingdings" w:char="F0E0"/>
      </w:r>
      <w:r>
        <w:t xml:space="preserve"> IEC 63154 standard in development (connectivity, internet, USB..)</w:t>
      </w:r>
    </w:p>
    <w:p w14:paraId="742F721E" w14:textId="5AF23309" w:rsidR="00241A9C" w:rsidRDefault="00241A9C">
      <w:pPr>
        <w:pStyle w:val="Heading2"/>
        <w:rPr>
          <w:ins w:id="213" w:author="Bäckstedt, Jesper" w:date="2020-10-07T20:21:00Z"/>
        </w:rPr>
        <w:pPrChange w:id="214" w:author="Bäckstedt, Jesper" w:date="2020-10-07T20:20:00Z">
          <w:pPr>
            <w:pStyle w:val="BodyText"/>
            <w:numPr>
              <w:numId w:val="36"/>
            </w:numPr>
            <w:ind w:left="720" w:hanging="360"/>
          </w:pPr>
        </w:pPrChange>
      </w:pPr>
      <w:ins w:id="215" w:author="Bäckstedt, Jesper" w:date="2020-10-07T20:21:00Z">
        <w:r>
          <w:t xml:space="preserve">Other use for the MF maritime band </w:t>
        </w:r>
      </w:ins>
    </w:p>
    <w:p w14:paraId="189CB637" w14:textId="4A883BB4" w:rsidR="00241A9C" w:rsidRDefault="00241A9C">
      <w:pPr>
        <w:pStyle w:val="Heading2separationline"/>
        <w:rPr>
          <w:ins w:id="216" w:author="Bäckstedt, Jesper" w:date="2020-10-07T20:21:00Z"/>
        </w:rPr>
        <w:pPrChange w:id="217" w:author="Bäckstedt, Jesper" w:date="2020-10-07T20:21:00Z">
          <w:pPr>
            <w:pStyle w:val="BodyText"/>
            <w:numPr>
              <w:numId w:val="36"/>
            </w:numPr>
            <w:ind w:left="720" w:hanging="360"/>
          </w:pPr>
        </w:pPrChange>
      </w:pPr>
    </w:p>
    <w:p w14:paraId="23FA4B64" w14:textId="063BEE5B" w:rsidR="00241A9C" w:rsidRPr="00241A9C" w:rsidRDefault="00241A9C">
      <w:pPr>
        <w:pStyle w:val="BodyText"/>
        <w:rPr>
          <w:ins w:id="218" w:author="Bäckstedt, Jesper" w:date="2020-10-07T20:20:00Z"/>
        </w:rPr>
        <w:pPrChange w:id="219" w:author="Bäckstedt, Jesper" w:date="2020-10-07T20:21:00Z">
          <w:pPr>
            <w:pStyle w:val="BodyText"/>
            <w:numPr>
              <w:numId w:val="36"/>
            </w:numPr>
            <w:ind w:left="720" w:hanging="360"/>
          </w:pPr>
        </w:pPrChange>
      </w:pPr>
      <w:ins w:id="220" w:author="Bäckstedt, Jesper" w:date="2020-10-07T20:21:00Z">
        <w:r>
          <w:t xml:space="preserve">The </w:t>
        </w:r>
      </w:ins>
      <w:ins w:id="221" w:author="Bäckstedt, Jesper" w:date="2020-10-07T20:22:00Z">
        <w:r w:rsidR="00F82451">
          <w:t xml:space="preserve">IALA DGNSS frequency allocation is recognised as a significant asset in global harmonisation. </w:t>
        </w:r>
      </w:ins>
      <w:ins w:id="222" w:author="Bäckstedt, Jesper" w:date="2020-10-07T20:23:00Z">
        <w:r w:rsidR="00F82451">
          <w:t xml:space="preserve">R-Mode is one potential use of the band but there might be other services to be explored. </w:t>
        </w:r>
      </w:ins>
      <w:ins w:id="223" w:author="Bäckstedt, Jesper" w:date="2020-10-07T20:24:00Z">
        <w:r w:rsidR="00F82451">
          <w:t>The frequency band could be used as a general data communication channel</w:t>
        </w:r>
      </w:ins>
      <w:ins w:id="224" w:author="Bäckstedt, Jesper" w:date="2020-10-07T22:16:00Z">
        <w:r w:rsidR="00E87123">
          <w:t xml:space="preserve"> to support future e-Navigation services</w:t>
        </w:r>
      </w:ins>
      <w:ins w:id="225" w:author="Bäckstedt, Jesper" w:date="2020-10-07T20:24:00Z">
        <w:r w:rsidR="00F82451">
          <w:t xml:space="preserve">. Possible data rates could be XX kBit/s depending on the </w:t>
        </w:r>
      </w:ins>
      <w:ins w:id="226" w:author="Bäckstedt, Jesper" w:date="2020-10-07T20:25:00Z">
        <w:r w:rsidR="00F82451">
          <w:t xml:space="preserve">selected </w:t>
        </w:r>
      </w:ins>
      <w:ins w:id="227" w:author="Bäckstedt, Jesper" w:date="2020-10-07T20:24:00Z">
        <w:r w:rsidR="00F82451">
          <w:t xml:space="preserve">modulation. </w:t>
        </w:r>
      </w:ins>
      <w:ins w:id="228" w:author="Bäckstedt, Jesper" w:date="2020-10-07T20:25:00Z">
        <w:r w:rsidR="00F82451">
          <w:t xml:space="preserve">The data rate can never be high, but the stations has potential to reach further than e.g. </w:t>
        </w:r>
      </w:ins>
      <w:ins w:id="229" w:author="Bäckstedt, Jesper" w:date="2020-10-07T20:26:00Z">
        <w:r w:rsidR="00F82451">
          <w:t xml:space="preserve">VDES. </w:t>
        </w:r>
      </w:ins>
    </w:p>
    <w:p w14:paraId="14217B98" w14:textId="5AAB2ECE" w:rsidR="00D64089" w:rsidRDefault="00D64089" w:rsidP="00D64089">
      <w:pPr>
        <w:pStyle w:val="BodyText"/>
        <w:numPr>
          <w:ilvl w:val="0"/>
          <w:numId w:val="36"/>
        </w:numPr>
      </w:pPr>
      <w:r>
        <w:t>Communications – sending MSI for real-time integrity failures.  How should this be conveyed to the user?</w:t>
      </w:r>
    </w:p>
    <w:p w14:paraId="3E70E26A" w14:textId="77777777" w:rsidR="00B3098D" w:rsidRDefault="00B3098D" w:rsidP="00D64089">
      <w:pPr>
        <w:pStyle w:val="BodyText"/>
      </w:pPr>
    </w:p>
    <w:p w14:paraId="1FC38F44" w14:textId="77777777" w:rsidR="007E5FB6" w:rsidRDefault="007E5FB6" w:rsidP="007E5FB6">
      <w:pPr>
        <w:pStyle w:val="Heading1"/>
      </w:pPr>
      <w:bookmarkStart w:id="230" w:name="_Toc52866266"/>
      <w:r>
        <w:t>Key points to consider</w:t>
      </w:r>
      <w:bookmarkEnd w:id="230"/>
    </w:p>
    <w:p w14:paraId="44743D9F" w14:textId="77777777" w:rsidR="00E55F06" w:rsidRDefault="00E55F06" w:rsidP="00E55F06">
      <w:pPr>
        <w:pStyle w:val="Heading1separatationline"/>
      </w:pPr>
    </w:p>
    <w:p w14:paraId="7F1FCD54" w14:textId="6D65369E" w:rsidR="001631B5" w:rsidRDefault="001631B5" w:rsidP="001631B5">
      <w:pPr>
        <w:pStyle w:val="BodyText"/>
        <w:numPr>
          <w:ilvl w:val="0"/>
          <w:numId w:val="36"/>
        </w:numPr>
      </w:pPr>
      <w:r>
        <w:t>Standards – where are we?</w:t>
      </w:r>
      <w:r w:rsidR="00211CFB">
        <w:t xml:space="preserve"> The timeframe for modification </w:t>
      </w:r>
      <w:r w:rsidR="00C14912">
        <w:t xml:space="preserve">/ creation </w:t>
      </w:r>
      <w:r w:rsidR="00211CFB">
        <w:t xml:space="preserve">of </w:t>
      </w:r>
      <w:r w:rsidR="001D203B">
        <w:t xml:space="preserve">technical </w:t>
      </w:r>
      <w:r w:rsidR="00211CFB">
        <w:t>standards</w:t>
      </w:r>
    </w:p>
    <w:p w14:paraId="0214FC3E" w14:textId="07F4AA65" w:rsidR="001631B5" w:rsidRDefault="001631B5" w:rsidP="001631B5">
      <w:pPr>
        <w:pStyle w:val="BodyText"/>
        <w:numPr>
          <w:ilvl w:val="0"/>
          <w:numId w:val="36"/>
        </w:numPr>
      </w:pPr>
      <w:r>
        <w:t>L1/G1/E1</w:t>
      </w:r>
      <w:ins w:id="231" w:author="Bäckstedt, Jesper" w:date="2020-10-06T16:26:00Z">
        <w:r w:rsidR="00043188">
          <w:t xml:space="preserve"> B1</w:t>
        </w:r>
      </w:ins>
      <w:r>
        <w:t xml:space="preserve"> corrections as minimum requirement</w:t>
      </w:r>
    </w:p>
    <w:p w14:paraId="7A1D7936" w14:textId="7DB33725" w:rsidR="001631B5" w:rsidRDefault="001631B5" w:rsidP="001631B5">
      <w:pPr>
        <w:pStyle w:val="BodyText"/>
        <w:numPr>
          <w:ilvl w:val="1"/>
          <w:numId w:val="36"/>
        </w:numPr>
      </w:pPr>
      <w:r>
        <w:t>Available as standard output of IALA Beacon</w:t>
      </w:r>
      <w:r w:rsidR="00397A6F">
        <w:t>system</w:t>
      </w:r>
      <w:r>
        <w:t>– Only source of Integrity for SPS-Mode receivers</w:t>
      </w:r>
    </w:p>
    <w:p w14:paraId="57C010A4" w14:textId="77777777" w:rsidR="001631B5" w:rsidRDefault="001631B5" w:rsidP="001631B5">
      <w:pPr>
        <w:pStyle w:val="BodyText"/>
        <w:numPr>
          <w:ilvl w:val="1"/>
          <w:numId w:val="36"/>
        </w:numPr>
      </w:pPr>
      <w:r>
        <w:t>Availability of SBAS for maritime users, partially including integrity, but same weaknesses as L1 signal itself !</w:t>
      </w:r>
    </w:p>
    <w:p w14:paraId="7E4B5671" w14:textId="77777777" w:rsidR="001631B5" w:rsidRDefault="001631B5" w:rsidP="001631B5">
      <w:pPr>
        <w:pStyle w:val="BodyText"/>
        <w:numPr>
          <w:ilvl w:val="1"/>
          <w:numId w:val="36"/>
        </w:numPr>
      </w:pPr>
      <w:r>
        <w:t>End of life of the equipment is reached today – Upgrade options and technologies ?</w:t>
      </w:r>
    </w:p>
    <w:p w14:paraId="2B40185A" w14:textId="77777777" w:rsidR="001631B5" w:rsidRDefault="001631B5" w:rsidP="001631B5">
      <w:pPr>
        <w:pStyle w:val="BodyText"/>
        <w:numPr>
          <w:ilvl w:val="2"/>
          <w:numId w:val="36"/>
        </w:numPr>
      </w:pPr>
      <w:r>
        <w:t>Corrections for L2 &amp; L5/E5</w:t>
      </w:r>
    </w:p>
    <w:p w14:paraId="54F2EC5E" w14:textId="77777777" w:rsidR="001631B5" w:rsidRDefault="001631B5" w:rsidP="001631B5">
      <w:pPr>
        <w:pStyle w:val="BodyText"/>
        <w:numPr>
          <w:ilvl w:val="2"/>
          <w:numId w:val="36"/>
        </w:numPr>
      </w:pPr>
      <w:r>
        <w:t>R-Mode compatibility</w:t>
      </w:r>
    </w:p>
    <w:p w14:paraId="0662AA6B" w14:textId="71ECBBC2" w:rsidR="001631B5" w:rsidRDefault="001631B5" w:rsidP="001631B5">
      <w:pPr>
        <w:pStyle w:val="BodyText"/>
        <w:numPr>
          <w:ilvl w:val="2"/>
          <w:numId w:val="36"/>
        </w:numPr>
      </w:pPr>
      <w:r>
        <w:t>Guideline for DGNSS shore-based equipment upgrades is missing, reference from IALA Guideline 1060 section 2</w:t>
      </w:r>
      <w:r w:rsidR="00CD4C30">
        <w:t xml:space="preserve"> (Need to update)</w:t>
      </w:r>
      <w:r>
        <w:t>. Replacement options refers to R135 which is under maintenance by this document !</w:t>
      </w:r>
    </w:p>
    <w:p w14:paraId="12307D4D" w14:textId="77777777" w:rsidR="001631B5" w:rsidRDefault="001631B5" w:rsidP="001631B5">
      <w:pPr>
        <w:pStyle w:val="BodyText"/>
        <w:numPr>
          <w:ilvl w:val="2"/>
          <w:numId w:val="36"/>
        </w:numPr>
      </w:pPr>
      <w:r>
        <w:t>Budgets – Needed investments – Reference to GSA SC24 Project</w:t>
      </w:r>
    </w:p>
    <w:p w14:paraId="6943AFD0" w14:textId="77777777" w:rsidR="001631B5" w:rsidRDefault="001631B5" w:rsidP="001631B5">
      <w:pPr>
        <w:pStyle w:val="BodyText"/>
        <w:ind w:left="1440"/>
      </w:pPr>
    </w:p>
    <w:p w14:paraId="64BCAB48" w14:textId="16AD487D" w:rsidR="001631B5" w:rsidRPr="006A4D5A" w:rsidRDefault="001631B5" w:rsidP="001631B5">
      <w:pPr>
        <w:pStyle w:val="BodyText"/>
        <w:numPr>
          <w:ilvl w:val="0"/>
          <w:numId w:val="36"/>
        </w:numPr>
        <w:rPr>
          <w:lang w:val="en-US"/>
        </w:rPr>
      </w:pPr>
      <w:r w:rsidRPr="003F2F84">
        <w:rPr>
          <w:bCs/>
          <w:lang w:val="en-US"/>
        </w:rPr>
        <w:t>Multi–</w:t>
      </w:r>
      <w:r w:rsidR="006D1F88">
        <w:rPr>
          <w:bCs/>
          <w:lang w:val="en-US"/>
        </w:rPr>
        <w:t>Constellat</w:t>
      </w:r>
      <w:r w:rsidR="008A52E0">
        <w:rPr>
          <w:bCs/>
          <w:lang w:val="en-US"/>
        </w:rPr>
        <w:t>ion</w:t>
      </w:r>
      <w:r w:rsidR="006D1F88" w:rsidRPr="003F2F84">
        <w:rPr>
          <w:bCs/>
          <w:lang w:val="en-US"/>
        </w:rPr>
        <w:t xml:space="preserve"> </w:t>
      </w:r>
      <w:r w:rsidRPr="003F2F84">
        <w:rPr>
          <w:bCs/>
          <w:lang w:val="en-US"/>
        </w:rPr>
        <w:t>Receivers</w:t>
      </w:r>
      <w:r w:rsidRPr="006A4D5A">
        <w:rPr>
          <w:b/>
          <w:bCs/>
          <w:lang w:val="en-US"/>
        </w:rPr>
        <w:t xml:space="preserve"> </w:t>
      </w:r>
      <w:r w:rsidR="00977A85" w:rsidRPr="00120A0F">
        <w:rPr>
          <w:lang w:val="en-US"/>
        </w:rPr>
        <w:t>in use</w:t>
      </w:r>
      <w:r w:rsidR="00977A85">
        <w:rPr>
          <w:b/>
          <w:bCs/>
          <w:lang w:val="en-US"/>
        </w:rPr>
        <w:t xml:space="preserve"> </w:t>
      </w:r>
      <w:r w:rsidRPr="006A4D5A">
        <w:rPr>
          <w:lang w:val="en-US"/>
        </w:rPr>
        <w:t xml:space="preserve"> today</w:t>
      </w:r>
    </w:p>
    <w:p w14:paraId="3503D880" w14:textId="77777777" w:rsidR="001631B5" w:rsidRPr="00700FB9" w:rsidRDefault="001631B5" w:rsidP="001631B5">
      <w:pPr>
        <w:pStyle w:val="BodyText"/>
        <w:numPr>
          <w:ilvl w:val="1"/>
          <w:numId w:val="36"/>
        </w:numPr>
        <w:rPr>
          <w:lang w:val="en-US"/>
        </w:rPr>
      </w:pPr>
      <w:r w:rsidRPr="00700FB9">
        <w:rPr>
          <w:lang w:val="en-US"/>
        </w:rPr>
        <w:t>GPS &amp; GLONASS good availability</w:t>
      </w:r>
    </w:p>
    <w:p w14:paraId="6F957D31" w14:textId="58D4EABB" w:rsidR="001631B5" w:rsidRPr="003119F3" w:rsidRDefault="001631B5" w:rsidP="001631B5">
      <w:pPr>
        <w:pStyle w:val="BodyText"/>
        <w:numPr>
          <w:ilvl w:val="1"/>
          <w:numId w:val="36"/>
        </w:numPr>
      </w:pPr>
      <w:r w:rsidRPr="003119F3">
        <w:rPr>
          <w:lang w:val="en-US"/>
        </w:rPr>
        <w:t xml:space="preserve">GPS &amp; GLONASS &amp; Galileo </w:t>
      </w:r>
      <w:ins w:id="232" w:author="Bäckstedt, Jesper" w:date="2020-10-06T16:26:00Z">
        <w:r w:rsidR="00043188">
          <w:rPr>
            <w:lang w:val="en-US"/>
          </w:rPr>
          <w:t xml:space="preserve">&amp; Beidou </w:t>
        </w:r>
      </w:ins>
      <w:r w:rsidRPr="003119F3">
        <w:rPr>
          <w:lang w:val="en-US"/>
        </w:rPr>
        <w:t>one approved receive</w:t>
      </w:r>
    </w:p>
    <w:p w14:paraId="54F0A0B5" w14:textId="77777777" w:rsidR="001631B5" w:rsidRPr="003F2F84" w:rsidRDefault="001631B5" w:rsidP="001631B5">
      <w:pPr>
        <w:pStyle w:val="BodyText"/>
        <w:numPr>
          <w:ilvl w:val="0"/>
          <w:numId w:val="36"/>
        </w:numPr>
        <w:rPr>
          <w:lang w:val="de-DE"/>
        </w:rPr>
      </w:pPr>
      <w:r w:rsidRPr="003F2F84">
        <w:rPr>
          <w:bCs/>
          <w:lang w:val="de-DE"/>
        </w:rPr>
        <w:t>Multi-Frequency Receivers</w:t>
      </w:r>
    </w:p>
    <w:p w14:paraId="2E522CC7" w14:textId="77777777" w:rsidR="001631B5" w:rsidRPr="003119F3" w:rsidRDefault="001631B5" w:rsidP="001631B5">
      <w:pPr>
        <w:pStyle w:val="BodyText"/>
        <w:numPr>
          <w:ilvl w:val="1"/>
          <w:numId w:val="36"/>
        </w:numPr>
        <w:rPr>
          <w:lang w:val="en-US"/>
        </w:rPr>
      </w:pPr>
      <w:r w:rsidRPr="003119F3">
        <w:rPr>
          <w:lang w:val="en-US"/>
        </w:rPr>
        <w:t>IMO PS &amp; IEC Test Standard for Galileo E1 &amp; E5a/b</w:t>
      </w:r>
    </w:p>
    <w:p w14:paraId="218C8CC9" w14:textId="77777777" w:rsidR="001631B5" w:rsidRPr="003119F3" w:rsidRDefault="001631B5" w:rsidP="001631B5">
      <w:pPr>
        <w:pStyle w:val="BodyText"/>
        <w:numPr>
          <w:ilvl w:val="1"/>
          <w:numId w:val="36"/>
        </w:numPr>
        <w:rPr>
          <w:lang w:val="en-US"/>
        </w:rPr>
      </w:pPr>
      <w:r w:rsidRPr="003119F3">
        <w:rPr>
          <w:lang w:val="en-US"/>
        </w:rPr>
        <w:t>IMO PS for MSR (MSC.401)</w:t>
      </w:r>
      <w:r>
        <w:rPr>
          <w:lang w:val="en-US"/>
        </w:rPr>
        <w:t xml:space="preserve"> &amp; </w:t>
      </w:r>
      <w:r w:rsidRPr="003119F3">
        <w:rPr>
          <w:lang w:val="en-US"/>
        </w:rPr>
        <w:t>Msc.1 Circ.1575 PNT Guidelines</w:t>
      </w:r>
    </w:p>
    <w:p w14:paraId="2801C13B" w14:textId="77777777" w:rsidR="001631B5" w:rsidRPr="003119F3" w:rsidRDefault="001631B5" w:rsidP="001631B5">
      <w:pPr>
        <w:pStyle w:val="BodyText"/>
        <w:numPr>
          <w:ilvl w:val="2"/>
          <w:numId w:val="36"/>
        </w:numPr>
        <w:rPr>
          <w:lang w:val="en-US"/>
        </w:rPr>
      </w:pPr>
      <w:r w:rsidRPr="003119F3">
        <w:rPr>
          <w:lang w:val="en-US"/>
        </w:rPr>
        <w:t>Support Multi-System &amp; Multi-Signal resilient navigation receivers.</w:t>
      </w:r>
    </w:p>
    <w:p w14:paraId="4C8D5B37" w14:textId="77777777" w:rsidR="006A6509" w:rsidRPr="006A6509" w:rsidRDefault="001631B5" w:rsidP="001631B5">
      <w:pPr>
        <w:pStyle w:val="BodyText"/>
        <w:numPr>
          <w:ilvl w:val="0"/>
          <w:numId w:val="36"/>
        </w:numPr>
        <w:rPr>
          <w:lang w:val="en-US"/>
        </w:rPr>
      </w:pPr>
      <w:r w:rsidRPr="003F2F84">
        <w:rPr>
          <w:b/>
          <w:bCs/>
          <w:lang w:val="en-US"/>
        </w:rPr>
        <w:t>ToDo</w:t>
      </w:r>
      <w:r w:rsidRPr="003F2F84">
        <w:rPr>
          <w:bCs/>
          <w:lang w:val="en-US"/>
        </w:rPr>
        <w:t>: Development of IEC/RTCM Test Standards for Wheelmark approvals</w:t>
      </w:r>
    </w:p>
    <w:p w14:paraId="0B64AFF9" w14:textId="2CFDA615" w:rsidR="0085655B" w:rsidRDefault="006A6509" w:rsidP="00120A0F">
      <w:pPr>
        <w:pStyle w:val="BodyText"/>
        <w:numPr>
          <w:ilvl w:val="0"/>
          <w:numId w:val="36"/>
        </w:numPr>
        <w:rPr>
          <w:lang w:val="en-US"/>
        </w:rPr>
      </w:pPr>
      <w:r>
        <w:rPr>
          <w:lang w:val="en-US"/>
        </w:rPr>
        <w:t xml:space="preserve">Ana </w:t>
      </w:r>
      <w:r w:rsidR="004C6BC5">
        <w:rPr>
          <w:lang w:val="en-US"/>
        </w:rPr>
        <w:t>–</w:t>
      </w:r>
      <w:r>
        <w:rPr>
          <w:lang w:val="en-US"/>
        </w:rPr>
        <w:t xml:space="preserve"> </w:t>
      </w:r>
      <w:r w:rsidR="000C3985">
        <w:rPr>
          <w:lang w:val="en-US"/>
        </w:rPr>
        <w:t xml:space="preserve">if the DGPS service is discontinued the equipment on vessels will still remain </w:t>
      </w:r>
      <w:r w:rsidR="00035C58">
        <w:rPr>
          <w:lang w:val="en-US"/>
        </w:rPr>
        <w:t xml:space="preserve">in place </w:t>
      </w:r>
      <w:r w:rsidR="000C3985">
        <w:rPr>
          <w:lang w:val="en-US"/>
        </w:rPr>
        <w:t>and currently there is no mechanism to force vessels</w:t>
      </w:r>
      <w:r w:rsidR="00AD5E72">
        <w:rPr>
          <w:lang w:val="en-US"/>
        </w:rPr>
        <w:t>/ owners</w:t>
      </w:r>
      <w:r w:rsidR="000C3985">
        <w:rPr>
          <w:lang w:val="en-US"/>
        </w:rPr>
        <w:t xml:space="preserve"> to update </w:t>
      </w:r>
      <w:r w:rsidR="005E00A5">
        <w:rPr>
          <w:lang w:val="en-US"/>
        </w:rPr>
        <w:t xml:space="preserve">their </w:t>
      </w:r>
      <w:r w:rsidR="00DD1A57">
        <w:rPr>
          <w:lang w:val="en-US"/>
        </w:rPr>
        <w:t>equipment unless</w:t>
      </w:r>
      <w:r w:rsidR="00035C58">
        <w:rPr>
          <w:lang w:val="en-US"/>
        </w:rPr>
        <w:t xml:space="preserve"> </w:t>
      </w:r>
      <w:r w:rsidR="00AD5E72">
        <w:rPr>
          <w:lang w:val="en-US"/>
        </w:rPr>
        <w:t xml:space="preserve">there is a need </w:t>
      </w:r>
      <w:r w:rsidR="00035C58">
        <w:rPr>
          <w:lang w:val="en-US"/>
        </w:rPr>
        <w:t>through</w:t>
      </w:r>
      <w:r w:rsidR="00AD5E72">
        <w:rPr>
          <w:lang w:val="en-US"/>
        </w:rPr>
        <w:t xml:space="preserve"> mandatory</w:t>
      </w:r>
      <w:r w:rsidR="00035C58">
        <w:rPr>
          <w:lang w:val="en-US"/>
        </w:rPr>
        <w:t xml:space="preserve"> carriage requirements etc</w:t>
      </w:r>
      <w:r w:rsidR="005E00A5">
        <w:rPr>
          <w:lang w:val="en-US"/>
        </w:rPr>
        <w:t>.</w:t>
      </w:r>
    </w:p>
    <w:p w14:paraId="69E20762" w14:textId="77777777" w:rsidR="0015443F" w:rsidRDefault="0085655B" w:rsidP="00120A0F">
      <w:pPr>
        <w:pStyle w:val="BodyText"/>
        <w:numPr>
          <w:ilvl w:val="0"/>
          <w:numId w:val="36"/>
        </w:numPr>
        <w:rPr>
          <w:lang w:val="en-US"/>
        </w:rPr>
      </w:pPr>
      <w:r>
        <w:rPr>
          <w:lang w:val="en-US"/>
        </w:rPr>
        <w:t xml:space="preserve">3 different time periods </w:t>
      </w:r>
    </w:p>
    <w:p w14:paraId="665EAF7A" w14:textId="289895FD" w:rsidR="001631B5" w:rsidRDefault="0015443F" w:rsidP="00120A0F">
      <w:pPr>
        <w:pStyle w:val="BodyText"/>
        <w:numPr>
          <w:ilvl w:val="0"/>
          <w:numId w:val="36"/>
        </w:numPr>
        <w:rPr>
          <w:lang w:val="en-US"/>
        </w:rPr>
      </w:pPr>
      <w:r>
        <w:rPr>
          <w:lang w:val="en-US"/>
        </w:rPr>
        <w:t xml:space="preserve">Regional considerations should be taken into account </w:t>
      </w:r>
      <w:r w:rsidR="001631B5" w:rsidRPr="003F2F84">
        <w:rPr>
          <w:lang w:val="en-US"/>
        </w:rPr>
        <w:t xml:space="preserve"> </w:t>
      </w:r>
      <w:r>
        <w:rPr>
          <w:lang w:val="en-US"/>
        </w:rPr>
        <w:t>- Iono</w:t>
      </w:r>
    </w:p>
    <w:p w14:paraId="00BEE5CD" w14:textId="263848F2" w:rsidR="00B10F04" w:rsidRDefault="00B10F04" w:rsidP="006A6509">
      <w:pPr>
        <w:pStyle w:val="BodyText"/>
        <w:rPr>
          <w:lang w:val="en-US"/>
        </w:rPr>
      </w:pPr>
      <w:r>
        <w:rPr>
          <w:lang w:val="en-US"/>
        </w:rPr>
        <w:t>Cyber-security considerations</w:t>
      </w:r>
    </w:p>
    <w:p w14:paraId="0107CB82" w14:textId="08B503CD" w:rsidR="00977A85" w:rsidRPr="003F2F84" w:rsidDel="005C37DC" w:rsidRDefault="00667F9E" w:rsidP="00120A0F">
      <w:pPr>
        <w:pStyle w:val="BodyText"/>
        <w:rPr>
          <w:del w:id="233" w:author="Tom Southall" w:date="2020-01-30T11:42:00Z"/>
          <w:lang w:val="en-US"/>
        </w:rPr>
      </w:pPr>
      <w:r>
        <w:rPr>
          <w:lang w:val="en-US"/>
        </w:rPr>
        <w:t xml:space="preserve">Encourage Competent Authorities to </w:t>
      </w:r>
      <w:r w:rsidR="005C37DC">
        <w:rPr>
          <w:lang w:val="en-US"/>
        </w:rPr>
        <w:t>develop/</w:t>
      </w:r>
      <w:r>
        <w:rPr>
          <w:lang w:val="en-US"/>
        </w:rPr>
        <w:t>implement</w:t>
      </w:r>
      <w:r w:rsidR="005C37DC">
        <w:rPr>
          <w:lang w:val="en-US"/>
        </w:rPr>
        <w:t>/amend</w:t>
      </w:r>
      <w:r>
        <w:rPr>
          <w:lang w:val="en-US"/>
        </w:rPr>
        <w:t xml:space="preserve"> a national radionavigation plan</w:t>
      </w:r>
      <w:r w:rsidR="009C62C9">
        <w:rPr>
          <w:lang w:val="en-US"/>
        </w:rPr>
        <w:t xml:space="preserve"> taking into consideration these guidelines </w:t>
      </w:r>
    </w:p>
    <w:p w14:paraId="44CD4544" w14:textId="77777777" w:rsidR="00801E12" w:rsidRDefault="00801E12" w:rsidP="00801E12">
      <w:pPr>
        <w:pStyle w:val="Heading1"/>
        <w:numPr>
          <w:ilvl w:val="0"/>
          <w:numId w:val="0"/>
        </w:numPr>
        <w:ind w:left="432"/>
        <w:rPr>
          <w:ins w:id="234" w:author="Tom Southall" w:date="2020-01-30T11:50:00Z"/>
        </w:rPr>
      </w:pPr>
      <w:bookmarkStart w:id="235" w:name="_Toc434514869"/>
    </w:p>
    <w:p w14:paraId="693E1327" w14:textId="2C188C5B" w:rsidR="00ED79AE" w:rsidRPr="0043047B" w:rsidRDefault="00ED79AE">
      <w:pPr>
        <w:pStyle w:val="Heading1separatationline"/>
        <w:sectPr w:rsidR="00ED79AE" w:rsidRPr="0043047B" w:rsidSect="00C716E5">
          <w:headerReference w:type="even" r:id="rId29"/>
          <w:headerReference w:type="default" r:id="rId30"/>
          <w:headerReference w:type="first" r:id="rId31"/>
          <w:pgSz w:w="11906" w:h="16838" w:code="9"/>
          <w:pgMar w:top="567" w:right="794" w:bottom="567" w:left="907" w:header="850" w:footer="850" w:gutter="0"/>
          <w:cols w:space="708"/>
          <w:docGrid w:linePitch="360"/>
        </w:sectPr>
        <w:pPrChange w:id="236" w:author="Tom Southall" w:date="2020-01-30T11:50:00Z">
          <w:pPr>
            <w:pStyle w:val="Annex"/>
          </w:pPr>
        </w:pPrChange>
      </w:pPr>
    </w:p>
    <w:p w14:paraId="0D719F61" w14:textId="77777777" w:rsidR="008972C3" w:rsidRPr="00CD75A0" w:rsidRDefault="003621C3" w:rsidP="001F4EF8">
      <w:pPr>
        <w:pStyle w:val="Annex"/>
      </w:pPr>
      <w:bookmarkStart w:id="237" w:name="_Toc442417797"/>
      <w:bookmarkEnd w:id="235"/>
      <w:r>
        <w:rPr>
          <w:caps w:val="0"/>
        </w:rPr>
        <w:t xml:space="preserve">EXAMPLE OF AN ANNEX </w:t>
      </w:r>
      <w:r w:rsidR="00914330">
        <w:rPr>
          <w:caps w:val="0"/>
        </w:rPr>
        <w:t>- LANDSCAPE</w:t>
      </w:r>
      <w:bookmarkEnd w:id="237"/>
    </w:p>
    <w:p w14:paraId="5AFC0868" w14:textId="77777777" w:rsidR="008C33B5" w:rsidRDefault="000174F9" w:rsidP="00EE54CB">
      <w:pPr>
        <w:pStyle w:val="BodyText"/>
      </w:pPr>
      <w:r>
        <w:t>Body text</w:t>
      </w:r>
    </w:p>
    <w:p w14:paraId="11DB5227" w14:textId="77777777" w:rsidR="007D77AB" w:rsidRDefault="00BA5754" w:rsidP="007D77AB">
      <w:pPr>
        <w:pStyle w:val="AnnexAHead1"/>
      </w:pPr>
      <w:r>
        <w:t xml:space="preserve">example of </w:t>
      </w:r>
      <w:r w:rsidR="007D77AB">
        <w:t>ANNEX heading level 1</w:t>
      </w:r>
    </w:p>
    <w:p w14:paraId="25EB69E0" w14:textId="77777777" w:rsidR="007D77AB" w:rsidRDefault="007D77AB" w:rsidP="00AB76B7">
      <w:pPr>
        <w:pStyle w:val="Headingseparationline-landscape"/>
      </w:pPr>
    </w:p>
    <w:p w14:paraId="534989B2" w14:textId="77777777" w:rsidR="007D77AB" w:rsidRDefault="007D77AB" w:rsidP="007D77AB">
      <w:pPr>
        <w:pStyle w:val="BodyText"/>
      </w:pPr>
      <w:r>
        <w:t>Body text</w:t>
      </w:r>
    </w:p>
    <w:p w14:paraId="47344AE7" w14:textId="77777777" w:rsidR="007D77AB" w:rsidRDefault="00BA5754" w:rsidP="007D77AB">
      <w:pPr>
        <w:pStyle w:val="AnnexAHead2"/>
      </w:pPr>
      <w:r>
        <w:t xml:space="preserve">example of </w:t>
      </w:r>
      <w:r w:rsidR="007D77AB">
        <w:t>annex heading level 2</w:t>
      </w:r>
    </w:p>
    <w:p w14:paraId="3C2A6692" w14:textId="77777777" w:rsidR="007D77AB" w:rsidRDefault="007D77AB" w:rsidP="00AB76B7">
      <w:pPr>
        <w:pStyle w:val="Headingseparationline-landscape"/>
      </w:pPr>
    </w:p>
    <w:p w14:paraId="41ADC309" w14:textId="77777777" w:rsidR="007D77AB" w:rsidRDefault="007D77AB" w:rsidP="007D77AB">
      <w:pPr>
        <w:pStyle w:val="BodyText"/>
      </w:pPr>
      <w:r>
        <w:t>Body text</w:t>
      </w:r>
    </w:p>
    <w:p w14:paraId="421FFB7F" w14:textId="77777777" w:rsidR="007D77AB" w:rsidRDefault="00BA5754" w:rsidP="007D77AB">
      <w:pPr>
        <w:pStyle w:val="AnnexAHead3"/>
      </w:pPr>
      <w:r>
        <w:t xml:space="preserve">Example of </w:t>
      </w:r>
      <w:r w:rsidR="007D77AB">
        <w:t>annex heading level 3</w:t>
      </w:r>
    </w:p>
    <w:p w14:paraId="60001F10" w14:textId="77777777" w:rsidR="007D77AB" w:rsidRPr="005F1386" w:rsidRDefault="007D77AB" w:rsidP="00C03944">
      <w:pPr>
        <w:pStyle w:val="BodyText"/>
      </w:pPr>
      <w:r>
        <w:t>Body text</w:t>
      </w:r>
    </w:p>
    <w:p w14:paraId="7FB4802D" w14:textId="77777777" w:rsidR="007D77AB" w:rsidRDefault="00BA5754" w:rsidP="007D77AB">
      <w:pPr>
        <w:pStyle w:val="AnnexAHead4"/>
      </w:pPr>
      <w:r>
        <w:t>Example of A</w:t>
      </w:r>
      <w:r w:rsidR="007D77AB">
        <w:t>nnex heading level 4</w:t>
      </w:r>
    </w:p>
    <w:p w14:paraId="4AA6369B" w14:textId="77777777" w:rsidR="007D77AB" w:rsidRDefault="007D77AB" w:rsidP="007D77AB">
      <w:pPr>
        <w:pStyle w:val="BodyText"/>
      </w:pPr>
      <w:r>
        <w:t>Body text</w:t>
      </w:r>
    </w:p>
    <w:p w14:paraId="6589C6AD" w14:textId="77777777" w:rsidR="000174F9" w:rsidRPr="008C33B5" w:rsidRDefault="000174F9" w:rsidP="000174F9">
      <w:pPr>
        <w:pStyle w:val="Tablecaption"/>
      </w:pPr>
      <w:r>
        <w:t xml:space="preserve"> </w:t>
      </w:r>
      <w:bookmarkStart w:id="238" w:name="_Toc442524746"/>
      <w:bookmarkStart w:id="239" w:name="_Toc461528868"/>
      <w:r>
        <w:t>Example table</w:t>
      </w:r>
      <w:bookmarkEnd w:id="238"/>
      <w:bookmarkEnd w:id="239"/>
      <w:r w:rsidR="00577542">
        <w:t xml:space="preserve"> caption</w:t>
      </w:r>
    </w:p>
    <w:tbl>
      <w:tblPr>
        <w:tblStyle w:val="TableGrid"/>
        <w:tblW w:w="0" w:type="auto"/>
        <w:tblLook w:val="04A0" w:firstRow="1" w:lastRow="0" w:firstColumn="1" w:lastColumn="0" w:noHBand="0" w:noVBand="1"/>
      </w:tblPr>
      <w:tblGrid>
        <w:gridCol w:w="682"/>
        <w:gridCol w:w="1898"/>
        <w:gridCol w:w="2976"/>
        <w:gridCol w:w="3403"/>
        <w:gridCol w:w="3402"/>
        <w:gridCol w:w="2410"/>
      </w:tblGrid>
      <w:tr w:rsidR="008972C3" w:rsidRPr="00760657" w14:paraId="32A050B2" w14:textId="77777777" w:rsidTr="003A04A6">
        <w:trPr>
          <w:trHeight w:val="454"/>
          <w:tblHeader/>
        </w:trPr>
        <w:tc>
          <w:tcPr>
            <w:tcW w:w="620" w:type="dxa"/>
            <w:shd w:val="clear" w:color="auto" w:fill="auto"/>
            <w:vAlign w:val="center"/>
          </w:tcPr>
          <w:p w14:paraId="7197CA0A" w14:textId="77777777" w:rsidR="008972C3" w:rsidRPr="00925E0F" w:rsidRDefault="008972C3" w:rsidP="00414698">
            <w:pPr>
              <w:pStyle w:val="Tableheading"/>
            </w:pPr>
            <w:r w:rsidRPr="00925E0F">
              <w:t>No</w:t>
            </w:r>
          </w:p>
        </w:tc>
        <w:tc>
          <w:tcPr>
            <w:tcW w:w="1898" w:type="dxa"/>
            <w:shd w:val="clear" w:color="auto" w:fill="auto"/>
            <w:vAlign w:val="center"/>
          </w:tcPr>
          <w:p w14:paraId="672ED0C0" w14:textId="77777777" w:rsidR="008972C3" w:rsidRPr="00925E0F" w:rsidRDefault="008972C3" w:rsidP="00414698">
            <w:pPr>
              <w:pStyle w:val="Tableheading"/>
            </w:pPr>
            <w:r w:rsidRPr="00925E0F">
              <w:t>Title/Topic</w:t>
            </w:r>
          </w:p>
        </w:tc>
        <w:tc>
          <w:tcPr>
            <w:tcW w:w="2976" w:type="dxa"/>
            <w:shd w:val="clear" w:color="auto" w:fill="auto"/>
            <w:vAlign w:val="center"/>
          </w:tcPr>
          <w:p w14:paraId="0A0B3DFB" w14:textId="77777777" w:rsidR="008972C3" w:rsidRPr="00925E0F" w:rsidRDefault="008972C3" w:rsidP="00414698">
            <w:pPr>
              <w:pStyle w:val="Tableheading"/>
            </w:pPr>
            <w:r w:rsidRPr="00925E0F">
              <w:t>IMO References</w:t>
            </w:r>
          </w:p>
        </w:tc>
        <w:tc>
          <w:tcPr>
            <w:tcW w:w="3403" w:type="dxa"/>
            <w:shd w:val="clear" w:color="auto" w:fill="auto"/>
            <w:vAlign w:val="center"/>
          </w:tcPr>
          <w:p w14:paraId="6C556CB2" w14:textId="77777777" w:rsidR="008972C3" w:rsidRPr="00925E0F" w:rsidRDefault="008972C3" w:rsidP="00414698">
            <w:pPr>
              <w:pStyle w:val="Tableheading"/>
            </w:pPr>
            <w:r w:rsidRPr="00925E0F">
              <w:t>Requirements</w:t>
            </w:r>
          </w:p>
        </w:tc>
        <w:tc>
          <w:tcPr>
            <w:tcW w:w="3402" w:type="dxa"/>
            <w:shd w:val="clear" w:color="auto" w:fill="auto"/>
            <w:vAlign w:val="center"/>
          </w:tcPr>
          <w:p w14:paraId="2437D071" w14:textId="77777777" w:rsidR="008972C3" w:rsidRPr="00925E0F" w:rsidRDefault="008972C3" w:rsidP="00414698">
            <w:pPr>
              <w:pStyle w:val="Tableheading"/>
            </w:pPr>
            <w:r w:rsidRPr="00925E0F">
              <w:t>Possible Audit Questions</w:t>
            </w:r>
          </w:p>
        </w:tc>
        <w:tc>
          <w:tcPr>
            <w:tcW w:w="2410" w:type="dxa"/>
            <w:shd w:val="clear" w:color="auto" w:fill="auto"/>
            <w:vAlign w:val="center"/>
          </w:tcPr>
          <w:p w14:paraId="0C44488F" w14:textId="77777777" w:rsidR="008972C3" w:rsidRPr="00760657" w:rsidRDefault="008972C3" w:rsidP="00414698">
            <w:pPr>
              <w:pStyle w:val="Tableheading"/>
            </w:pPr>
            <w:r w:rsidRPr="00925E0F">
              <w:t>Remarks</w:t>
            </w:r>
          </w:p>
        </w:tc>
      </w:tr>
      <w:tr w:rsidR="008972C3" w14:paraId="142F5C0B" w14:textId="77777777" w:rsidTr="003A04A6">
        <w:trPr>
          <w:trHeight w:val="454"/>
        </w:trPr>
        <w:tc>
          <w:tcPr>
            <w:tcW w:w="620" w:type="dxa"/>
            <w:vMerge w:val="restart"/>
            <w:vAlign w:val="center"/>
          </w:tcPr>
          <w:p w14:paraId="4B447FB9" w14:textId="77777777" w:rsidR="008972C3" w:rsidRPr="001D3992" w:rsidRDefault="008972C3" w:rsidP="00AA3E01">
            <w:pPr>
              <w:pStyle w:val="Tabletext"/>
              <w:rPr>
                <w:szCs w:val="20"/>
              </w:rPr>
            </w:pPr>
            <w:r w:rsidRPr="001D3992">
              <w:rPr>
                <w:szCs w:val="20"/>
              </w:rPr>
              <w:t>1</w:t>
            </w:r>
          </w:p>
        </w:tc>
        <w:tc>
          <w:tcPr>
            <w:tcW w:w="1898" w:type="dxa"/>
            <w:vMerge w:val="restart"/>
            <w:vAlign w:val="center"/>
          </w:tcPr>
          <w:p w14:paraId="1DE4CBDA" w14:textId="77777777" w:rsidR="008972C3" w:rsidRPr="001D3992" w:rsidRDefault="000174F9" w:rsidP="00AA3E01">
            <w:pPr>
              <w:pStyle w:val="Tabletext"/>
              <w:rPr>
                <w:szCs w:val="20"/>
              </w:rPr>
            </w:pPr>
            <w:r w:rsidRPr="001D3992">
              <w:rPr>
                <w:szCs w:val="20"/>
              </w:rPr>
              <w:t>Table text</w:t>
            </w:r>
          </w:p>
        </w:tc>
        <w:tc>
          <w:tcPr>
            <w:tcW w:w="2976" w:type="dxa"/>
            <w:shd w:val="clear" w:color="auto" w:fill="94D9F7"/>
            <w:vAlign w:val="center"/>
          </w:tcPr>
          <w:p w14:paraId="6D6D3665" w14:textId="77777777" w:rsidR="008972C3" w:rsidRPr="001D3992" w:rsidRDefault="000174F9" w:rsidP="00AA3E01">
            <w:pPr>
              <w:pStyle w:val="Tabletext"/>
              <w:rPr>
                <w:szCs w:val="20"/>
              </w:rPr>
            </w:pPr>
            <w:r w:rsidRPr="001D3992">
              <w:rPr>
                <w:szCs w:val="20"/>
              </w:rPr>
              <w:t>Table text</w:t>
            </w:r>
          </w:p>
        </w:tc>
        <w:tc>
          <w:tcPr>
            <w:tcW w:w="3403" w:type="dxa"/>
            <w:vAlign w:val="center"/>
          </w:tcPr>
          <w:p w14:paraId="11CCB67B" w14:textId="77777777" w:rsidR="008972C3" w:rsidRPr="001D3992" w:rsidRDefault="00AA3E01" w:rsidP="00AA3E01">
            <w:pPr>
              <w:pStyle w:val="Tabletext"/>
              <w:rPr>
                <w:szCs w:val="20"/>
              </w:rPr>
            </w:pPr>
            <w:r w:rsidRPr="001D3992">
              <w:rPr>
                <w:szCs w:val="20"/>
              </w:rPr>
              <w:t>Table text</w:t>
            </w:r>
          </w:p>
        </w:tc>
        <w:tc>
          <w:tcPr>
            <w:tcW w:w="3402" w:type="dxa"/>
            <w:vMerge w:val="restart"/>
            <w:vAlign w:val="center"/>
          </w:tcPr>
          <w:p w14:paraId="758154D6" w14:textId="77777777" w:rsidR="008972C3" w:rsidRPr="00595415" w:rsidRDefault="00AA3E01" w:rsidP="00AA3E01">
            <w:pPr>
              <w:pStyle w:val="Tabletext"/>
              <w:rPr>
                <w:szCs w:val="20"/>
              </w:rPr>
            </w:pPr>
            <w:r>
              <w:rPr>
                <w:szCs w:val="20"/>
              </w:rPr>
              <w:t>Table text</w:t>
            </w:r>
          </w:p>
        </w:tc>
        <w:tc>
          <w:tcPr>
            <w:tcW w:w="2410" w:type="dxa"/>
            <w:vMerge w:val="restart"/>
            <w:vAlign w:val="center"/>
          </w:tcPr>
          <w:p w14:paraId="7DA092DE" w14:textId="77777777" w:rsidR="008972C3" w:rsidRDefault="00AA3E01" w:rsidP="00D653B1">
            <w:pPr>
              <w:pStyle w:val="Tabletext"/>
            </w:pPr>
            <w:r>
              <w:rPr>
                <w:szCs w:val="20"/>
              </w:rPr>
              <w:t>Table text</w:t>
            </w:r>
          </w:p>
        </w:tc>
      </w:tr>
      <w:tr w:rsidR="008972C3" w14:paraId="53B53914" w14:textId="77777777" w:rsidTr="003A04A6">
        <w:trPr>
          <w:trHeight w:val="454"/>
        </w:trPr>
        <w:tc>
          <w:tcPr>
            <w:tcW w:w="620" w:type="dxa"/>
            <w:vMerge/>
            <w:vAlign w:val="center"/>
          </w:tcPr>
          <w:p w14:paraId="77EABC2D" w14:textId="77777777" w:rsidR="008972C3" w:rsidRPr="001D3992" w:rsidRDefault="008972C3" w:rsidP="00AA3E01">
            <w:pPr>
              <w:jc w:val="center"/>
              <w:rPr>
                <w:sz w:val="20"/>
                <w:szCs w:val="20"/>
              </w:rPr>
            </w:pPr>
          </w:p>
        </w:tc>
        <w:tc>
          <w:tcPr>
            <w:tcW w:w="1898" w:type="dxa"/>
            <w:vMerge/>
            <w:vAlign w:val="center"/>
          </w:tcPr>
          <w:p w14:paraId="034214AB" w14:textId="77777777" w:rsidR="008972C3" w:rsidRPr="001D3992" w:rsidRDefault="008972C3" w:rsidP="00AA3E01">
            <w:pPr>
              <w:jc w:val="both"/>
              <w:rPr>
                <w:sz w:val="20"/>
                <w:szCs w:val="20"/>
              </w:rPr>
            </w:pPr>
          </w:p>
        </w:tc>
        <w:tc>
          <w:tcPr>
            <w:tcW w:w="2976" w:type="dxa"/>
            <w:shd w:val="clear" w:color="auto" w:fill="E2EEDA"/>
            <w:vAlign w:val="center"/>
          </w:tcPr>
          <w:p w14:paraId="191FA397" w14:textId="77777777" w:rsidR="008972C3" w:rsidRPr="001D3992" w:rsidRDefault="00AA3E01" w:rsidP="00AA3E01">
            <w:pPr>
              <w:pStyle w:val="Tabletext"/>
              <w:rPr>
                <w:szCs w:val="20"/>
              </w:rPr>
            </w:pPr>
            <w:r w:rsidRPr="001D3992">
              <w:rPr>
                <w:szCs w:val="20"/>
              </w:rPr>
              <w:t>Table text</w:t>
            </w:r>
          </w:p>
        </w:tc>
        <w:tc>
          <w:tcPr>
            <w:tcW w:w="3403" w:type="dxa"/>
            <w:vAlign w:val="center"/>
          </w:tcPr>
          <w:p w14:paraId="6DD38590" w14:textId="77777777" w:rsidR="008972C3" w:rsidRPr="001D3992" w:rsidRDefault="00AA3E01" w:rsidP="00AA3E01">
            <w:pPr>
              <w:ind w:left="101"/>
              <w:jc w:val="both"/>
              <w:rPr>
                <w:sz w:val="20"/>
                <w:szCs w:val="20"/>
              </w:rPr>
            </w:pPr>
            <w:r w:rsidRPr="001D3992">
              <w:rPr>
                <w:sz w:val="20"/>
                <w:szCs w:val="20"/>
              </w:rPr>
              <w:t>Table text</w:t>
            </w:r>
          </w:p>
        </w:tc>
        <w:tc>
          <w:tcPr>
            <w:tcW w:w="3402" w:type="dxa"/>
            <w:vMerge/>
            <w:vAlign w:val="center"/>
          </w:tcPr>
          <w:p w14:paraId="66B7CE83" w14:textId="77777777" w:rsidR="008972C3" w:rsidRDefault="008972C3" w:rsidP="00AA3E01">
            <w:pPr>
              <w:jc w:val="both"/>
            </w:pPr>
          </w:p>
        </w:tc>
        <w:tc>
          <w:tcPr>
            <w:tcW w:w="2410" w:type="dxa"/>
            <w:vMerge/>
            <w:vAlign w:val="center"/>
          </w:tcPr>
          <w:p w14:paraId="347A5254" w14:textId="77777777" w:rsidR="008972C3" w:rsidRDefault="008972C3" w:rsidP="00AA3E01">
            <w:pPr>
              <w:jc w:val="both"/>
            </w:pPr>
          </w:p>
        </w:tc>
      </w:tr>
      <w:tr w:rsidR="008972C3" w14:paraId="6948700C" w14:textId="77777777" w:rsidTr="003A04A6">
        <w:trPr>
          <w:trHeight w:val="454"/>
        </w:trPr>
        <w:tc>
          <w:tcPr>
            <w:tcW w:w="620" w:type="dxa"/>
            <w:vMerge/>
            <w:vAlign w:val="center"/>
          </w:tcPr>
          <w:p w14:paraId="6A5BA8ED" w14:textId="77777777" w:rsidR="008972C3" w:rsidRPr="001D3992" w:rsidRDefault="008972C3" w:rsidP="00AA3E01">
            <w:pPr>
              <w:jc w:val="center"/>
              <w:rPr>
                <w:sz w:val="20"/>
                <w:szCs w:val="20"/>
              </w:rPr>
            </w:pPr>
          </w:p>
        </w:tc>
        <w:tc>
          <w:tcPr>
            <w:tcW w:w="1898" w:type="dxa"/>
            <w:vMerge/>
            <w:vAlign w:val="center"/>
          </w:tcPr>
          <w:p w14:paraId="596C852E" w14:textId="77777777" w:rsidR="008972C3" w:rsidRPr="001D3992" w:rsidRDefault="008972C3" w:rsidP="00AA3E01">
            <w:pPr>
              <w:jc w:val="both"/>
              <w:rPr>
                <w:sz w:val="20"/>
                <w:szCs w:val="20"/>
              </w:rPr>
            </w:pPr>
          </w:p>
        </w:tc>
        <w:tc>
          <w:tcPr>
            <w:tcW w:w="2976" w:type="dxa"/>
            <w:shd w:val="clear" w:color="auto" w:fill="FDE0D0"/>
            <w:vAlign w:val="center"/>
          </w:tcPr>
          <w:p w14:paraId="333E23EE" w14:textId="77777777" w:rsidR="008972C3" w:rsidRPr="001D3992" w:rsidRDefault="00AA3E01" w:rsidP="00AA3E01">
            <w:pPr>
              <w:ind w:left="101"/>
              <w:rPr>
                <w:sz w:val="20"/>
                <w:szCs w:val="20"/>
                <w:lang w:val="fr-FR"/>
              </w:rPr>
            </w:pPr>
            <w:r w:rsidRPr="001D3992">
              <w:rPr>
                <w:sz w:val="20"/>
                <w:szCs w:val="20"/>
              </w:rPr>
              <w:t>Table text</w:t>
            </w:r>
          </w:p>
        </w:tc>
        <w:tc>
          <w:tcPr>
            <w:tcW w:w="3403" w:type="dxa"/>
            <w:vAlign w:val="center"/>
          </w:tcPr>
          <w:p w14:paraId="71F542B7" w14:textId="77777777" w:rsidR="008972C3" w:rsidRPr="001D3992" w:rsidRDefault="00AA3E01" w:rsidP="00AA3E01">
            <w:pPr>
              <w:ind w:left="101"/>
              <w:jc w:val="both"/>
              <w:rPr>
                <w:sz w:val="20"/>
                <w:szCs w:val="20"/>
              </w:rPr>
            </w:pPr>
            <w:r w:rsidRPr="001D3992">
              <w:rPr>
                <w:sz w:val="20"/>
                <w:szCs w:val="20"/>
              </w:rPr>
              <w:t>Table text</w:t>
            </w:r>
          </w:p>
        </w:tc>
        <w:tc>
          <w:tcPr>
            <w:tcW w:w="3402" w:type="dxa"/>
            <w:vMerge/>
            <w:vAlign w:val="center"/>
          </w:tcPr>
          <w:p w14:paraId="690D5DD7" w14:textId="77777777" w:rsidR="008972C3" w:rsidRDefault="008972C3" w:rsidP="00AA3E01">
            <w:pPr>
              <w:jc w:val="both"/>
            </w:pPr>
          </w:p>
        </w:tc>
        <w:tc>
          <w:tcPr>
            <w:tcW w:w="2410" w:type="dxa"/>
            <w:vMerge/>
            <w:vAlign w:val="center"/>
          </w:tcPr>
          <w:p w14:paraId="40D5E895" w14:textId="77777777" w:rsidR="008972C3" w:rsidRDefault="008972C3" w:rsidP="00AA3E01">
            <w:pPr>
              <w:jc w:val="both"/>
            </w:pPr>
          </w:p>
        </w:tc>
      </w:tr>
    </w:tbl>
    <w:p w14:paraId="1AFF66FC" w14:textId="77777777" w:rsidR="008972C3" w:rsidRDefault="008972C3" w:rsidP="008972C3">
      <w:pPr>
        <w:jc w:val="both"/>
      </w:pPr>
    </w:p>
    <w:p w14:paraId="531E973B" w14:textId="77777777" w:rsidR="008972C3" w:rsidRDefault="008972C3" w:rsidP="008972C3">
      <w:pPr>
        <w:pStyle w:val="Default"/>
        <w:rPr>
          <w:color w:val="auto"/>
        </w:rPr>
      </w:pPr>
    </w:p>
    <w:p w14:paraId="579C896D" w14:textId="77777777" w:rsidR="005F1386" w:rsidRPr="005F1386" w:rsidRDefault="005F1386" w:rsidP="005F1386">
      <w:pPr>
        <w:pStyle w:val="BodyText"/>
      </w:pPr>
    </w:p>
    <w:p w14:paraId="2B50F004" w14:textId="77777777" w:rsidR="00793577" w:rsidRDefault="00793577">
      <w:pPr>
        <w:spacing w:after="200" w:line="276" w:lineRule="auto"/>
        <w:rPr>
          <w:sz w:val="22"/>
        </w:rPr>
      </w:pPr>
    </w:p>
    <w:p w14:paraId="5B14A5FD" w14:textId="77777777" w:rsidR="005F1386" w:rsidRDefault="005F1386">
      <w:pPr>
        <w:spacing w:after="200" w:line="276" w:lineRule="auto"/>
        <w:rPr>
          <w:sz w:val="22"/>
        </w:rPr>
        <w:sectPr w:rsidR="005F1386" w:rsidSect="00C716E5">
          <w:headerReference w:type="even" r:id="rId32"/>
          <w:headerReference w:type="default" r:id="rId33"/>
          <w:footerReference w:type="default" r:id="rId34"/>
          <w:headerReference w:type="first" r:id="rId35"/>
          <w:pgSz w:w="16838" w:h="11906" w:orient="landscape" w:code="9"/>
          <w:pgMar w:top="907" w:right="567" w:bottom="794" w:left="567" w:header="850" w:footer="850" w:gutter="0"/>
          <w:cols w:space="708"/>
          <w:docGrid w:linePitch="360"/>
        </w:sectPr>
      </w:pPr>
    </w:p>
    <w:p w14:paraId="4230C143" w14:textId="77777777" w:rsidR="006750F2" w:rsidRDefault="008D29F3" w:rsidP="00D75D42">
      <w:pPr>
        <w:pStyle w:val="Appendix"/>
      </w:pPr>
      <w:bookmarkStart w:id="240" w:name="_Toc442421852"/>
      <w:bookmarkStart w:id="241" w:name="_Toc442422419"/>
      <w:r>
        <w:t>EXAMPLE OF AN APPENDIX TITLE</w:t>
      </w:r>
      <w:bookmarkEnd w:id="240"/>
      <w:bookmarkEnd w:id="241"/>
    </w:p>
    <w:p w14:paraId="637305D3" w14:textId="77777777" w:rsidR="008972C3" w:rsidRDefault="00113D5B" w:rsidP="00113D5B">
      <w:pPr>
        <w:pStyle w:val="AppendixHead1"/>
      </w:pPr>
      <w:r>
        <w:t>APPENDIX HEADING 1</w:t>
      </w:r>
    </w:p>
    <w:p w14:paraId="4EB34B5D" w14:textId="77777777" w:rsidR="00E20A7D" w:rsidRDefault="00E20A7D" w:rsidP="00E20A7D">
      <w:pPr>
        <w:pStyle w:val="Heading1separatationline"/>
      </w:pPr>
    </w:p>
    <w:p w14:paraId="4F5F1536" w14:textId="77777777" w:rsidR="00E20A7D" w:rsidRDefault="00492A8D" w:rsidP="00E20A7D">
      <w:pPr>
        <w:pStyle w:val="BodyText"/>
      </w:pPr>
      <w:r>
        <w:t>Body text</w:t>
      </w:r>
    </w:p>
    <w:p w14:paraId="0DBD9E13" w14:textId="77777777" w:rsidR="00E20A7D" w:rsidRDefault="00113D5B" w:rsidP="00113D5B">
      <w:pPr>
        <w:pStyle w:val="AppendixHead2"/>
      </w:pPr>
      <w:r>
        <w:t>APPENDIX HEADING 2</w:t>
      </w:r>
    </w:p>
    <w:p w14:paraId="3E65F021" w14:textId="77777777" w:rsidR="00113D5B" w:rsidRDefault="00113D5B" w:rsidP="00113D5B">
      <w:pPr>
        <w:pStyle w:val="Heading1separatationline"/>
      </w:pPr>
    </w:p>
    <w:p w14:paraId="67BA08CA" w14:textId="77777777" w:rsidR="00113D5B" w:rsidRPr="00492A8D" w:rsidRDefault="00492A8D" w:rsidP="00113D5B">
      <w:pPr>
        <w:pStyle w:val="BodyText"/>
        <w:rPr>
          <w:b/>
        </w:rPr>
      </w:pPr>
      <w:r>
        <w:t>Body text</w:t>
      </w:r>
    </w:p>
    <w:p w14:paraId="66F00F50" w14:textId="77777777" w:rsidR="00113D5B" w:rsidRDefault="0091590F" w:rsidP="00113D5B">
      <w:pPr>
        <w:pStyle w:val="AppendixHead3"/>
      </w:pPr>
      <w:r>
        <w:t>APPENDIX HEADING 3</w:t>
      </w:r>
    </w:p>
    <w:p w14:paraId="2288596A" w14:textId="77777777" w:rsidR="00113D5B" w:rsidRDefault="00492A8D" w:rsidP="00113D5B">
      <w:pPr>
        <w:pStyle w:val="BodyText"/>
      </w:pPr>
      <w:r>
        <w:t>Body text</w:t>
      </w:r>
    </w:p>
    <w:p w14:paraId="63DAF9D1" w14:textId="77777777" w:rsidR="00113D5B" w:rsidRDefault="0091590F" w:rsidP="0091590F">
      <w:pPr>
        <w:pStyle w:val="AppendixHead4"/>
      </w:pPr>
      <w:r>
        <w:t>Appendix Heading 4</w:t>
      </w:r>
    </w:p>
    <w:p w14:paraId="62AEBD9C" w14:textId="77777777" w:rsidR="0091590F" w:rsidRPr="00113D5B" w:rsidRDefault="00492A8D" w:rsidP="0091590F">
      <w:pPr>
        <w:pStyle w:val="BodyText"/>
      </w:pPr>
      <w:r>
        <w:t>Body text</w:t>
      </w:r>
    </w:p>
    <w:p w14:paraId="64ACFF15" w14:textId="77777777" w:rsidR="006750F2" w:rsidRDefault="006750F2">
      <w:pPr>
        <w:spacing w:after="200" w:line="276" w:lineRule="auto"/>
        <w:rPr>
          <w:rFonts w:asciiTheme="majorHAnsi" w:eastAsiaTheme="majorEastAsia" w:hAnsiTheme="majorHAnsi" w:cstheme="majorBidi"/>
          <w:b/>
          <w:bCs/>
          <w:i/>
          <w:caps/>
          <w:color w:val="407EC9"/>
          <w:sz w:val="28"/>
          <w:szCs w:val="24"/>
          <w:u w:val="single"/>
        </w:rPr>
      </w:pPr>
      <w:bookmarkStart w:id="242" w:name="_Toc434514870"/>
      <w:r>
        <w:br w:type="page"/>
      </w:r>
    </w:p>
    <w:bookmarkEnd w:id="242"/>
    <w:p w14:paraId="5BC2BAAB" w14:textId="77777777" w:rsidR="008972C3" w:rsidRPr="00CD75A0" w:rsidRDefault="00C33E20" w:rsidP="00DE2814">
      <w:pPr>
        <w:pStyle w:val="Annex"/>
      </w:pPr>
      <w:r>
        <w:t>(</w:t>
      </w:r>
      <w:r w:rsidR="00914330">
        <w:rPr>
          <w:caps w:val="0"/>
        </w:rPr>
        <w:t>EXAMPLE ANNEX TITLE</w:t>
      </w:r>
      <w:r>
        <w:t>)</w:t>
      </w:r>
    </w:p>
    <w:p w14:paraId="58801D7E" w14:textId="77777777" w:rsidR="008972C3" w:rsidRDefault="00BA0F98" w:rsidP="00F71135">
      <w:pPr>
        <w:pStyle w:val="AnnexBHead1"/>
      </w:pPr>
      <w:r>
        <w:t xml:space="preserve"> </w:t>
      </w:r>
      <w:r w:rsidR="00F71135">
        <w:t>Introduction</w:t>
      </w:r>
      <w:r w:rsidR="007D77AB">
        <w:t xml:space="preserve"> (Example Annex Heading 1)</w:t>
      </w:r>
    </w:p>
    <w:p w14:paraId="45F84FC7" w14:textId="77777777" w:rsidR="00BA0F98" w:rsidRPr="00BA0F98" w:rsidRDefault="00BA0F98" w:rsidP="00BA0F98">
      <w:pPr>
        <w:pStyle w:val="Heading1separatationline"/>
      </w:pPr>
    </w:p>
    <w:p w14:paraId="62195970" w14:textId="77777777" w:rsidR="008972C3" w:rsidRDefault="007D77AB" w:rsidP="00793577">
      <w:pPr>
        <w:pStyle w:val="BodyText"/>
      </w:pPr>
      <w:r>
        <w:t>Body text</w:t>
      </w:r>
      <w:r w:rsidR="00E84229">
        <w:t>.</w:t>
      </w:r>
    </w:p>
    <w:p w14:paraId="0188F6DB" w14:textId="77777777" w:rsidR="00C55EFB" w:rsidRDefault="00BA5754" w:rsidP="00FC378B">
      <w:pPr>
        <w:pStyle w:val="AnnexBHead2"/>
      </w:pPr>
      <w:r>
        <w:t xml:space="preserve"> Example of </w:t>
      </w:r>
      <w:r w:rsidR="00FC378B">
        <w:t>ANNEX HEADING Level 2</w:t>
      </w:r>
    </w:p>
    <w:p w14:paraId="7E72E8E0" w14:textId="77777777" w:rsidR="00FC378B" w:rsidRDefault="00FC378B" w:rsidP="00FC378B">
      <w:pPr>
        <w:pStyle w:val="Heading2separationline"/>
      </w:pPr>
    </w:p>
    <w:p w14:paraId="195CD7DC" w14:textId="77777777" w:rsidR="00FC378B" w:rsidRDefault="00492A8D" w:rsidP="00FC378B">
      <w:pPr>
        <w:pStyle w:val="BodyText"/>
      </w:pPr>
      <w:r>
        <w:t>Body text</w:t>
      </w:r>
    </w:p>
    <w:p w14:paraId="19D1C2F4" w14:textId="77777777" w:rsidR="00FC378B" w:rsidRDefault="00BA5754" w:rsidP="00E706E7">
      <w:pPr>
        <w:pStyle w:val="AnnexBHead3"/>
      </w:pPr>
      <w:r>
        <w:t xml:space="preserve">Example of </w:t>
      </w:r>
      <w:r w:rsidR="00E706E7">
        <w:t>annex heading level 3</w:t>
      </w:r>
    </w:p>
    <w:p w14:paraId="1F30CEAE" w14:textId="77777777" w:rsidR="00E706E7" w:rsidRDefault="00492A8D" w:rsidP="00E706E7">
      <w:pPr>
        <w:pStyle w:val="BodyText"/>
      </w:pPr>
      <w:r>
        <w:t>Body text</w:t>
      </w:r>
    </w:p>
    <w:p w14:paraId="2E7599FE" w14:textId="77777777" w:rsidR="00E706E7" w:rsidRDefault="00C5470E" w:rsidP="00E706E7">
      <w:pPr>
        <w:pStyle w:val="AnnexBHead4"/>
      </w:pPr>
      <w:r>
        <w:t xml:space="preserve">Example of </w:t>
      </w:r>
      <w:r w:rsidR="00BA5754">
        <w:t>A</w:t>
      </w:r>
      <w:r w:rsidR="00BA7C48">
        <w:t>nnex heading level 4</w:t>
      </w:r>
    </w:p>
    <w:p w14:paraId="70A16243" w14:textId="77777777" w:rsidR="00BA7C48" w:rsidRDefault="00492A8D" w:rsidP="00BA7C48">
      <w:pPr>
        <w:pStyle w:val="BodyText"/>
      </w:pPr>
      <w:r>
        <w:t>Body text</w:t>
      </w:r>
    </w:p>
    <w:p w14:paraId="7A439EFF" w14:textId="77777777" w:rsidR="0042565E" w:rsidRDefault="0042565E">
      <w:pPr>
        <w:spacing w:after="200" w:line="276" w:lineRule="auto"/>
        <w:rPr>
          <w:b/>
          <w:i/>
          <w:caps/>
          <w:color w:val="407EC9"/>
          <w:sz w:val="28"/>
          <w:u w:val="single"/>
        </w:rPr>
      </w:pPr>
      <w:r>
        <w:br w:type="page"/>
      </w:r>
    </w:p>
    <w:p w14:paraId="0F3783D1" w14:textId="77777777" w:rsidR="00E818AD" w:rsidRDefault="00725CCA" w:rsidP="00344408">
      <w:pPr>
        <w:pStyle w:val="Annex"/>
        <w:rPr>
          <w:caps w:val="0"/>
        </w:rPr>
      </w:pPr>
      <w:bookmarkStart w:id="243" w:name="_Ref446317698"/>
      <w:r>
        <w:rPr>
          <w:caps w:val="0"/>
        </w:rPr>
        <w:t>PERMITTED COLOUR PALETTE</w:t>
      </w:r>
      <w:bookmarkEnd w:id="243"/>
    </w:p>
    <w:p w14:paraId="5FC8A10C" w14:textId="77777777" w:rsidR="00E015AE" w:rsidRPr="00E015AE" w:rsidRDefault="00E015AE" w:rsidP="00E015AE">
      <w:pPr>
        <w:pStyle w:val="BodyText"/>
      </w:pPr>
      <w:r w:rsidRPr="00E015AE">
        <w:rPr>
          <w:noProof/>
          <w:lang w:val="sv-SE" w:eastAsia="sv-SE"/>
        </w:rPr>
        <mc:AlternateContent>
          <mc:Choice Requires="wpg">
            <w:drawing>
              <wp:inline distT="0" distB="0" distL="0" distR="0" wp14:anchorId="6C3B15FA" wp14:editId="31C700DF">
                <wp:extent cx="9029263" cy="4272581"/>
                <wp:effectExtent l="0" t="0" r="0" b="0"/>
                <wp:docPr id="94" name="Group 1"/>
                <wp:cNvGraphicFramePr/>
                <a:graphic xmlns:a="http://schemas.openxmlformats.org/drawingml/2006/main">
                  <a:graphicData uri="http://schemas.microsoft.com/office/word/2010/wordprocessingGroup">
                    <wpg:wgp>
                      <wpg:cNvGrpSpPr/>
                      <wpg:grpSpPr>
                        <a:xfrm>
                          <a:off x="0" y="0"/>
                          <a:ext cx="9029263" cy="4272581"/>
                          <a:chOff x="0" y="0"/>
                          <a:chExt cx="9029263" cy="4272581"/>
                        </a:xfrm>
                      </wpg:grpSpPr>
                      <wps:wsp>
                        <wps:cNvPr id="95" name="object 4"/>
                        <wps:cNvSpPr txBox="1"/>
                        <wps:spPr>
                          <a:xfrm>
                            <a:off x="0" y="0"/>
                            <a:ext cx="2495550" cy="3057525"/>
                          </a:xfrm>
                          <a:prstGeom prst="rect">
                            <a:avLst/>
                          </a:prstGeom>
                          <a:solidFill>
                            <a:srgbClr val="E6E7E8"/>
                          </a:solidFill>
                        </wps:spPr>
                        <wps:txbx>
                          <w:txbxContent>
                            <w:p w14:paraId="65BF228F" w14:textId="77777777" w:rsidR="009F3A04" w:rsidRDefault="009F3A04" w:rsidP="00E015AE">
                              <w:pPr>
                                <w:pStyle w:val="NormalWeb"/>
                                <w:ind w:left="144" w:right="374"/>
                                <w:rPr>
                                  <w:color w:val="414042"/>
                                  <w:spacing w:val="13"/>
                                  <w:kern w:val="24"/>
                                  <w:sz w:val="15"/>
                                  <w:szCs w:val="15"/>
                                </w:rPr>
                              </w:pPr>
                              <w:r>
                                <w:rPr>
                                  <w:color w:val="414042"/>
                                  <w:spacing w:val="-9"/>
                                  <w:kern w:val="24"/>
                                  <w:sz w:val="15"/>
                                  <w:szCs w:val="15"/>
                                </w:rPr>
                                <w:t>T</w:t>
                              </w:r>
                              <w:r>
                                <w:rPr>
                                  <w:color w:val="414042"/>
                                  <w:spacing w:val="15"/>
                                  <w:kern w:val="24"/>
                                  <w:sz w:val="15"/>
                                  <w:szCs w:val="15"/>
                                </w:rPr>
                                <w:t>he</w:t>
                              </w:r>
                              <w:r>
                                <w:rPr>
                                  <w:color w:val="414042"/>
                                  <w:kern w:val="24"/>
                                  <w:sz w:val="15"/>
                                  <w:szCs w:val="15"/>
                                </w:rPr>
                                <w:t xml:space="preserve"> </w:t>
                              </w:r>
                              <w:r>
                                <w:rPr>
                                  <w:color w:val="414042"/>
                                  <w:spacing w:val="-9"/>
                                  <w:kern w:val="24"/>
                                  <w:sz w:val="15"/>
                                  <w:szCs w:val="15"/>
                                </w:rPr>
                                <w:t>IALA</w:t>
                              </w:r>
                              <w:r>
                                <w:rPr>
                                  <w:color w:val="414042"/>
                                  <w:spacing w:val="-3"/>
                                  <w:kern w:val="24"/>
                                  <w:sz w:val="15"/>
                                  <w:szCs w:val="15"/>
                                </w:rPr>
                                <w:t xml:space="preserve"> </w:t>
                              </w:r>
                              <w:r>
                                <w:rPr>
                                  <w:color w:val="414042"/>
                                  <w:spacing w:val="8"/>
                                  <w:kern w:val="24"/>
                                  <w:sz w:val="15"/>
                                  <w:szCs w:val="15"/>
                                </w:rPr>
                                <w:t>colour</w:t>
                              </w:r>
                              <w:r>
                                <w:rPr>
                                  <w:color w:val="414042"/>
                                  <w:kern w:val="24"/>
                                  <w:sz w:val="15"/>
                                  <w:szCs w:val="15"/>
                                </w:rPr>
                                <w:t xml:space="preserve"> </w:t>
                              </w:r>
                              <w:r>
                                <w:rPr>
                                  <w:color w:val="414042"/>
                                  <w:spacing w:val="11"/>
                                  <w:kern w:val="24"/>
                                  <w:sz w:val="15"/>
                                  <w:szCs w:val="15"/>
                                </w:rPr>
                                <w:t>pale</w:t>
                              </w:r>
                              <w:r>
                                <w:rPr>
                                  <w:color w:val="414042"/>
                                  <w:spacing w:val="5"/>
                                  <w:kern w:val="24"/>
                                  <w:sz w:val="15"/>
                                  <w:szCs w:val="15"/>
                                </w:rPr>
                                <w:t>t</w:t>
                              </w:r>
                              <w:r>
                                <w:rPr>
                                  <w:color w:val="414042"/>
                                  <w:spacing w:val="12"/>
                                  <w:kern w:val="24"/>
                                  <w:sz w:val="15"/>
                                  <w:szCs w:val="15"/>
                                </w:rPr>
                                <w:t>te</w:t>
                              </w:r>
                              <w:r>
                                <w:rPr>
                                  <w:color w:val="414042"/>
                                  <w:kern w:val="24"/>
                                  <w:sz w:val="15"/>
                                  <w:szCs w:val="15"/>
                                </w:rPr>
                                <w:t xml:space="preserve"> </w:t>
                              </w:r>
                              <w:r>
                                <w:rPr>
                                  <w:color w:val="414042"/>
                                  <w:spacing w:val="2"/>
                                  <w:kern w:val="24"/>
                                  <w:sz w:val="15"/>
                                  <w:szCs w:val="15"/>
                                </w:rPr>
                                <w:t>is</w:t>
                              </w:r>
                              <w:r>
                                <w:rPr>
                                  <w:color w:val="414042"/>
                                  <w:kern w:val="24"/>
                                  <w:sz w:val="15"/>
                                  <w:szCs w:val="15"/>
                                </w:rPr>
                                <w:t xml:space="preserve"> </w:t>
                              </w:r>
                              <w:r>
                                <w:rPr>
                                  <w:color w:val="414042"/>
                                  <w:spacing w:val="9"/>
                                  <w:kern w:val="24"/>
                                  <w:sz w:val="15"/>
                                  <w:szCs w:val="15"/>
                                </w:rPr>
                                <w:t>divided</w:t>
                              </w:r>
                              <w:r>
                                <w:rPr>
                                  <w:color w:val="414042"/>
                                  <w:kern w:val="24"/>
                                  <w:sz w:val="15"/>
                                  <w:szCs w:val="15"/>
                                </w:rPr>
                                <w:t xml:space="preserve"> </w:t>
                              </w:r>
                              <w:r>
                                <w:rPr>
                                  <w:color w:val="414042"/>
                                  <w:spacing w:val="3"/>
                                  <w:kern w:val="24"/>
                                  <w:sz w:val="15"/>
                                  <w:szCs w:val="15"/>
                                </w:rPr>
                                <w:t>in</w:t>
                              </w:r>
                              <w:r>
                                <w:rPr>
                                  <w:color w:val="414042"/>
                                  <w:kern w:val="24"/>
                                  <w:sz w:val="15"/>
                                  <w:szCs w:val="15"/>
                                </w:rPr>
                                <w:t xml:space="preserve"> </w:t>
                              </w:r>
                              <w:r>
                                <w:rPr>
                                  <w:color w:val="414042"/>
                                  <w:spacing w:val="11"/>
                                  <w:kern w:val="24"/>
                                  <w:sz w:val="15"/>
                                  <w:szCs w:val="15"/>
                                </w:rPr>
                                <w:t>3</w:t>
                              </w:r>
                              <w:r>
                                <w:rPr>
                                  <w:color w:val="414042"/>
                                  <w:kern w:val="24"/>
                                  <w:sz w:val="15"/>
                                  <w:szCs w:val="15"/>
                                </w:rPr>
                                <w:t xml:space="preserve"> </w:t>
                              </w:r>
                              <w:r>
                                <w:rPr>
                                  <w:color w:val="414042"/>
                                  <w:spacing w:val="11"/>
                                  <w:kern w:val="24"/>
                                  <w:sz w:val="15"/>
                                  <w:szCs w:val="15"/>
                                </w:rPr>
                                <w:t>pale</w:t>
                              </w:r>
                              <w:r>
                                <w:rPr>
                                  <w:color w:val="414042"/>
                                  <w:spacing w:val="5"/>
                                  <w:kern w:val="24"/>
                                  <w:sz w:val="15"/>
                                  <w:szCs w:val="15"/>
                                </w:rPr>
                                <w:t>t</w:t>
                              </w:r>
                              <w:r>
                                <w:rPr>
                                  <w:color w:val="414042"/>
                                  <w:spacing w:val="10"/>
                                  <w:kern w:val="24"/>
                                  <w:sz w:val="15"/>
                                  <w:szCs w:val="15"/>
                                </w:rPr>
                                <w:t>tes</w:t>
                              </w:r>
                              <w:r>
                                <w:rPr>
                                  <w:color w:val="414042"/>
                                  <w:kern w:val="24"/>
                                  <w:sz w:val="15"/>
                                  <w:szCs w:val="15"/>
                                </w:rPr>
                                <w:t xml:space="preserve"> </w:t>
                              </w:r>
                              <w:r>
                                <w:rPr>
                                  <w:color w:val="414042"/>
                                  <w:spacing w:val="5"/>
                                  <w:kern w:val="24"/>
                                  <w:sz w:val="15"/>
                                  <w:szCs w:val="15"/>
                                </w:rPr>
                                <w:t>of</w:t>
                              </w:r>
                              <w:r>
                                <w:rPr>
                                  <w:color w:val="414042"/>
                                  <w:spacing w:val="3"/>
                                  <w:kern w:val="24"/>
                                  <w:sz w:val="15"/>
                                  <w:szCs w:val="15"/>
                                </w:rPr>
                                <w:t xml:space="preserve"> di</w:t>
                              </w:r>
                              <w:r>
                                <w:rPr>
                                  <w:color w:val="414042"/>
                                  <w:kern w:val="24"/>
                                  <w:sz w:val="15"/>
                                  <w:szCs w:val="15"/>
                                </w:rPr>
                                <w:t>f</w:t>
                              </w:r>
                              <w:r>
                                <w:rPr>
                                  <w:color w:val="414042"/>
                                  <w:spacing w:val="5"/>
                                  <w:kern w:val="24"/>
                                  <w:sz w:val="15"/>
                                  <w:szCs w:val="15"/>
                                </w:rPr>
                                <w:t>fe</w:t>
                              </w:r>
                              <w:r>
                                <w:rPr>
                                  <w:color w:val="414042"/>
                                  <w:spacing w:val="2"/>
                                  <w:kern w:val="24"/>
                                  <w:sz w:val="15"/>
                                  <w:szCs w:val="15"/>
                                </w:rPr>
                                <w:t>r</w:t>
                              </w:r>
                              <w:r>
                                <w:rPr>
                                  <w:color w:val="414042"/>
                                  <w:spacing w:val="12"/>
                                  <w:kern w:val="24"/>
                                  <w:sz w:val="15"/>
                                  <w:szCs w:val="15"/>
                                </w:rPr>
                                <w:t>ent</w:t>
                              </w:r>
                              <w:r>
                                <w:rPr>
                                  <w:color w:val="414042"/>
                                  <w:kern w:val="24"/>
                                  <w:sz w:val="15"/>
                                  <w:szCs w:val="15"/>
                                </w:rPr>
                                <w:t xml:space="preserve"> </w:t>
                              </w:r>
                              <w:r>
                                <w:rPr>
                                  <w:color w:val="414042"/>
                                  <w:spacing w:val="5"/>
                                  <w:kern w:val="24"/>
                                  <w:sz w:val="15"/>
                                  <w:szCs w:val="15"/>
                                </w:rPr>
                                <w:t>level</w:t>
                              </w:r>
                              <w:r>
                                <w:rPr>
                                  <w:color w:val="414042"/>
                                  <w:kern w:val="24"/>
                                  <w:sz w:val="15"/>
                                  <w:szCs w:val="15"/>
                                </w:rPr>
                                <w:t xml:space="preserve"> </w:t>
                              </w:r>
                              <w:r>
                                <w:rPr>
                                  <w:color w:val="414042"/>
                                  <w:spacing w:val="5"/>
                                  <w:kern w:val="24"/>
                                  <w:sz w:val="15"/>
                                  <w:szCs w:val="15"/>
                                </w:rPr>
                                <w:t>of</w:t>
                              </w:r>
                              <w:r>
                                <w:rPr>
                                  <w:color w:val="414042"/>
                                  <w:spacing w:val="3"/>
                                  <w:kern w:val="24"/>
                                  <w:sz w:val="15"/>
                                  <w:szCs w:val="15"/>
                                </w:rPr>
                                <w:t xml:space="preserve"> </w:t>
                              </w:r>
                              <w:r>
                                <w:rPr>
                                  <w:color w:val="414042"/>
                                  <w:spacing w:val="7"/>
                                  <w:kern w:val="24"/>
                                  <w:sz w:val="15"/>
                                  <w:szCs w:val="15"/>
                                </w:rPr>
                                <w:t>hie</w:t>
                              </w:r>
                              <w:r>
                                <w:rPr>
                                  <w:color w:val="414042"/>
                                  <w:spacing w:val="4"/>
                                  <w:kern w:val="24"/>
                                  <w:sz w:val="15"/>
                                  <w:szCs w:val="15"/>
                                </w:rPr>
                                <w:t>r</w:t>
                              </w:r>
                              <w:r>
                                <w:rPr>
                                  <w:color w:val="414042"/>
                                  <w:spacing w:val="9"/>
                                  <w:kern w:val="24"/>
                                  <w:sz w:val="15"/>
                                  <w:szCs w:val="15"/>
                                </w:rPr>
                                <w:t>a</w:t>
                              </w:r>
                              <w:r>
                                <w:rPr>
                                  <w:color w:val="414042"/>
                                  <w:spacing w:val="5"/>
                                  <w:kern w:val="24"/>
                                  <w:sz w:val="15"/>
                                  <w:szCs w:val="15"/>
                                </w:rPr>
                                <w:t>rchy</w:t>
                              </w:r>
                              <w:r>
                                <w:rPr>
                                  <w:color w:val="414042"/>
                                  <w:kern w:val="24"/>
                                  <w:sz w:val="15"/>
                                  <w:szCs w:val="15"/>
                                </w:rPr>
                                <w:t xml:space="preserve"> </w:t>
                              </w:r>
                              <w:r>
                                <w:rPr>
                                  <w:color w:val="414042"/>
                                  <w:spacing w:val="9"/>
                                  <w:kern w:val="24"/>
                                  <w:sz w:val="15"/>
                                  <w:szCs w:val="15"/>
                                </w:rPr>
                                <w:t>tha</w:t>
                              </w:r>
                              <w:r>
                                <w:rPr>
                                  <w:color w:val="414042"/>
                                  <w:spacing w:val="5"/>
                                  <w:kern w:val="24"/>
                                  <w:sz w:val="15"/>
                                  <w:szCs w:val="15"/>
                                </w:rPr>
                                <w:t>t</w:t>
                              </w:r>
                              <w:r>
                                <w:rPr>
                                  <w:color w:val="414042"/>
                                  <w:kern w:val="24"/>
                                  <w:sz w:val="15"/>
                                  <w:szCs w:val="15"/>
                                </w:rPr>
                                <w:t xml:space="preserve"> </w:t>
                              </w:r>
                              <w:r>
                                <w:rPr>
                                  <w:color w:val="414042"/>
                                  <w:spacing w:val="11"/>
                                  <w:kern w:val="24"/>
                                  <w:sz w:val="15"/>
                                  <w:szCs w:val="15"/>
                                </w:rPr>
                                <w:t>has</w:t>
                              </w:r>
                              <w:r>
                                <w:rPr>
                                  <w:color w:val="414042"/>
                                  <w:kern w:val="24"/>
                                  <w:sz w:val="15"/>
                                  <w:szCs w:val="15"/>
                                </w:rPr>
                                <w:t xml:space="preserve"> </w:t>
                              </w:r>
                              <w:r>
                                <w:rPr>
                                  <w:color w:val="414042"/>
                                  <w:spacing w:val="10"/>
                                  <w:kern w:val="24"/>
                                  <w:sz w:val="15"/>
                                  <w:szCs w:val="15"/>
                                </w:rPr>
                                <w:t>to</w:t>
                              </w:r>
                              <w:r>
                                <w:rPr>
                                  <w:color w:val="414042"/>
                                  <w:kern w:val="24"/>
                                  <w:sz w:val="15"/>
                                  <w:szCs w:val="15"/>
                                </w:rPr>
                                <w:t xml:space="preserve"> </w:t>
                              </w:r>
                              <w:r>
                                <w:rPr>
                                  <w:color w:val="414042"/>
                                  <w:spacing w:val="19"/>
                                  <w:kern w:val="24"/>
                                  <w:sz w:val="15"/>
                                  <w:szCs w:val="15"/>
                                </w:rPr>
                                <w:t>be</w:t>
                              </w:r>
                              <w:r>
                                <w:rPr>
                                  <w:color w:val="414042"/>
                                  <w:kern w:val="24"/>
                                  <w:sz w:val="15"/>
                                  <w:szCs w:val="15"/>
                                </w:rPr>
                                <w:t xml:space="preserve"> </w:t>
                              </w:r>
                              <w:r>
                                <w:rPr>
                                  <w:color w:val="414042"/>
                                  <w:spacing w:val="1"/>
                                  <w:kern w:val="24"/>
                                  <w:sz w:val="15"/>
                                  <w:szCs w:val="15"/>
                                </w:rPr>
                                <w:t>r</w:t>
                              </w:r>
                              <w:r>
                                <w:rPr>
                                  <w:color w:val="414042"/>
                                  <w:spacing w:val="13"/>
                                  <w:kern w:val="24"/>
                                  <w:sz w:val="15"/>
                                  <w:szCs w:val="15"/>
                                </w:rPr>
                                <w:t>espected.</w:t>
                              </w:r>
                            </w:p>
                            <w:p w14:paraId="709DB617" w14:textId="77777777" w:rsidR="009F3A04" w:rsidRDefault="009F3A04" w:rsidP="00E015AE">
                              <w:pPr>
                                <w:pStyle w:val="NormalWeb"/>
                                <w:ind w:left="144" w:right="374"/>
                                <w:rPr>
                                  <w:sz w:val="24"/>
                                </w:rPr>
                              </w:pPr>
                            </w:p>
                            <w:p w14:paraId="6D5F9101" w14:textId="77777777" w:rsidR="009F3A04" w:rsidRDefault="009F3A04" w:rsidP="00E015AE">
                              <w:pPr>
                                <w:pStyle w:val="NormalWeb"/>
                                <w:ind w:left="144"/>
                                <w:rPr>
                                  <w:color w:val="005D90"/>
                                  <w:spacing w:val="44"/>
                                  <w:kern w:val="24"/>
                                  <w:sz w:val="18"/>
                                  <w:szCs w:val="18"/>
                                </w:rPr>
                              </w:pPr>
                              <w:r>
                                <w:rPr>
                                  <w:color w:val="005D90"/>
                                  <w:spacing w:val="44"/>
                                  <w:kern w:val="24"/>
                                  <w:sz w:val="18"/>
                                  <w:szCs w:val="18"/>
                                </w:rPr>
                                <w:t>Corporate colours (Not shown)</w:t>
                              </w:r>
                            </w:p>
                            <w:p w14:paraId="064ACEED" w14:textId="77777777" w:rsidR="009F3A04" w:rsidRDefault="009F3A04" w:rsidP="00E015AE">
                              <w:pPr>
                                <w:pStyle w:val="NormalWeb"/>
                                <w:ind w:left="144"/>
                              </w:pPr>
                            </w:p>
                            <w:p w14:paraId="7EF0FB70" w14:textId="77777777" w:rsidR="009F3A04" w:rsidRDefault="009F3A04" w:rsidP="00E015AE">
                              <w:pPr>
                                <w:pStyle w:val="NormalWeb"/>
                                <w:ind w:left="144" w:right="504"/>
                              </w:pPr>
                              <w:r>
                                <w:rPr>
                                  <w:color w:val="414042"/>
                                  <w:spacing w:val="-8"/>
                                  <w:kern w:val="24"/>
                                  <w:sz w:val="15"/>
                                  <w:szCs w:val="15"/>
                                </w:rPr>
                                <w:t>IAL</w:t>
                              </w:r>
                              <w:r>
                                <w:rPr>
                                  <w:color w:val="414042"/>
                                  <w:spacing w:val="-20"/>
                                  <w:kern w:val="24"/>
                                  <w:sz w:val="15"/>
                                  <w:szCs w:val="15"/>
                                </w:rPr>
                                <w:t>A</w:t>
                              </w:r>
                              <w:r>
                                <w:rPr>
                                  <w:color w:val="414042"/>
                                  <w:spacing w:val="-24"/>
                                  <w:kern w:val="24"/>
                                  <w:sz w:val="15"/>
                                  <w:szCs w:val="15"/>
                                </w:rPr>
                                <w:t>’</w:t>
                              </w:r>
                              <w:r>
                                <w:rPr>
                                  <w:color w:val="414042"/>
                                  <w:spacing w:val="7"/>
                                  <w:kern w:val="24"/>
                                  <w:sz w:val="15"/>
                                  <w:szCs w:val="15"/>
                                </w:rPr>
                                <w:t>s</w:t>
                              </w:r>
                              <w:r>
                                <w:rPr>
                                  <w:color w:val="414042"/>
                                  <w:kern w:val="24"/>
                                  <w:sz w:val="15"/>
                                  <w:szCs w:val="15"/>
                                </w:rPr>
                                <w:t xml:space="preserve"> </w:t>
                              </w:r>
                              <w:r>
                                <w:rPr>
                                  <w:color w:val="414042"/>
                                  <w:spacing w:val="11"/>
                                  <w:kern w:val="24"/>
                                  <w:sz w:val="15"/>
                                  <w:szCs w:val="15"/>
                                </w:rPr>
                                <w:t>corpo</w:t>
                              </w:r>
                              <w:r>
                                <w:rPr>
                                  <w:color w:val="414042"/>
                                  <w:spacing w:val="6"/>
                                  <w:kern w:val="24"/>
                                  <w:sz w:val="15"/>
                                  <w:szCs w:val="15"/>
                                </w:rPr>
                                <w:t>r</w:t>
                              </w:r>
                              <w:r>
                                <w:rPr>
                                  <w:color w:val="414042"/>
                                  <w:spacing w:val="11"/>
                                  <w:kern w:val="24"/>
                                  <w:sz w:val="15"/>
                                  <w:szCs w:val="15"/>
                                </w:rPr>
                                <w:t>a</w:t>
                              </w:r>
                              <w:r>
                                <w:rPr>
                                  <w:color w:val="414042"/>
                                  <w:spacing w:val="12"/>
                                  <w:kern w:val="24"/>
                                  <w:sz w:val="15"/>
                                  <w:szCs w:val="15"/>
                                </w:rPr>
                                <w:t>te</w:t>
                              </w:r>
                              <w:r>
                                <w:rPr>
                                  <w:color w:val="414042"/>
                                  <w:kern w:val="24"/>
                                  <w:sz w:val="15"/>
                                  <w:szCs w:val="15"/>
                                </w:rPr>
                                <w:t xml:space="preserve"> </w:t>
                              </w:r>
                              <w:r>
                                <w:rPr>
                                  <w:color w:val="414042"/>
                                  <w:spacing w:val="8"/>
                                  <w:kern w:val="24"/>
                                  <w:sz w:val="15"/>
                                  <w:szCs w:val="15"/>
                                </w:rPr>
                                <w:t>colour</w:t>
                              </w:r>
                              <w:r>
                                <w:rPr>
                                  <w:color w:val="414042"/>
                                  <w:kern w:val="24"/>
                                  <w:sz w:val="15"/>
                                  <w:szCs w:val="15"/>
                                </w:rPr>
                                <w:t xml:space="preserve"> </w:t>
                              </w:r>
                              <w:r>
                                <w:rPr>
                                  <w:color w:val="414042"/>
                                  <w:spacing w:val="11"/>
                                  <w:kern w:val="24"/>
                                  <w:sz w:val="15"/>
                                  <w:szCs w:val="15"/>
                                </w:rPr>
                                <w:t>pale</w:t>
                              </w:r>
                              <w:r>
                                <w:rPr>
                                  <w:color w:val="414042"/>
                                  <w:spacing w:val="5"/>
                                  <w:kern w:val="24"/>
                                  <w:sz w:val="15"/>
                                  <w:szCs w:val="15"/>
                                </w:rPr>
                                <w:t>t</w:t>
                              </w:r>
                              <w:r>
                                <w:rPr>
                                  <w:color w:val="414042"/>
                                  <w:spacing w:val="12"/>
                                  <w:kern w:val="24"/>
                                  <w:sz w:val="15"/>
                                  <w:szCs w:val="15"/>
                                </w:rPr>
                                <w:t>te</w:t>
                              </w:r>
                              <w:r>
                                <w:rPr>
                                  <w:color w:val="414042"/>
                                  <w:kern w:val="24"/>
                                  <w:sz w:val="15"/>
                                  <w:szCs w:val="15"/>
                                </w:rPr>
                                <w:t xml:space="preserve"> </w:t>
                              </w:r>
                              <w:r>
                                <w:rPr>
                                  <w:color w:val="414042"/>
                                  <w:spacing w:val="2"/>
                                  <w:kern w:val="24"/>
                                  <w:sz w:val="15"/>
                                  <w:szCs w:val="15"/>
                                </w:rPr>
                                <w:t>is</w:t>
                              </w:r>
                              <w:r>
                                <w:rPr>
                                  <w:color w:val="414042"/>
                                  <w:kern w:val="24"/>
                                  <w:sz w:val="15"/>
                                  <w:szCs w:val="15"/>
                                </w:rPr>
                                <w:t xml:space="preserve"> </w:t>
                              </w:r>
                              <w:r>
                                <w:rPr>
                                  <w:color w:val="414042"/>
                                  <w:spacing w:val="6"/>
                                  <w:kern w:val="24"/>
                                  <w:sz w:val="15"/>
                                  <w:szCs w:val="15"/>
                                </w:rPr>
                                <w:t>di</w:t>
                              </w:r>
                              <w:r>
                                <w:rPr>
                                  <w:color w:val="414042"/>
                                  <w:spacing w:val="3"/>
                                  <w:kern w:val="24"/>
                                  <w:sz w:val="15"/>
                                  <w:szCs w:val="15"/>
                                </w:rPr>
                                <w:t>r</w:t>
                              </w:r>
                              <w:r>
                                <w:rPr>
                                  <w:color w:val="414042"/>
                                  <w:spacing w:val="5"/>
                                  <w:kern w:val="24"/>
                                  <w:sz w:val="15"/>
                                  <w:szCs w:val="15"/>
                                </w:rPr>
                                <w:t>ectly</w:t>
                              </w:r>
                              <w:r>
                                <w:rPr>
                                  <w:color w:val="414042"/>
                                  <w:kern w:val="24"/>
                                  <w:sz w:val="15"/>
                                  <w:szCs w:val="15"/>
                                </w:rPr>
                                <w:t xml:space="preserve"> </w:t>
                              </w:r>
                              <w:r>
                                <w:rPr>
                                  <w:color w:val="414042"/>
                                  <w:spacing w:val="5"/>
                                  <w:kern w:val="24"/>
                                  <w:sz w:val="15"/>
                                  <w:szCs w:val="15"/>
                                </w:rPr>
                                <w:t>inspi</w:t>
                              </w:r>
                              <w:r>
                                <w:rPr>
                                  <w:color w:val="414042"/>
                                  <w:spacing w:val="2"/>
                                  <w:kern w:val="24"/>
                                  <w:sz w:val="15"/>
                                  <w:szCs w:val="15"/>
                                </w:rPr>
                                <w:t>r</w:t>
                              </w:r>
                              <w:r>
                                <w:rPr>
                                  <w:color w:val="414042"/>
                                  <w:spacing w:val="19"/>
                                  <w:kern w:val="24"/>
                                  <w:sz w:val="15"/>
                                  <w:szCs w:val="15"/>
                                </w:rPr>
                                <w:t>ed</w:t>
                              </w:r>
                              <w:r>
                                <w:rPr>
                                  <w:color w:val="414042"/>
                                  <w:spacing w:val="10"/>
                                  <w:kern w:val="24"/>
                                  <w:sz w:val="15"/>
                                  <w:szCs w:val="15"/>
                                </w:rPr>
                                <w:t xml:space="preserve"> </w:t>
                              </w:r>
                              <w:r>
                                <w:rPr>
                                  <w:color w:val="414042"/>
                                  <w:spacing w:val="-2"/>
                                  <w:kern w:val="24"/>
                                  <w:sz w:val="15"/>
                                  <w:szCs w:val="15"/>
                                </w:rPr>
                                <w:t>f</w:t>
                              </w:r>
                              <w:r>
                                <w:rPr>
                                  <w:color w:val="414042"/>
                                  <w:spacing w:val="-5"/>
                                  <w:kern w:val="24"/>
                                  <w:sz w:val="15"/>
                                  <w:szCs w:val="15"/>
                                </w:rPr>
                                <w:t>r</w:t>
                              </w:r>
                              <w:r>
                                <w:rPr>
                                  <w:color w:val="414042"/>
                                  <w:spacing w:val="15"/>
                                  <w:kern w:val="24"/>
                                  <w:sz w:val="15"/>
                                  <w:szCs w:val="15"/>
                                </w:rPr>
                                <w:t>om</w:t>
                              </w:r>
                              <w:r>
                                <w:rPr>
                                  <w:color w:val="414042"/>
                                  <w:kern w:val="24"/>
                                  <w:sz w:val="15"/>
                                  <w:szCs w:val="15"/>
                                </w:rPr>
                                <w:t xml:space="preserve"> </w:t>
                              </w:r>
                              <w:r>
                                <w:rPr>
                                  <w:color w:val="414042"/>
                                  <w:spacing w:val="12"/>
                                  <w:kern w:val="24"/>
                                  <w:sz w:val="15"/>
                                  <w:szCs w:val="15"/>
                                </w:rPr>
                                <w:t>the</w:t>
                              </w:r>
                              <w:r>
                                <w:rPr>
                                  <w:color w:val="414042"/>
                                  <w:kern w:val="24"/>
                                  <w:sz w:val="15"/>
                                  <w:szCs w:val="15"/>
                                </w:rPr>
                                <w:t xml:space="preserve"> </w:t>
                              </w:r>
                              <w:r>
                                <w:rPr>
                                  <w:color w:val="414042"/>
                                  <w:spacing w:val="8"/>
                                  <w:kern w:val="24"/>
                                  <w:sz w:val="15"/>
                                  <w:szCs w:val="15"/>
                                </w:rPr>
                                <w:t>colours</w:t>
                              </w:r>
                              <w:r>
                                <w:rPr>
                                  <w:color w:val="414042"/>
                                  <w:kern w:val="24"/>
                                  <w:sz w:val="15"/>
                                  <w:szCs w:val="15"/>
                                </w:rPr>
                                <w:t xml:space="preserve"> </w:t>
                              </w:r>
                              <w:r>
                                <w:rPr>
                                  <w:color w:val="414042"/>
                                  <w:spacing w:val="3"/>
                                  <w:kern w:val="24"/>
                                  <w:sz w:val="15"/>
                                  <w:szCs w:val="15"/>
                                </w:rPr>
                                <w:t>in</w:t>
                              </w:r>
                              <w:r>
                                <w:rPr>
                                  <w:color w:val="414042"/>
                                  <w:kern w:val="24"/>
                                  <w:sz w:val="15"/>
                                  <w:szCs w:val="15"/>
                                </w:rPr>
                                <w:t xml:space="preserve"> </w:t>
                              </w:r>
                              <w:r>
                                <w:rPr>
                                  <w:color w:val="414042"/>
                                  <w:spacing w:val="10"/>
                                  <w:kern w:val="24"/>
                                  <w:sz w:val="15"/>
                                  <w:szCs w:val="15"/>
                                </w:rPr>
                                <w:t>our</w:t>
                              </w:r>
                              <w:r>
                                <w:rPr>
                                  <w:color w:val="414042"/>
                                  <w:kern w:val="24"/>
                                  <w:sz w:val="15"/>
                                  <w:szCs w:val="15"/>
                                </w:rPr>
                                <w:t xml:space="preserve"> </w:t>
                              </w:r>
                              <w:r>
                                <w:rPr>
                                  <w:color w:val="414042"/>
                                  <w:spacing w:val="9"/>
                                  <w:kern w:val="24"/>
                                  <w:sz w:val="15"/>
                                  <w:szCs w:val="15"/>
                                </w:rPr>
                                <w:t>logotype:</w:t>
                              </w:r>
                            </w:p>
                            <w:p w14:paraId="7DEAF15E" w14:textId="77777777" w:rsidR="009F3A04" w:rsidRDefault="009F3A04" w:rsidP="001331C0">
                              <w:pPr>
                                <w:pStyle w:val="ListParagraph"/>
                                <w:numPr>
                                  <w:ilvl w:val="0"/>
                                  <w:numId w:val="33"/>
                                </w:numPr>
                                <w:tabs>
                                  <w:tab w:val="left" w:pos="229"/>
                                </w:tabs>
                                <w:rPr>
                                  <w:rFonts w:eastAsia="Times New Roman"/>
                                  <w:color w:val="414042"/>
                                  <w:sz w:val="15"/>
                                </w:rPr>
                              </w:pPr>
                              <w:r>
                                <w:rPr>
                                  <w:color w:val="414042"/>
                                  <w:spacing w:val="8"/>
                                  <w:kern w:val="24"/>
                                  <w:sz w:val="15"/>
                                  <w:szCs w:val="15"/>
                                </w:rPr>
                                <w:t xml:space="preserve">dark </w:t>
                              </w:r>
                              <w:r>
                                <w:rPr>
                                  <w:color w:val="414042"/>
                                  <w:spacing w:val="11"/>
                                  <w:kern w:val="24"/>
                                  <w:sz w:val="15"/>
                                  <w:szCs w:val="15"/>
                                </w:rPr>
                                <w:t>blue</w:t>
                              </w:r>
                            </w:p>
                            <w:p w14:paraId="393AA2C1" w14:textId="77777777" w:rsidR="009F3A04" w:rsidRDefault="009F3A04" w:rsidP="001331C0">
                              <w:pPr>
                                <w:pStyle w:val="ListParagraph"/>
                                <w:numPr>
                                  <w:ilvl w:val="0"/>
                                  <w:numId w:val="33"/>
                                </w:numPr>
                                <w:tabs>
                                  <w:tab w:val="left" w:pos="229"/>
                                </w:tabs>
                                <w:rPr>
                                  <w:rFonts w:eastAsia="Times New Roman"/>
                                  <w:color w:val="414042"/>
                                  <w:sz w:val="15"/>
                                </w:rPr>
                              </w:pPr>
                              <w:r>
                                <w:rPr>
                                  <w:color w:val="414042"/>
                                  <w:spacing w:val="6"/>
                                  <w:kern w:val="24"/>
                                  <w:sz w:val="15"/>
                                  <w:szCs w:val="15"/>
                                </w:rPr>
                                <w:t>white</w:t>
                              </w:r>
                            </w:p>
                            <w:p w14:paraId="1982867B" w14:textId="77777777" w:rsidR="009F3A04" w:rsidRDefault="009F3A04" w:rsidP="001331C0">
                              <w:pPr>
                                <w:pStyle w:val="ListParagraph"/>
                                <w:numPr>
                                  <w:ilvl w:val="0"/>
                                  <w:numId w:val="33"/>
                                </w:numPr>
                                <w:tabs>
                                  <w:tab w:val="left" w:pos="229"/>
                                </w:tabs>
                                <w:rPr>
                                  <w:rFonts w:eastAsia="Times New Roman"/>
                                  <w:color w:val="414042"/>
                                  <w:sz w:val="15"/>
                                </w:rPr>
                              </w:pPr>
                              <w:r>
                                <w:rPr>
                                  <w:color w:val="414042"/>
                                  <w:spacing w:val="5"/>
                                  <w:kern w:val="24"/>
                                  <w:sz w:val="15"/>
                                  <w:szCs w:val="15"/>
                                </w:rPr>
                                <w:t>yellow</w:t>
                              </w:r>
                            </w:p>
                            <w:p w14:paraId="3F6DD149" w14:textId="77777777" w:rsidR="009F3A04" w:rsidRDefault="009F3A04" w:rsidP="001331C0">
                              <w:pPr>
                                <w:pStyle w:val="ListParagraph"/>
                                <w:numPr>
                                  <w:ilvl w:val="0"/>
                                  <w:numId w:val="33"/>
                                </w:numPr>
                                <w:tabs>
                                  <w:tab w:val="left" w:pos="229"/>
                                </w:tabs>
                                <w:rPr>
                                  <w:rFonts w:eastAsia="Times New Roman"/>
                                  <w:color w:val="414042"/>
                                  <w:sz w:val="15"/>
                                </w:rPr>
                              </w:pPr>
                              <w:r>
                                <w:rPr>
                                  <w:color w:val="414042"/>
                                  <w:spacing w:val="14"/>
                                  <w:kern w:val="24"/>
                                  <w:sz w:val="15"/>
                                  <w:szCs w:val="15"/>
                                </w:rPr>
                                <w:t>g</w:t>
                              </w:r>
                              <w:r>
                                <w:rPr>
                                  <w:color w:val="414042"/>
                                  <w:spacing w:val="7"/>
                                  <w:kern w:val="24"/>
                                  <w:sz w:val="15"/>
                                  <w:szCs w:val="15"/>
                                </w:rPr>
                                <w:t>r</w:t>
                              </w:r>
                              <w:r>
                                <w:rPr>
                                  <w:color w:val="414042"/>
                                  <w:spacing w:val="10"/>
                                  <w:kern w:val="24"/>
                                  <w:sz w:val="15"/>
                                  <w:szCs w:val="15"/>
                                </w:rPr>
                                <w:t>adient</w:t>
                              </w:r>
                              <w:r>
                                <w:rPr>
                                  <w:color w:val="414042"/>
                                  <w:kern w:val="24"/>
                                  <w:sz w:val="15"/>
                                  <w:szCs w:val="15"/>
                                </w:rPr>
                                <w:t xml:space="preserve"> </w:t>
                              </w:r>
                              <w:r>
                                <w:rPr>
                                  <w:color w:val="414042"/>
                                  <w:spacing w:val="11"/>
                                  <w:kern w:val="24"/>
                                  <w:sz w:val="15"/>
                                  <w:szCs w:val="15"/>
                                </w:rPr>
                                <w:t>blue</w:t>
                              </w:r>
                            </w:p>
                            <w:p w14:paraId="7302A4A0" w14:textId="77777777" w:rsidR="009F3A04" w:rsidRDefault="009F3A04" w:rsidP="00E015AE">
                              <w:pPr>
                                <w:pStyle w:val="NormalWeb"/>
                                <w:ind w:left="144"/>
                                <w:rPr>
                                  <w:color w:val="005D90"/>
                                  <w:spacing w:val="6"/>
                                  <w:kern w:val="24"/>
                                  <w:sz w:val="18"/>
                                  <w:szCs w:val="18"/>
                                </w:rPr>
                              </w:pPr>
                            </w:p>
                            <w:p w14:paraId="4772766D" w14:textId="77777777" w:rsidR="009F3A04" w:rsidRDefault="009F3A04" w:rsidP="00E015AE">
                              <w:pPr>
                                <w:pStyle w:val="NormalWeb"/>
                                <w:ind w:left="144"/>
                                <w:rPr>
                                  <w:color w:val="005D90"/>
                                  <w:spacing w:val="6"/>
                                  <w:kern w:val="24"/>
                                  <w:sz w:val="18"/>
                                  <w:szCs w:val="18"/>
                                </w:rPr>
                              </w:pPr>
                              <w:r>
                                <w:rPr>
                                  <w:color w:val="005D90"/>
                                  <w:spacing w:val="6"/>
                                  <w:kern w:val="24"/>
                                  <w:sz w:val="18"/>
                                  <w:szCs w:val="18"/>
                                </w:rPr>
                                <w:t>Primary &amp; secondary colours</w:t>
                              </w:r>
                            </w:p>
                            <w:p w14:paraId="0D360772" w14:textId="77777777" w:rsidR="009F3A04" w:rsidRDefault="009F3A04" w:rsidP="00E015AE">
                              <w:pPr>
                                <w:pStyle w:val="NormalWeb"/>
                                <w:ind w:left="144"/>
                                <w:rPr>
                                  <w:rFonts w:eastAsiaTheme="minorEastAsia"/>
                                </w:rPr>
                              </w:pPr>
                            </w:p>
                            <w:p w14:paraId="6CC85DB4" w14:textId="77777777" w:rsidR="009F3A04" w:rsidRDefault="009F3A04" w:rsidP="00E015AE">
                              <w:pPr>
                                <w:pStyle w:val="NormalWeb"/>
                                <w:spacing w:after="120"/>
                                <w:ind w:left="144" w:right="245"/>
                              </w:pPr>
                              <w:r>
                                <w:rPr>
                                  <w:color w:val="414042"/>
                                  <w:spacing w:val="-9"/>
                                  <w:kern w:val="24"/>
                                  <w:sz w:val="15"/>
                                  <w:szCs w:val="15"/>
                                </w:rPr>
                                <w:t>T</w:t>
                              </w:r>
                              <w:r>
                                <w:rPr>
                                  <w:color w:val="414042"/>
                                  <w:spacing w:val="15"/>
                                  <w:kern w:val="24"/>
                                  <w:sz w:val="15"/>
                                  <w:szCs w:val="15"/>
                                </w:rPr>
                                <w:t>he</w:t>
                              </w:r>
                              <w:r>
                                <w:rPr>
                                  <w:color w:val="414042"/>
                                  <w:kern w:val="24"/>
                                  <w:sz w:val="15"/>
                                  <w:szCs w:val="15"/>
                                </w:rPr>
                                <w:t xml:space="preserve"> </w:t>
                              </w:r>
                              <w:r>
                                <w:rPr>
                                  <w:color w:val="414042"/>
                                  <w:spacing w:val="6"/>
                                  <w:kern w:val="24"/>
                                  <w:sz w:val="15"/>
                                  <w:szCs w:val="15"/>
                                </w:rPr>
                                <w:t>primary</w:t>
                              </w:r>
                              <w:r>
                                <w:rPr>
                                  <w:color w:val="414042"/>
                                  <w:kern w:val="24"/>
                                  <w:sz w:val="15"/>
                                  <w:szCs w:val="15"/>
                                </w:rPr>
                                <w:t xml:space="preserve"> </w:t>
                              </w:r>
                              <w:r>
                                <w:rPr>
                                  <w:color w:val="414042"/>
                                  <w:spacing w:val="8"/>
                                  <w:kern w:val="24"/>
                                  <w:sz w:val="15"/>
                                  <w:szCs w:val="15"/>
                                </w:rPr>
                                <w:t>colours</w:t>
                              </w:r>
                              <w:r>
                                <w:rPr>
                                  <w:color w:val="414042"/>
                                  <w:kern w:val="24"/>
                                  <w:sz w:val="15"/>
                                  <w:szCs w:val="15"/>
                                </w:rPr>
                                <w:t xml:space="preserve"> </w:t>
                              </w:r>
                              <w:r>
                                <w:rPr>
                                  <w:color w:val="414042"/>
                                  <w:spacing w:val="9"/>
                                  <w:kern w:val="24"/>
                                  <w:sz w:val="15"/>
                                  <w:szCs w:val="15"/>
                                </w:rPr>
                                <w:t>a</w:t>
                              </w:r>
                              <w:r>
                                <w:rPr>
                                  <w:color w:val="414042"/>
                                  <w:spacing w:val="5"/>
                                  <w:kern w:val="24"/>
                                  <w:sz w:val="15"/>
                                  <w:szCs w:val="15"/>
                                </w:rPr>
                                <w:t>r</w:t>
                              </w:r>
                              <w:r>
                                <w:rPr>
                                  <w:color w:val="414042"/>
                                  <w:spacing w:val="17"/>
                                  <w:kern w:val="24"/>
                                  <w:sz w:val="15"/>
                                  <w:szCs w:val="15"/>
                                </w:rPr>
                                <w:t>e</w:t>
                              </w:r>
                              <w:r>
                                <w:rPr>
                                  <w:color w:val="414042"/>
                                  <w:kern w:val="24"/>
                                  <w:sz w:val="15"/>
                                  <w:szCs w:val="15"/>
                                </w:rPr>
                                <w:t xml:space="preserve"> </w:t>
                              </w:r>
                              <w:r>
                                <w:rPr>
                                  <w:color w:val="414042"/>
                                  <w:spacing w:val="10"/>
                                  <w:kern w:val="24"/>
                                  <w:sz w:val="15"/>
                                  <w:szCs w:val="15"/>
                                </w:rPr>
                                <w:t>to</w:t>
                              </w:r>
                              <w:r>
                                <w:rPr>
                                  <w:color w:val="414042"/>
                                  <w:kern w:val="24"/>
                                  <w:sz w:val="15"/>
                                  <w:szCs w:val="15"/>
                                </w:rPr>
                                <w:t xml:space="preserve"> </w:t>
                              </w:r>
                              <w:r>
                                <w:rPr>
                                  <w:color w:val="414042"/>
                                  <w:spacing w:val="19"/>
                                  <w:kern w:val="24"/>
                                  <w:sz w:val="15"/>
                                  <w:szCs w:val="15"/>
                                </w:rPr>
                                <w:t>be</w:t>
                              </w:r>
                              <w:r>
                                <w:rPr>
                                  <w:color w:val="414042"/>
                                  <w:kern w:val="24"/>
                                  <w:sz w:val="15"/>
                                  <w:szCs w:val="15"/>
                                </w:rPr>
                                <w:t xml:space="preserve"> </w:t>
                              </w:r>
                              <w:r>
                                <w:rPr>
                                  <w:color w:val="414042"/>
                                  <w:spacing w:val="11"/>
                                  <w:kern w:val="24"/>
                                  <w:sz w:val="15"/>
                                  <w:szCs w:val="15"/>
                                </w:rPr>
                                <w:t>applied</w:t>
                              </w:r>
                              <w:r>
                                <w:rPr>
                                  <w:color w:val="414042"/>
                                  <w:kern w:val="24"/>
                                  <w:sz w:val="15"/>
                                  <w:szCs w:val="15"/>
                                </w:rPr>
                                <w:t xml:space="preserve"> </w:t>
                              </w:r>
                              <w:r>
                                <w:rPr>
                                  <w:color w:val="414042"/>
                                  <w:spacing w:val="3"/>
                                  <w:kern w:val="24"/>
                                  <w:sz w:val="15"/>
                                  <w:szCs w:val="15"/>
                                </w:rPr>
                                <w:t>in</w:t>
                              </w:r>
                              <w:r>
                                <w:rPr>
                                  <w:color w:val="414042"/>
                                  <w:kern w:val="24"/>
                                  <w:sz w:val="15"/>
                                  <w:szCs w:val="15"/>
                                </w:rPr>
                                <w:t xml:space="preserve"> </w:t>
                              </w:r>
                              <w:r>
                                <w:rPr>
                                  <w:color w:val="414042"/>
                                  <w:spacing w:val="12"/>
                                  <w:kern w:val="24"/>
                                  <w:sz w:val="15"/>
                                  <w:szCs w:val="15"/>
                                </w:rPr>
                                <w:t>complement</w:t>
                              </w:r>
                              <w:r>
                                <w:rPr>
                                  <w:color w:val="414042"/>
                                  <w:spacing w:val="5"/>
                                  <w:kern w:val="24"/>
                                  <w:sz w:val="15"/>
                                  <w:szCs w:val="15"/>
                                </w:rPr>
                                <w:t xml:space="preserve"> </w:t>
                              </w:r>
                              <w:r>
                                <w:rPr>
                                  <w:color w:val="414042"/>
                                  <w:spacing w:val="4"/>
                                  <w:kern w:val="24"/>
                                  <w:sz w:val="15"/>
                                  <w:szCs w:val="15"/>
                                </w:rPr>
                                <w:t>with</w:t>
                              </w:r>
                              <w:r>
                                <w:rPr>
                                  <w:color w:val="414042"/>
                                  <w:kern w:val="24"/>
                                  <w:sz w:val="15"/>
                                  <w:szCs w:val="15"/>
                                </w:rPr>
                                <w:t xml:space="preserve"> </w:t>
                              </w:r>
                              <w:r>
                                <w:rPr>
                                  <w:color w:val="414042"/>
                                  <w:spacing w:val="12"/>
                                  <w:kern w:val="24"/>
                                  <w:sz w:val="15"/>
                                  <w:szCs w:val="15"/>
                                </w:rPr>
                                <w:t>the</w:t>
                              </w:r>
                              <w:r>
                                <w:rPr>
                                  <w:color w:val="414042"/>
                                  <w:kern w:val="24"/>
                                  <w:sz w:val="15"/>
                                  <w:szCs w:val="15"/>
                                </w:rPr>
                                <w:t xml:space="preserve"> </w:t>
                              </w:r>
                              <w:r>
                                <w:rPr>
                                  <w:color w:val="414042"/>
                                  <w:spacing w:val="11"/>
                                  <w:kern w:val="24"/>
                                  <w:sz w:val="15"/>
                                  <w:szCs w:val="15"/>
                                </w:rPr>
                                <w:t>corpo</w:t>
                              </w:r>
                              <w:r>
                                <w:rPr>
                                  <w:color w:val="414042"/>
                                  <w:spacing w:val="6"/>
                                  <w:kern w:val="24"/>
                                  <w:sz w:val="15"/>
                                  <w:szCs w:val="15"/>
                                </w:rPr>
                                <w:t>r</w:t>
                              </w:r>
                              <w:r>
                                <w:rPr>
                                  <w:color w:val="414042"/>
                                  <w:spacing w:val="11"/>
                                  <w:kern w:val="24"/>
                                  <w:sz w:val="15"/>
                                  <w:szCs w:val="15"/>
                                </w:rPr>
                                <w:t>a</w:t>
                              </w:r>
                              <w:r>
                                <w:rPr>
                                  <w:color w:val="414042"/>
                                  <w:spacing w:val="12"/>
                                  <w:kern w:val="24"/>
                                  <w:sz w:val="15"/>
                                  <w:szCs w:val="15"/>
                                </w:rPr>
                                <w:t>te</w:t>
                              </w:r>
                              <w:r>
                                <w:rPr>
                                  <w:color w:val="414042"/>
                                  <w:kern w:val="24"/>
                                  <w:sz w:val="15"/>
                                  <w:szCs w:val="15"/>
                                </w:rPr>
                                <w:t xml:space="preserve"> </w:t>
                              </w:r>
                              <w:r>
                                <w:rPr>
                                  <w:color w:val="414042"/>
                                  <w:spacing w:val="7"/>
                                  <w:kern w:val="24"/>
                                  <w:sz w:val="15"/>
                                  <w:szCs w:val="15"/>
                                </w:rPr>
                                <w:t>colours.</w:t>
                              </w:r>
                            </w:p>
                            <w:p w14:paraId="5DBFB28F" w14:textId="77777777" w:rsidR="009F3A04" w:rsidRDefault="009F3A04" w:rsidP="00E015AE">
                              <w:pPr>
                                <w:pStyle w:val="NormalWeb"/>
                                <w:spacing w:after="120"/>
                                <w:ind w:left="144" w:right="374"/>
                              </w:pPr>
                              <w:r>
                                <w:rPr>
                                  <w:color w:val="414042"/>
                                  <w:spacing w:val="-9"/>
                                  <w:kern w:val="24"/>
                                  <w:sz w:val="15"/>
                                  <w:szCs w:val="15"/>
                                </w:rPr>
                                <w:t>T</w:t>
                              </w:r>
                              <w:r>
                                <w:rPr>
                                  <w:color w:val="414042"/>
                                  <w:spacing w:val="5"/>
                                  <w:kern w:val="24"/>
                                  <w:sz w:val="15"/>
                                  <w:szCs w:val="15"/>
                                </w:rPr>
                                <w:t>his</w:t>
                              </w:r>
                              <w:r>
                                <w:rPr>
                                  <w:color w:val="414042"/>
                                  <w:kern w:val="24"/>
                                  <w:sz w:val="15"/>
                                  <w:szCs w:val="15"/>
                                </w:rPr>
                                <w:t xml:space="preserve"> </w:t>
                              </w:r>
                              <w:r>
                                <w:rPr>
                                  <w:color w:val="414042"/>
                                  <w:spacing w:val="13"/>
                                  <w:kern w:val="24"/>
                                  <w:sz w:val="15"/>
                                  <w:szCs w:val="15"/>
                                </w:rPr>
                                <w:t>second</w:t>
                              </w:r>
                              <w:r>
                                <w:rPr>
                                  <w:color w:val="414042"/>
                                  <w:kern w:val="24"/>
                                  <w:sz w:val="15"/>
                                  <w:szCs w:val="15"/>
                                </w:rPr>
                                <w:t xml:space="preserve"> </w:t>
                              </w:r>
                              <w:r>
                                <w:rPr>
                                  <w:color w:val="414042"/>
                                  <w:spacing w:val="5"/>
                                  <w:kern w:val="24"/>
                                  <w:sz w:val="15"/>
                                  <w:szCs w:val="15"/>
                                </w:rPr>
                                <w:t>level</w:t>
                              </w:r>
                              <w:r>
                                <w:rPr>
                                  <w:color w:val="414042"/>
                                  <w:kern w:val="24"/>
                                  <w:sz w:val="15"/>
                                  <w:szCs w:val="15"/>
                                </w:rPr>
                                <w:t xml:space="preserve"> </w:t>
                              </w:r>
                              <w:r>
                                <w:rPr>
                                  <w:color w:val="414042"/>
                                  <w:spacing w:val="5"/>
                                  <w:kern w:val="24"/>
                                  <w:sz w:val="15"/>
                                  <w:szCs w:val="15"/>
                                </w:rPr>
                                <w:t>of</w:t>
                              </w:r>
                              <w:r>
                                <w:rPr>
                                  <w:color w:val="414042"/>
                                  <w:spacing w:val="3"/>
                                  <w:kern w:val="24"/>
                                  <w:sz w:val="15"/>
                                  <w:szCs w:val="15"/>
                                </w:rPr>
                                <w:t xml:space="preserve"> </w:t>
                              </w:r>
                              <w:r>
                                <w:rPr>
                                  <w:color w:val="414042"/>
                                  <w:spacing w:val="8"/>
                                  <w:kern w:val="24"/>
                                  <w:sz w:val="15"/>
                                  <w:szCs w:val="15"/>
                                </w:rPr>
                                <w:t>colours</w:t>
                              </w:r>
                              <w:r>
                                <w:rPr>
                                  <w:color w:val="414042"/>
                                  <w:kern w:val="24"/>
                                  <w:sz w:val="15"/>
                                  <w:szCs w:val="15"/>
                                </w:rPr>
                                <w:t xml:space="preserve"> </w:t>
                              </w:r>
                              <w:r>
                                <w:rPr>
                                  <w:color w:val="414042"/>
                                  <w:spacing w:val="7"/>
                                  <w:kern w:val="24"/>
                                  <w:sz w:val="15"/>
                                  <w:szCs w:val="15"/>
                                </w:rPr>
                                <w:t>gives</w:t>
                              </w:r>
                              <w:r>
                                <w:rPr>
                                  <w:color w:val="414042"/>
                                  <w:kern w:val="24"/>
                                  <w:sz w:val="15"/>
                                  <w:szCs w:val="15"/>
                                </w:rPr>
                                <w:t xml:space="preserve"> </w:t>
                              </w:r>
                              <w:r>
                                <w:rPr>
                                  <w:color w:val="414042"/>
                                  <w:spacing w:val="7"/>
                                  <w:kern w:val="24"/>
                                  <w:sz w:val="15"/>
                                  <w:szCs w:val="15"/>
                                </w:rPr>
                                <w:t>rhythm</w:t>
                              </w:r>
                              <w:r>
                                <w:rPr>
                                  <w:color w:val="414042"/>
                                  <w:kern w:val="24"/>
                                  <w:sz w:val="15"/>
                                  <w:szCs w:val="15"/>
                                </w:rPr>
                                <w:t xml:space="preserve"> </w:t>
                              </w:r>
                              <w:r>
                                <w:rPr>
                                  <w:color w:val="414042"/>
                                  <w:spacing w:val="15"/>
                                  <w:kern w:val="24"/>
                                  <w:sz w:val="15"/>
                                  <w:szCs w:val="15"/>
                                </w:rPr>
                                <w:t>and</w:t>
                              </w:r>
                              <w:r>
                                <w:rPr>
                                  <w:color w:val="414042"/>
                                  <w:kern w:val="24"/>
                                  <w:sz w:val="15"/>
                                  <w:szCs w:val="15"/>
                                </w:rPr>
                                <w:t xml:space="preserve"> </w:t>
                              </w:r>
                              <w:r>
                                <w:rPr>
                                  <w:color w:val="414042"/>
                                  <w:spacing w:val="10"/>
                                  <w:kern w:val="24"/>
                                  <w:sz w:val="15"/>
                                  <w:szCs w:val="15"/>
                                </w:rPr>
                                <w:t>helps</w:t>
                              </w:r>
                              <w:r>
                                <w:rPr>
                                  <w:color w:val="414042"/>
                                  <w:spacing w:val="5"/>
                                  <w:kern w:val="24"/>
                                  <w:sz w:val="15"/>
                                  <w:szCs w:val="15"/>
                                </w:rPr>
                                <w:t xml:space="preserve"> </w:t>
                              </w:r>
                              <w:r>
                                <w:rPr>
                                  <w:color w:val="414042"/>
                                  <w:spacing w:val="10"/>
                                  <w:kern w:val="24"/>
                                  <w:sz w:val="15"/>
                                  <w:szCs w:val="15"/>
                                </w:rPr>
                                <w:t>to</w:t>
                              </w:r>
                              <w:r>
                                <w:rPr>
                                  <w:color w:val="414042"/>
                                  <w:kern w:val="24"/>
                                  <w:sz w:val="15"/>
                                  <w:szCs w:val="15"/>
                                </w:rPr>
                                <w:t xml:space="preserve"> </w:t>
                              </w:r>
                              <w:r>
                                <w:rPr>
                                  <w:color w:val="414042"/>
                                  <w:spacing w:val="14"/>
                                  <w:kern w:val="24"/>
                                  <w:sz w:val="15"/>
                                  <w:szCs w:val="15"/>
                                </w:rPr>
                                <w:t>segment</w:t>
                              </w:r>
                              <w:r>
                                <w:rPr>
                                  <w:color w:val="414042"/>
                                  <w:kern w:val="24"/>
                                  <w:sz w:val="15"/>
                                  <w:szCs w:val="15"/>
                                </w:rPr>
                                <w:t xml:space="preserve"> </w:t>
                              </w:r>
                              <w:r>
                                <w:rPr>
                                  <w:color w:val="414042"/>
                                  <w:spacing w:val="10"/>
                                  <w:kern w:val="24"/>
                                  <w:sz w:val="15"/>
                                  <w:szCs w:val="15"/>
                                </w:rPr>
                                <w:t>our</w:t>
                              </w:r>
                              <w:r>
                                <w:rPr>
                                  <w:color w:val="414042"/>
                                  <w:kern w:val="24"/>
                                  <w:sz w:val="15"/>
                                  <w:szCs w:val="15"/>
                                </w:rPr>
                                <w:t xml:space="preserve"> </w:t>
                              </w:r>
                              <w:r>
                                <w:rPr>
                                  <w:color w:val="414042"/>
                                  <w:spacing w:val="9"/>
                                  <w:kern w:val="24"/>
                                  <w:sz w:val="15"/>
                                  <w:szCs w:val="15"/>
                                </w:rPr>
                                <w:t>public</w:t>
                              </w:r>
                              <w:r>
                                <w:rPr>
                                  <w:color w:val="414042"/>
                                  <w:spacing w:val="7"/>
                                  <w:kern w:val="24"/>
                                  <w:sz w:val="15"/>
                                  <w:szCs w:val="15"/>
                                </w:rPr>
                                <w:t>a</w:t>
                              </w:r>
                              <w:r>
                                <w:rPr>
                                  <w:color w:val="414042"/>
                                  <w:spacing w:val="6"/>
                                  <w:kern w:val="24"/>
                                  <w:sz w:val="15"/>
                                  <w:szCs w:val="15"/>
                                </w:rPr>
                                <w:t>tions.</w:t>
                              </w:r>
                            </w:p>
                            <w:p w14:paraId="1E31EEA5" w14:textId="77777777" w:rsidR="009F3A04" w:rsidRDefault="009F3A04" w:rsidP="00E015AE">
                              <w:pPr>
                                <w:pStyle w:val="NormalWeb"/>
                                <w:spacing w:after="120"/>
                                <w:ind w:left="144" w:right="734"/>
                              </w:pPr>
                              <w:r>
                                <w:rPr>
                                  <w:color w:val="414042"/>
                                  <w:spacing w:val="-9"/>
                                  <w:kern w:val="24"/>
                                  <w:sz w:val="15"/>
                                  <w:szCs w:val="15"/>
                                </w:rPr>
                                <w:t>T</w:t>
                              </w:r>
                              <w:r>
                                <w:rPr>
                                  <w:color w:val="414042"/>
                                  <w:spacing w:val="15"/>
                                  <w:kern w:val="24"/>
                                  <w:sz w:val="15"/>
                                  <w:szCs w:val="15"/>
                                </w:rPr>
                                <w:t>he</w:t>
                              </w:r>
                              <w:r>
                                <w:rPr>
                                  <w:color w:val="414042"/>
                                  <w:kern w:val="24"/>
                                  <w:sz w:val="15"/>
                                  <w:szCs w:val="15"/>
                                </w:rPr>
                                <w:t xml:space="preserve"> </w:t>
                              </w:r>
                              <w:r>
                                <w:rPr>
                                  <w:color w:val="414042"/>
                                  <w:spacing w:val="10"/>
                                  <w:kern w:val="24"/>
                                  <w:sz w:val="15"/>
                                  <w:szCs w:val="15"/>
                                </w:rPr>
                                <w:t>secondary</w:t>
                              </w:r>
                              <w:r>
                                <w:rPr>
                                  <w:color w:val="414042"/>
                                  <w:kern w:val="24"/>
                                  <w:sz w:val="15"/>
                                  <w:szCs w:val="15"/>
                                </w:rPr>
                                <w:t xml:space="preserve"> </w:t>
                              </w:r>
                              <w:r>
                                <w:rPr>
                                  <w:color w:val="414042"/>
                                  <w:spacing w:val="8"/>
                                  <w:kern w:val="24"/>
                                  <w:sz w:val="15"/>
                                  <w:szCs w:val="15"/>
                                </w:rPr>
                                <w:t>colours</w:t>
                              </w:r>
                              <w:r>
                                <w:rPr>
                                  <w:color w:val="414042"/>
                                  <w:kern w:val="24"/>
                                  <w:sz w:val="15"/>
                                  <w:szCs w:val="15"/>
                                </w:rPr>
                                <w:t xml:space="preserve"> </w:t>
                              </w:r>
                              <w:r>
                                <w:rPr>
                                  <w:color w:val="414042"/>
                                  <w:spacing w:val="9"/>
                                  <w:kern w:val="24"/>
                                  <w:sz w:val="15"/>
                                  <w:szCs w:val="15"/>
                                </w:rPr>
                                <w:t>a</w:t>
                              </w:r>
                              <w:r>
                                <w:rPr>
                                  <w:color w:val="414042"/>
                                  <w:spacing w:val="5"/>
                                  <w:kern w:val="24"/>
                                  <w:sz w:val="15"/>
                                  <w:szCs w:val="15"/>
                                </w:rPr>
                                <w:t>r</w:t>
                              </w:r>
                              <w:r>
                                <w:rPr>
                                  <w:color w:val="414042"/>
                                  <w:spacing w:val="17"/>
                                  <w:kern w:val="24"/>
                                  <w:sz w:val="15"/>
                                  <w:szCs w:val="15"/>
                                </w:rPr>
                                <w:t>e</w:t>
                              </w:r>
                              <w:r>
                                <w:rPr>
                                  <w:color w:val="414042"/>
                                  <w:kern w:val="24"/>
                                  <w:sz w:val="15"/>
                                  <w:szCs w:val="15"/>
                                </w:rPr>
                                <w:t xml:space="preserve"> </w:t>
                              </w:r>
                              <w:r>
                                <w:rPr>
                                  <w:color w:val="414042"/>
                                  <w:spacing w:val="14"/>
                                  <w:kern w:val="24"/>
                                  <w:sz w:val="15"/>
                                  <w:szCs w:val="15"/>
                                </w:rPr>
                                <w:t>used</w:t>
                              </w:r>
                              <w:r>
                                <w:rPr>
                                  <w:color w:val="414042"/>
                                  <w:kern w:val="24"/>
                                  <w:sz w:val="15"/>
                                  <w:szCs w:val="15"/>
                                </w:rPr>
                                <w:t xml:space="preserve"> </w:t>
                              </w:r>
                              <w:r>
                                <w:rPr>
                                  <w:color w:val="414042"/>
                                  <w:spacing w:val="10"/>
                                  <w:kern w:val="24"/>
                                  <w:sz w:val="15"/>
                                  <w:szCs w:val="15"/>
                                </w:rPr>
                                <w:t>to</w:t>
                              </w:r>
                              <w:r>
                                <w:rPr>
                                  <w:color w:val="414042"/>
                                  <w:kern w:val="24"/>
                                  <w:sz w:val="15"/>
                                  <w:szCs w:val="15"/>
                                </w:rPr>
                                <w:t xml:space="preserve"> </w:t>
                              </w:r>
                              <w:r>
                                <w:rPr>
                                  <w:color w:val="414042"/>
                                  <w:spacing w:val="7"/>
                                  <w:kern w:val="24"/>
                                  <w:sz w:val="15"/>
                                  <w:szCs w:val="15"/>
                                </w:rPr>
                                <w:t>highlight</w:t>
                              </w:r>
                              <w:r>
                                <w:rPr>
                                  <w:color w:val="414042"/>
                                  <w:spacing w:val="5"/>
                                  <w:kern w:val="24"/>
                                  <w:sz w:val="15"/>
                                  <w:szCs w:val="15"/>
                                </w:rPr>
                                <w:t xml:space="preserve"> </w:t>
                              </w:r>
                              <w:r>
                                <w:rPr>
                                  <w:color w:val="414042"/>
                                  <w:spacing w:val="6"/>
                                  <w:kern w:val="24"/>
                                  <w:sz w:val="15"/>
                                  <w:szCs w:val="15"/>
                                </w:rPr>
                                <w:t>inform</w:t>
                              </w:r>
                              <w:r>
                                <w:rPr>
                                  <w:color w:val="414042"/>
                                  <w:spacing w:val="5"/>
                                  <w:kern w:val="24"/>
                                  <w:sz w:val="15"/>
                                  <w:szCs w:val="15"/>
                                </w:rPr>
                                <w:t>ation,</w:t>
                              </w:r>
                              <w:r>
                                <w:rPr>
                                  <w:color w:val="414042"/>
                                  <w:spacing w:val="-5"/>
                                  <w:kern w:val="24"/>
                                  <w:sz w:val="15"/>
                                  <w:szCs w:val="15"/>
                                </w:rPr>
                                <w:t xml:space="preserve"> </w:t>
                              </w:r>
                              <w:r>
                                <w:rPr>
                                  <w:color w:val="414042"/>
                                  <w:spacing w:val="5"/>
                                  <w:kern w:val="24"/>
                                  <w:sz w:val="15"/>
                                  <w:szCs w:val="15"/>
                                </w:rPr>
                                <w:t>titles</w:t>
                              </w:r>
                              <w:r>
                                <w:rPr>
                                  <w:color w:val="414042"/>
                                  <w:kern w:val="24"/>
                                  <w:sz w:val="15"/>
                                  <w:szCs w:val="15"/>
                                </w:rPr>
                                <w:t xml:space="preserve"> </w:t>
                              </w:r>
                              <w:r>
                                <w:rPr>
                                  <w:color w:val="414042"/>
                                  <w:spacing w:val="3"/>
                                  <w:kern w:val="24"/>
                                  <w:sz w:val="15"/>
                                  <w:szCs w:val="15"/>
                                </w:rPr>
                                <w:t>in</w:t>
                              </w:r>
                              <w:r>
                                <w:rPr>
                                  <w:color w:val="414042"/>
                                  <w:kern w:val="24"/>
                                  <w:sz w:val="15"/>
                                  <w:szCs w:val="15"/>
                                </w:rPr>
                                <w:t xml:space="preserve"> </w:t>
                              </w:r>
                              <w:r>
                                <w:rPr>
                                  <w:color w:val="414042"/>
                                  <w:spacing w:val="13"/>
                                  <w:kern w:val="24"/>
                                  <w:sz w:val="15"/>
                                  <w:szCs w:val="15"/>
                                </w:rPr>
                                <w:t>a</w:t>
                              </w:r>
                              <w:r>
                                <w:rPr>
                                  <w:color w:val="414042"/>
                                  <w:kern w:val="24"/>
                                  <w:sz w:val="15"/>
                                  <w:szCs w:val="15"/>
                                </w:rPr>
                                <w:t xml:space="preserve"> </w:t>
                              </w:r>
                              <w:r>
                                <w:rPr>
                                  <w:color w:val="414042"/>
                                  <w:spacing w:val="8"/>
                                  <w:kern w:val="24"/>
                                  <w:sz w:val="15"/>
                                  <w:szCs w:val="15"/>
                                </w:rPr>
                                <w:t>minor</w:t>
                              </w:r>
                              <w:r>
                                <w:rPr>
                                  <w:color w:val="414042"/>
                                  <w:kern w:val="24"/>
                                  <w:sz w:val="15"/>
                                  <w:szCs w:val="15"/>
                                </w:rPr>
                                <w:t xml:space="preserve"> </w:t>
                              </w:r>
                              <w:r>
                                <w:rPr>
                                  <w:color w:val="414042"/>
                                  <w:spacing w:val="14"/>
                                  <w:kern w:val="24"/>
                                  <w:sz w:val="15"/>
                                  <w:szCs w:val="15"/>
                                </w:rPr>
                                <w:t>p</w:t>
                              </w:r>
                              <w:r>
                                <w:rPr>
                                  <w:color w:val="414042"/>
                                  <w:spacing w:val="6"/>
                                  <w:kern w:val="24"/>
                                  <w:sz w:val="15"/>
                                  <w:szCs w:val="15"/>
                                </w:rPr>
                                <w:t>r</w:t>
                              </w:r>
                              <w:r>
                                <w:rPr>
                                  <w:color w:val="414042"/>
                                  <w:spacing w:val="15"/>
                                  <w:kern w:val="24"/>
                                  <w:sz w:val="15"/>
                                  <w:szCs w:val="15"/>
                                </w:rPr>
                                <w:t>opo</w:t>
                              </w:r>
                              <w:r>
                                <w:rPr>
                                  <w:color w:val="414042"/>
                                  <w:spacing w:val="7"/>
                                  <w:kern w:val="24"/>
                                  <w:sz w:val="15"/>
                                  <w:szCs w:val="15"/>
                                </w:rPr>
                                <w:t>rtion</w:t>
                              </w:r>
                              <w:r>
                                <w:rPr>
                                  <w:color w:val="414042"/>
                                  <w:kern w:val="24"/>
                                  <w:sz w:val="15"/>
                                  <w:szCs w:val="15"/>
                                </w:rPr>
                                <w:t xml:space="preserve"> </w:t>
                              </w:r>
                              <w:r>
                                <w:rPr>
                                  <w:color w:val="414042"/>
                                  <w:spacing w:val="5"/>
                                  <w:kern w:val="24"/>
                                  <w:sz w:val="15"/>
                                  <w:szCs w:val="15"/>
                                </w:rPr>
                                <w:t>onl</w:t>
                              </w:r>
                              <w:r>
                                <w:rPr>
                                  <w:color w:val="414042"/>
                                  <w:kern w:val="24"/>
                                  <w:sz w:val="15"/>
                                  <w:szCs w:val="15"/>
                                </w:rPr>
                                <w:t>y</w:t>
                              </w:r>
                              <w:r>
                                <w:rPr>
                                  <w:color w:val="414042"/>
                                  <w:spacing w:val="1"/>
                                  <w:kern w:val="24"/>
                                  <w:sz w:val="15"/>
                                  <w:szCs w:val="15"/>
                                </w:rPr>
                                <w:t>.</w:t>
                              </w:r>
                            </w:p>
                            <w:p w14:paraId="7C9CE97C" w14:textId="77777777" w:rsidR="009F3A04" w:rsidRDefault="009F3A04" w:rsidP="00E015AE">
                              <w:pPr>
                                <w:pStyle w:val="NormalWeb"/>
                                <w:spacing w:after="120"/>
                                <w:ind w:left="144"/>
                              </w:pPr>
                              <w:r>
                                <w:rPr>
                                  <w:color w:val="414042"/>
                                  <w:spacing w:val="-9"/>
                                  <w:kern w:val="24"/>
                                  <w:sz w:val="15"/>
                                  <w:szCs w:val="15"/>
                                </w:rPr>
                                <w:t>T</w:t>
                              </w:r>
                              <w:r>
                                <w:rPr>
                                  <w:color w:val="414042"/>
                                  <w:spacing w:val="14"/>
                                  <w:kern w:val="24"/>
                                  <w:sz w:val="15"/>
                                  <w:szCs w:val="15"/>
                                </w:rPr>
                                <w:t>hese</w:t>
                              </w:r>
                              <w:r>
                                <w:rPr>
                                  <w:color w:val="414042"/>
                                  <w:kern w:val="24"/>
                                  <w:sz w:val="15"/>
                                  <w:szCs w:val="15"/>
                                </w:rPr>
                                <w:t xml:space="preserve"> </w:t>
                              </w:r>
                              <w:r>
                                <w:rPr>
                                  <w:color w:val="414042"/>
                                  <w:spacing w:val="8"/>
                                  <w:kern w:val="24"/>
                                  <w:sz w:val="15"/>
                                  <w:szCs w:val="15"/>
                                </w:rPr>
                                <w:t>colours</w:t>
                              </w:r>
                              <w:r>
                                <w:rPr>
                                  <w:color w:val="414042"/>
                                  <w:kern w:val="24"/>
                                  <w:sz w:val="15"/>
                                  <w:szCs w:val="15"/>
                                </w:rPr>
                                <w:t xml:space="preserve"> </w:t>
                              </w:r>
                              <w:r>
                                <w:rPr>
                                  <w:color w:val="414042"/>
                                  <w:spacing w:val="4"/>
                                  <w:kern w:val="24"/>
                                  <w:sz w:val="15"/>
                                  <w:szCs w:val="15"/>
                                </w:rPr>
                                <w:t>can’t</w:t>
                              </w:r>
                              <w:r>
                                <w:rPr>
                                  <w:color w:val="414042"/>
                                  <w:kern w:val="24"/>
                                  <w:sz w:val="15"/>
                                  <w:szCs w:val="15"/>
                                </w:rPr>
                                <w:t xml:space="preserve"> </w:t>
                              </w:r>
                              <w:r>
                                <w:rPr>
                                  <w:color w:val="414042"/>
                                  <w:spacing w:val="19"/>
                                  <w:kern w:val="24"/>
                                  <w:sz w:val="15"/>
                                  <w:szCs w:val="15"/>
                                </w:rPr>
                                <w:t>be</w:t>
                              </w:r>
                              <w:r>
                                <w:rPr>
                                  <w:color w:val="414042"/>
                                  <w:kern w:val="24"/>
                                  <w:sz w:val="15"/>
                                  <w:szCs w:val="15"/>
                                </w:rPr>
                                <w:t xml:space="preserve"> </w:t>
                              </w:r>
                              <w:r>
                                <w:rPr>
                                  <w:color w:val="414042"/>
                                  <w:spacing w:val="1"/>
                                  <w:kern w:val="24"/>
                                  <w:sz w:val="15"/>
                                  <w:szCs w:val="15"/>
                                </w:rPr>
                                <w:t>r</w:t>
                              </w:r>
                              <w:r>
                                <w:rPr>
                                  <w:color w:val="414042"/>
                                  <w:spacing w:val="13"/>
                                  <w:kern w:val="24"/>
                                  <w:sz w:val="15"/>
                                  <w:szCs w:val="15"/>
                                </w:rPr>
                                <w:t>eplaced</w:t>
                              </w:r>
                              <w:r>
                                <w:rPr>
                                  <w:color w:val="414042"/>
                                  <w:kern w:val="24"/>
                                  <w:sz w:val="15"/>
                                  <w:szCs w:val="15"/>
                                </w:rPr>
                                <w:t xml:space="preserve"> </w:t>
                              </w:r>
                              <w:r>
                                <w:rPr>
                                  <w:color w:val="414042"/>
                                  <w:spacing w:val="8"/>
                                  <w:kern w:val="24"/>
                                  <w:sz w:val="15"/>
                                  <w:szCs w:val="15"/>
                                </w:rPr>
                                <w:t>by</w:t>
                              </w:r>
                              <w:r>
                                <w:rPr>
                                  <w:color w:val="414042"/>
                                  <w:kern w:val="24"/>
                                  <w:sz w:val="15"/>
                                  <w:szCs w:val="15"/>
                                </w:rPr>
                                <w:t xml:space="preserve"> </w:t>
                              </w:r>
                              <w:r>
                                <w:rPr>
                                  <w:color w:val="414042"/>
                                  <w:spacing w:val="10"/>
                                  <w:kern w:val="24"/>
                                  <w:sz w:val="15"/>
                                  <w:szCs w:val="15"/>
                                </w:rPr>
                                <w:t>other</w:t>
                              </w:r>
                              <w:r>
                                <w:rPr>
                                  <w:color w:val="414042"/>
                                  <w:kern w:val="24"/>
                                  <w:sz w:val="15"/>
                                  <w:szCs w:val="15"/>
                                </w:rPr>
                                <w:t xml:space="preserve"> </w:t>
                              </w:r>
                              <w:r>
                                <w:rPr>
                                  <w:color w:val="414042"/>
                                  <w:spacing w:val="4"/>
                                  <w:kern w:val="24"/>
                                  <w:sz w:val="15"/>
                                  <w:szCs w:val="15"/>
                                </w:rPr>
                                <w:t>tints.</w:t>
                              </w:r>
                            </w:p>
                          </w:txbxContent>
                        </wps:txbx>
                        <wps:bodyPr vert="horz" wrap="square" lIns="0" tIns="0" rIns="0" bIns="0" rtlCol="0">
                          <a:spAutoFit/>
                        </wps:bodyPr>
                      </wps:wsp>
                      <wps:wsp>
                        <wps:cNvPr id="96" name="object 8"/>
                        <wps:cNvSpPr txBox="1"/>
                        <wps:spPr>
                          <a:xfrm>
                            <a:off x="4298960" y="320852"/>
                            <a:ext cx="777240" cy="262890"/>
                          </a:xfrm>
                          <a:prstGeom prst="rect">
                            <a:avLst/>
                          </a:prstGeom>
                        </wps:spPr>
                        <wps:txbx>
                          <w:txbxContent>
                            <w:p w14:paraId="29059C1B" w14:textId="77777777" w:rsidR="009F3A04" w:rsidRDefault="009F3A04" w:rsidP="00E015AE">
                              <w:pPr>
                                <w:pStyle w:val="NormalWeb"/>
                                <w:ind w:left="14" w:right="14"/>
                                <w:rPr>
                                  <w:sz w:val="24"/>
                                </w:rPr>
                              </w:pPr>
                              <w:r>
                                <w:rPr>
                                  <w:b/>
                                  <w:bCs/>
                                  <w:color w:val="414042"/>
                                  <w:spacing w:val="-20"/>
                                  <w:kern w:val="24"/>
                                  <w:sz w:val="12"/>
                                  <w:szCs w:val="12"/>
                                </w:rPr>
                                <w:t>P</w:t>
                              </w:r>
                              <w:r>
                                <w:rPr>
                                  <w:b/>
                                  <w:bCs/>
                                  <w:color w:val="414042"/>
                                  <w:spacing w:val="-27"/>
                                  <w:kern w:val="24"/>
                                  <w:sz w:val="12"/>
                                  <w:szCs w:val="12"/>
                                </w:rPr>
                                <w:t>AN</w:t>
                              </w:r>
                              <w:r>
                                <w:rPr>
                                  <w:b/>
                                  <w:bCs/>
                                  <w:color w:val="414042"/>
                                  <w:spacing w:val="-26"/>
                                  <w:kern w:val="24"/>
                                  <w:sz w:val="12"/>
                                  <w:szCs w:val="12"/>
                                </w:rPr>
                                <w:t>T</w:t>
                              </w:r>
                              <w:r>
                                <w:rPr>
                                  <w:b/>
                                  <w:bCs/>
                                  <w:color w:val="414042"/>
                                  <w:spacing w:val="-23"/>
                                  <w:kern w:val="24"/>
                                  <w:sz w:val="12"/>
                                  <w:szCs w:val="12"/>
                                </w:rPr>
                                <w:t>ONE</w:t>
                              </w:r>
                              <w:r>
                                <w:rPr>
                                  <w:b/>
                                  <w:bCs/>
                                  <w:color w:val="414042"/>
                                  <w:spacing w:val="-7"/>
                                  <w:kern w:val="24"/>
                                  <w:sz w:val="12"/>
                                  <w:szCs w:val="12"/>
                                </w:rPr>
                                <w:t xml:space="preserve"> </w:t>
                              </w:r>
                              <w:r>
                                <w:rPr>
                                  <w:b/>
                                  <w:bCs/>
                                  <w:color w:val="414042"/>
                                  <w:spacing w:val="-21"/>
                                  <w:kern w:val="24"/>
                                  <w:sz w:val="12"/>
                                  <w:szCs w:val="12"/>
                                </w:rPr>
                                <w:t>PROCESS</w:t>
                              </w:r>
                              <w:r>
                                <w:rPr>
                                  <w:b/>
                                  <w:bCs/>
                                  <w:color w:val="414042"/>
                                  <w:spacing w:val="-7"/>
                                  <w:kern w:val="24"/>
                                  <w:sz w:val="12"/>
                                  <w:szCs w:val="12"/>
                                </w:rPr>
                                <w:t xml:space="preserve"> </w:t>
                              </w:r>
                              <w:r>
                                <w:rPr>
                                  <w:b/>
                                  <w:bCs/>
                                  <w:color w:val="414042"/>
                                  <w:spacing w:val="-29"/>
                                  <w:kern w:val="24"/>
                                  <w:sz w:val="12"/>
                                  <w:szCs w:val="12"/>
                                </w:rPr>
                                <w:t>C</w:t>
                              </w:r>
                              <w:r>
                                <w:rPr>
                                  <w:b/>
                                  <w:bCs/>
                                  <w:color w:val="414042"/>
                                  <w:spacing w:val="-35"/>
                                  <w:kern w:val="24"/>
                                  <w:sz w:val="12"/>
                                  <w:szCs w:val="12"/>
                                </w:rPr>
                                <w:t>Y</w:t>
                              </w:r>
                              <w:r>
                                <w:rPr>
                                  <w:b/>
                                  <w:bCs/>
                                  <w:color w:val="414042"/>
                                  <w:spacing w:val="-22"/>
                                  <w:kern w:val="24"/>
                                  <w:sz w:val="12"/>
                                  <w:szCs w:val="12"/>
                                </w:rPr>
                                <w:t>AN</w:t>
                              </w:r>
                              <w:r>
                                <w:rPr>
                                  <w:b/>
                                  <w:bCs/>
                                  <w:color w:val="414042"/>
                                  <w:spacing w:val="-7"/>
                                  <w:kern w:val="24"/>
                                  <w:sz w:val="12"/>
                                  <w:szCs w:val="12"/>
                                </w:rPr>
                                <w:t xml:space="preserve"> </w:t>
                              </w:r>
                              <w:r>
                                <w:rPr>
                                  <w:b/>
                                  <w:bCs/>
                                  <w:color w:val="414042"/>
                                  <w:spacing w:val="-28"/>
                                  <w:kern w:val="24"/>
                                  <w:sz w:val="12"/>
                                  <w:szCs w:val="12"/>
                                </w:rPr>
                                <w:t>C</w:t>
                              </w:r>
                              <w:r>
                                <w:rPr>
                                  <w:b/>
                                  <w:bCs/>
                                  <w:color w:val="414042"/>
                                  <w:spacing w:val="-10"/>
                                  <w:kern w:val="24"/>
                                  <w:sz w:val="12"/>
                                  <w:szCs w:val="12"/>
                                </w:rPr>
                                <w:t xml:space="preserve"> </w:t>
                              </w: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C</w:t>
                              </w:r>
                              <w:r>
                                <w:rPr>
                                  <w:color w:val="414042"/>
                                  <w:spacing w:val="-8"/>
                                  <w:kern w:val="24"/>
                                  <w:sz w:val="12"/>
                                  <w:szCs w:val="12"/>
                                </w:rPr>
                                <w:t xml:space="preserve"> </w:t>
                              </w:r>
                              <w:r>
                                <w:rPr>
                                  <w:color w:val="414042"/>
                                  <w:spacing w:val="-4"/>
                                  <w:kern w:val="24"/>
                                  <w:sz w:val="12"/>
                                  <w:szCs w:val="12"/>
                                </w:rPr>
                                <w:t>100</w:t>
                              </w:r>
                            </w:p>
                            <w:p w14:paraId="574284FC" w14:textId="77777777" w:rsidR="009F3A04" w:rsidRDefault="009F3A04"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159</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223</w:t>
                              </w:r>
                            </w:p>
                          </w:txbxContent>
                        </wps:txbx>
                        <wps:bodyPr vert="horz" wrap="square" lIns="0" tIns="0" rIns="0" bIns="0" rtlCol="0">
                          <a:spAutoFit/>
                        </wps:bodyPr>
                      </wps:wsp>
                      <wps:wsp>
                        <wps:cNvPr id="97" name="object 9"/>
                        <wps:cNvSpPr txBox="1"/>
                        <wps:spPr>
                          <a:xfrm>
                            <a:off x="4298960" y="921384"/>
                            <a:ext cx="763270" cy="262890"/>
                          </a:xfrm>
                          <a:prstGeom prst="rect">
                            <a:avLst/>
                          </a:prstGeom>
                        </wps:spPr>
                        <wps:txbx>
                          <w:txbxContent>
                            <w:p w14:paraId="1AFE8EB1" w14:textId="77777777" w:rsidR="009F3A04" w:rsidRDefault="009F3A04"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131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208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245</w:t>
                              </w:r>
                            </w:p>
                          </w:txbxContent>
                        </wps:txbx>
                        <wps:bodyPr vert="horz" wrap="square" lIns="0" tIns="0" rIns="0" bIns="0" rtlCol="0">
                          <a:spAutoFit/>
                        </wps:bodyPr>
                      </wps:wsp>
                      <wps:wsp>
                        <wps:cNvPr id="98" name="object 10"/>
                        <wps:cNvSpPr txBox="1"/>
                        <wps:spPr>
                          <a:xfrm>
                            <a:off x="5516040" y="921384"/>
                            <a:ext cx="762635" cy="262890"/>
                          </a:xfrm>
                          <a:prstGeom prst="rect">
                            <a:avLst/>
                          </a:prstGeom>
                        </wps:spPr>
                        <wps:txbx>
                          <w:txbxContent>
                            <w:p w14:paraId="5DD8D3DC" w14:textId="77777777" w:rsidR="009F3A04" w:rsidRDefault="009F3A04"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148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217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213</w:t>
                              </w:r>
                            </w:p>
                          </w:txbxContent>
                        </wps:txbx>
                        <wps:bodyPr vert="horz" wrap="square" lIns="0" tIns="0" rIns="0" bIns="0" rtlCol="0">
                          <a:spAutoFit/>
                        </wps:bodyPr>
                      </wps:wsp>
                      <wps:wsp>
                        <wps:cNvPr id="99" name="object 11"/>
                        <wps:cNvSpPr txBox="1"/>
                        <wps:spPr>
                          <a:xfrm>
                            <a:off x="6740993" y="921384"/>
                            <a:ext cx="762635" cy="262890"/>
                          </a:xfrm>
                          <a:prstGeom prst="rect">
                            <a:avLst/>
                          </a:prstGeom>
                        </wps:spPr>
                        <wps:txbx>
                          <w:txbxContent>
                            <w:p w14:paraId="7A35475A" w14:textId="77777777" w:rsidR="009F3A04" w:rsidRDefault="009F3A04"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9"/>
                                  <w:kern w:val="24"/>
                                  <w:sz w:val="12"/>
                                  <w:szCs w:val="12"/>
                                </w:rPr>
                                <w:t>R171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219</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233</w:t>
                              </w:r>
                            </w:p>
                          </w:txbxContent>
                        </wps:txbx>
                        <wps:bodyPr vert="horz" wrap="square" lIns="0" tIns="0" rIns="0" bIns="0" rtlCol="0">
                          <a:spAutoFit/>
                        </wps:bodyPr>
                      </wps:wsp>
                      <wps:wsp>
                        <wps:cNvPr id="100" name="object 12"/>
                        <wps:cNvSpPr txBox="1"/>
                        <wps:spPr>
                          <a:xfrm>
                            <a:off x="7955451" y="921384"/>
                            <a:ext cx="763270" cy="262890"/>
                          </a:xfrm>
                          <a:prstGeom prst="rect">
                            <a:avLst/>
                          </a:prstGeom>
                        </wps:spPr>
                        <wps:txbx>
                          <w:txbxContent>
                            <w:p w14:paraId="212EBA11" w14:textId="77777777" w:rsidR="009F3A04" w:rsidRDefault="009F3A04"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178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193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237</w:t>
                              </w:r>
                            </w:p>
                          </w:txbxContent>
                        </wps:txbx>
                        <wps:bodyPr vert="horz" wrap="square" lIns="0" tIns="0" rIns="0" bIns="0" rtlCol="0">
                          <a:spAutoFit/>
                        </wps:bodyPr>
                      </wps:wsp>
                      <wps:wsp>
                        <wps:cNvPr id="101" name="object 13"/>
                        <wps:cNvSpPr txBox="1"/>
                        <wps:spPr>
                          <a:xfrm>
                            <a:off x="5519790" y="320852"/>
                            <a:ext cx="680720" cy="438150"/>
                          </a:xfrm>
                          <a:prstGeom prst="rect">
                            <a:avLst/>
                          </a:prstGeom>
                        </wps:spPr>
                        <wps:txbx>
                          <w:txbxContent>
                            <w:p w14:paraId="092241C7" w14:textId="77777777" w:rsidR="009F3A04" w:rsidRPr="00560F9E" w:rsidRDefault="009F3A04" w:rsidP="00E015AE">
                              <w:pPr>
                                <w:pStyle w:val="NormalWeb"/>
                                <w:ind w:left="14" w:right="259"/>
                                <w:rPr>
                                  <w:sz w:val="24"/>
                                  <w:lang w:val="es-ES"/>
                                  <w:rPrChange w:id="244" w:author="Ginés Moreno López" w:date="2020-10-14T11:51:00Z">
                                    <w:rPr>
                                      <w:sz w:val="24"/>
                                    </w:rPr>
                                  </w:rPrChange>
                                </w:rPr>
                              </w:pPr>
                              <w:r w:rsidRPr="00560F9E">
                                <w:rPr>
                                  <w:b/>
                                  <w:bCs/>
                                  <w:color w:val="414042"/>
                                  <w:spacing w:val="-20"/>
                                  <w:kern w:val="24"/>
                                  <w:sz w:val="12"/>
                                  <w:szCs w:val="12"/>
                                  <w:lang w:val="es-ES"/>
                                  <w:rPrChange w:id="245" w:author="Ginés Moreno López" w:date="2020-10-14T11:51:00Z">
                                    <w:rPr>
                                      <w:b/>
                                      <w:bCs/>
                                      <w:color w:val="414042"/>
                                      <w:spacing w:val="-20"/>
                                      <w:kern w:val="24"/>
                                      <w:sz w:val="12"/>
                                      <w:szCs w:val="12"/>
                                    </w:rPr>
                                  </w:rPrChange>
                                </w:rPr>
                                <w:t>P</w:t>
                              </w:r>
                              <w:r w:rsidRPr="00560F9E">
                                <w:rPr>
                                  <w:b/>
                                  <w:bCs/>
                                  <w:color w:val="414042"/>
                                  <w:spacing w:val="-27"/>
                                  <w:kern w:val="24"/>
                                  <w:sz w:val="12"/>
                                  <w:szCs w:val="12"/>
                                  <w:lang w:val="es-ES"/>
                                  <w:rPrChange w:id="246" w:author="Ginés Moreno López" w:date="2020-10-14T11:51:00Z">
                                    <w:rPr>
                                      <w:b/>
                                      <w:bCs/>
                                      <w:color w:val="414042"/>
                                      <w:spacing w:val="-27"/>
                                      <w:kern w:val="24"/>
                                      <w:sz w:val="12"/>
                                      <w:szCs w:val="12"/>
                                    </w:rPr>
                                  </w:rPrChange>
                                </w:rPr>
                                <w:t>AN</w:t>
                              </w:r>
                              <w:r w:rsidRPr="00560F9E">
                                <w:rPr>
                                  <w:b/>
                                  <w:bCs/>
                                  <w:color w:val="414042"/>
                                  <w:spacing w:val="-26"/>
                                  <w:kern w:val="24"/>
                                  <w:sz w:val="12"/>
                                  <w:szCs w:val="12"/>
                                  <w:lang w:val="es-ES"/>
                                  <w:rPrChange w:id="247" w:author="Ginés Moreno López" w:date="2020-10-14T11:51:00Z">
                                    <w:rPr>
                                      <w:b/>
                                      <w:bCs/>
                                      <w:color w:val="414042"/>
                                      <w:spacing w:val="-26"/>
                                      <w:kern w:val="24"/>
                                      <w:sz w:val="12"/>
                                      <w:szCs w:val="12"/>
                                    </w:rPr>
                                  </w:rPrChange>
                                </w:rPr>
                                <w:t>T</w:t>
                              </w:r>
                              <w:r w:rsidRPr="00560F9E">
                                <w:rPr>
                                  <w:b/>
                                  <w:bCs/>
                                  <w:color w:val="414042"/>
                                  <w:spacing w:val="-23"/>
                                  <w:kern w:val="24"/>
                                  <w:sz w:val="12"/>
                                  <w:szCs w:val="12"/>
                                  <w:lang w:val="es-ES"/>
                                  <w:rPrChange w:id="248" w:author="Ginés Moreno López" w:date="2020-10-14T11:51:00Z">
                                    <w:rPr>
                                      <w:b/>
                                      <w:bCs/>
                                      <w:color w:val="414042"/>
                                      <w:spacing w:val="-23"/>
                                      <w:kern w:val="24"/>
                                      <w:sz w:val="12"/>
                                      <w:szCs w:val="12"/>
                                    </w:rPr>
                                  </w:rPrChange>
                                </w:rPr>
                                <w:t>ONE</w:t>
                              </w:r>
                              <w:r w:rsidRPr="00560F9E">
                                <w:rPr>
                                  <w:b/>
                                  <w:bCs/>
                                  <w:color w:val="414042"/>
                                  <w:spacing w:val="-7"/>
                                  <w:kern w:val="24"/>
                                  <w:sz w:val="12"/>
                                  <w:szCs w:val="12"/>
                                  <w:lang w:val="es-ES"/>
                                  <w:rPrChange w:id="249" w:author="Ginés Moreno López" w:date="2020-10-14T11:51:00Z">
                                    <w:rPr>
                                      <w:b/>
                                      <w:bCs/>
                                      <w:color w:val="414042"/>
                                      <w:spacing w:val="-7"/>
                                      <w:kern w:val="24"/>
                                      <w:sz w:val="12"/>
                                      <w:szCs w:val="12"/>
                                    </w:rPr>
                                  </w:rPrChange>
                                </w:rPr>
                                <w:t xml:space="preserve"> 326C</w:t>
                              </w:r>
                              <w:r w:rsidRPr="00560F9E">
                                <w:rPr>
                                  <w:b/>
                                  <w:bCs/>
                                  <w:color w:val="414042"/>
                                  <w:spacing w:val="-4"/>
                                  <w:kern w:val="24"/>
                                  <w:sz w:val="12"/>
                                  <w:szCs w:val="12"/>
                                  <w:lang w:val="es-ES"/>
                                  <w:rPrChange w:id="250" w:author="Ginés Moreno López" w:date="2020-10-14T11:51:00Z">
                                    <w:rPr>
                                      <w:b/>
                                      <w:bCs/>
                                      <w:color w:val="414042"/>
                                      <w:spacing w:val="-4"/>
                                      <w:kern w:val="24"/>
                                      <w:sz w:val="12"/>
                                      <w:szCs w:val="12"/>
                                    </w:rPr>
                                  </w:rPrChange>
                                </w:rPr>
                                <w:t xml:space="preserve"> </w:t>
                              </w:r>
                              <w:r w:rsidRPr="00560F9E">
                                <w:rPr>
                                  <w:b/>
                                  <w:bCs/>
                                  <w:color w:val="414042"/>
                                  <w:spacing w:val="-28"/>
                                  <w:kern w:val="24"/>
                                  <w:sz w:val="12"/>
                                  <w:szCs w:val="12"/>
                                  <w:lang w:val="es-ES"/>
                                  <w:rPrChange w:id="251" w:author="Ginés Moreno López" w:date="2020-10-14T11:51:00Z">
                                    <w:rPr>
                                      <w:b/>
                                      <w:bCs/>
                                      <w:color w:val="414042"/>
                                      <w:spacing w:val="-28"/>
                                      <w:kern w:val="24"/>
                                      <w:sz w:val="12"/>
                                      <w:szCs w:val="12"/>
                                    </w:rPr>
                                  </w:rPrChange>
                                </w:rPr>
                                <w:t>CMYK</w:t>
                              </w:r>
                              <w:r w:rsidRPr="00560F9E">
                                <w:rPr>
                                  <w:b/>
                                  <w:bCs/>
                                  <w:color w:val="414042"/>
                                  <w:spacing w:val="-8"/>
                                  <w:kern w:val="24"/>
                                  <w:sz w:val="12"/>
                                  <w:szCs w:val="12"/>
                                  <w:lang w:val="es-ES"/>
                                  <w:rPrChange w:id="252" w:author="Ginés Moreno López" w:date="2020-10-14T11:51:00Z">
                                    <w:rPr>
                                      <w:b/>
                                      <w:bCs/>
                                      <w:color w:val="414042"/>
                                      <w:spacing w:val="-8"/>
                                      <w:kern w:val="24"/>
                                      <w:sz w:val="12"/>
                                      <w:szCs w:val="12"/>
                                    </w:rPr>
                                  </w:rPrChange>
                                </w:rPr>
                                <w:t xml:space="preserve"> </w:t>
                              </w:r>
                              <w:r w:rsidRPr="00560F9E">
                                <w:rPr>
                                  <w:b/>
                                  <w:bCs/>
                                  <w:color w:val="414042"/>
                                  <w:spacing w:val="-6"/>
                                  <w:kern w:val="24"/>
                                  <w:sz w:val="12"/>
                                  <w:szCs w:val="12"/>
                                  <w:lang w:val="es-ES"/>
                                  <w:rPrChange w:id="253" w:author="Ginés Moreno López" w:date="2020-10-14T11:51:00Z">
                                    <w:rPr>
                                      <w:b/>
                                      <w:bCs/>
                                      <w:color w:val="414042"/>
                                      <w:spacing w:val="-6"/>
                                      <w:kern w:val="24"/>
                                      <w:sz w:val="12"/>
                                      <w:szCs w:val="12"/>
                                    </w:rPr>
                                  </w:rPrChange>
                                </w:rPr>
                                <w:t>:</w:t>
                              </w:r>
                              <w:r w:rsidRPr="00560F9E">
                                <w:rPr>
                                  <w:b/>
                                  <w:bCs/>
                                  <w:color w:val="414042"/>
                                  <w:spacing w:val="-8"/>
                                  <w:kern w:val="24"/>
                                  <w:sz w:val="12"/>
                                  <w:szCs w:val="12"/>
                                  <w:lang w:val="es-ES"/>
                                  <w:rPrChange w:id="254" w:author="Ginés Moreno López" w:date="2020-10-14T11:51:00Z">
                                    <w:rPr>
                                      <w:b/>
                                      <w:bCs/>
                                      <w:color w:val="414042"/>
                                      <w:spacing w:val="-8"/>
                                      <w:kern w:val="24"/>
                                      <w:sz w:val="12"/>
                                      <w:szCs w:val="12"/>
                                    </w:rPr>
                                  </w:rPrChange>
                                </w:rPr>
                                <w:t xml:space="preserve"> </w:t>
                              </w:r>
                              <w:r w:rsidRPr="00560F9E">
                                <w:rPr>
                                  <w:color w:val="414042"/>
                                  <w:spacing w:val="-24"/>
                                  <w:kern w:val="24"/>
                                  <w:sz w:val="12"/>
                                  <w:szCs w:val="12"/>
                                  <w:lang w:val="es-ES"/>
                                  <w:rPrChange w:id="255" w:author="Ginés Moreno López" w:date="2020-10-14T11:51:00Z">
                                    <w:rPr>
                                      <w:color w:val="414042"/>
                                      <w:spacing w:val="-24"/>
                                      <w:kern w:val="24"/>
                                      <w:sz w:val="12"/>
                                      <w:szCs w:val="12"/>
                                    </w:rPr>
                                  </w:rPrChange>
                                </w:rPr>
                                <w:t>C</w:t>
                              </w:r>
                              <w:r w:rsidRPr="00560F9E">
                                <w:rPr>
                                  <w:color w:val="414042"/>
                                  <w:spacing w:val="-8"/>
                                  <w:kern w:val="24"/>
                                  <w:sz w:val="12"/>
                                  <w:szCs w:val="12"/>
                                  <w:lang w:val="es-ES"/>
                                  <w:rPrChange w:id="256" w:author="Ginés Moreno López" w:date="2020-10-14T11:51:00Z">
                                    <w:rPr>
                                      <w:color w:val="414042"/>
                                      <w:spacing w:val="-8"/>
                                      <w:kern w:val="24"/>
                                      <w:sz w:val="12"/>
                                      <w:szCs w:val="12"/>
                                    </w:rPr>
                                  </w:rPrChange>
                                </w:rPr>
                                <w:t xml:space="preserve"> </w:t>
                              </w:r>
                              <w:r w:rsidRPr="00560F9E">
                                <w:rPr>
                                  <w:color w:val="414042"/>
                                  <w:spacing w:val="-4"/>
                                  <w:kern w:val="24"/>
                                  <w:sz w:val="12"/>
                                  <w:szCs w:val="12"/>
                                  <w:lang w:val="es-ES"/>
                                  <w:rPrChange w:id="257" w:author="Ginés Moreno López" w:date="2020-10-14T11:51:00Z">
                                    <w:rPr>
                                      <w:color w:val="414042"/>
                                      <w:spacing w:val="-4"/>
                                      <w:kern w:val="24"/>
                                      <w:sz w:val="12"/>
                                      <w:szCs w:val="12"/>
                                    </w:rPr>
                                  </w:rPrChange>
                                </w:rPr>
                                <w:t>81</w:t>
                              </w:r>
                              <w:r w:rsidRPr="00560F9E">
                                <w:rPr>
                                  <w:color w:val="414042"/>
                                  <w:spacing w:val="-8"/>
                                  <w:kern w:val="24"/>
                                  <w:sz w:val="12"/>
                                  <w:szCs w:val="12"/>
                                  <w:lang w:val="es-ES"/>
                                  <w:rPrChange w:id="258" w:author="Ginés Moreno López" w:date="2020-10-14T11:51:00Z">
                                    <w:rPr>
                                      <w:color w:val="414042"/>
                                      <w:spacing w:val="-8"/>
                                      <w:kern w:val="24"/>
                                      <w:sz w:val="12"/>
                                      <w:szCs w:val="12"/>
                                    </w:rPr>
                                  </w:rPrChange>
                                </w:rPr>
                                <w:t xml:space="preserve"> </w:t>
                              </w:r>
                              <w:r w:rsidRPr="00560F9E">
                                <w:rPr>
                                  <w:color w:val="414042"/>
                                  <w:spacing w:val="-14"/>
                                  <w:kern w:val="24"/>
                                  <w:sz w:val="12"/>
                                  <w:szCs w:val="12"/>
                                  <w:lang w:val="es-ES"/>
                                  <w:rPrChange w:id="259" w:author="Ginés Moreno López" w:date="2020-10-14T11:51:00Z">
                                    <w:rPr>
                                      <w:color w:val="414042"/>
                                      <w:spacing w:val="-14"/>
                                      <w:kern w:val="24"/>
                                      <w:sz w:val="12"/>
                                      <w:szCs w:val="12"/>
                                    </w:rPr>
                                  </w:rPrChange>
                                </w:rPr>
                                <w:t>-</w:t>
                              </w:r>
                              <w:r w:rsidRPr="00560F9E">
                                <w:rPr>
                                  <w:color w:val="414042"/>
                                  <w:spacing w:val="-11"/>
                                  <w:kern w:val="24"/>
                                  <w:sz w:val="12"/>
                                  <w:szCs w:val="12"/>
                                  <w:lang w:val="es-ES"/>
                                  <w:rPrChange w:id="260" w:author="Ginés Moreno López" w:date="2020-10-14T11:51:00Z">
                                    <w:rPr>
                                      <w:color w:val="414042"/>
                                      <w:spacing w:val="-11"/>
                                      <w:kern w:val="24"/>
                                      <w:sz w:val="12"/>
                                      <w:szCs w:val="12"/>
                                    </w:rPr>
                                  </w:rPrChange>
                                </w:rPr>
                                <w:t xml:space="preserve"> </w:t>
                              </w:r>
                              <w:r w:rsidRPr="00560F9E">
                                <w:rPr>
                                  <w:color w:val="414042"/>
                                  <w:spacing w:val="-36"/>
                                  <w:kern w:val="24"/>
                                  <w:sz w:val="12"/>
                                  <w:szCs w:val="12"/>
                                  <w:lang w:val="es-ES"/>
                                  <w:rPrChange w:id="261" w:author="Ginés Moreno López" w:date="2020-10-14T11:51:00Z">
                                    <w:rPr>
                                      <w:color w:val="414042"/>
                                      <w:spacing w:val="-36"/>
                                      <w:kern w:val="24"/>
                                      <w:sz w:val="12"/>
                                      <w:szCs w:val="12"/>
                                    </w:rPr>
                                  </w:rPrChange>
                                </w:rPr>
                                <w:t>Y</w:t>
                              </w:r>
                              <w:r w:rsidRPr="00560F9E">
                                <w:rPr>
                                  <w:color w:val="414042"/>
                                  <w:spacing w:val="-11"/>
                                  <w:kern w:val="24"/>
                                  <w:sz w:val="12"/>
                                  <w:szCs w:val="12"/>
                                  <w:lang w:val="es-ES"/>
                                  <w:rPrChange w:id="262" w:author="Ginés Moreno López" w:date="2020-10-14T11:51:00Z">
                                    <w:rPr>
                                      <w:color w:val="414042"/>
                                      <w:spacing w:val="-11"/>
                                      <w:kern w:val="24"/>
                                      <w:sz w:val="12"/>
                                      <w:szCs w:val="12"/>
                                    </w:rPr>
                                  </w:rPrChange>
                                </w:rPr>
                                <w:t xml:space="preserve"> </w:t>
                              </w:r>
                              <w:r w:rsidRPr="00560F9E">
                                <w:rPr>
                                  <w:color w:val="414042"/>
                                  <w:spacing w:val="-4"/>
                                  <w:kern w:val="24"/>
                                  <w:sz w:val="12"/>
                                  <w:szCs w:val="12"/>
                                  <w:lang w:val="es-ES"/>
                                  <w:rPrChange w:id="263" w:author="Ginés Moreno López" w:date="2020-10-14T11:51:00Z">
                                    <w:rPr>
                                      <w:color w:val="414042"/>
                                      <w:spacing w:val="-4"/>
                                      <w:kern w:val="24"/>
                                      <w:sz w:val="12"/>
                                      <w:szCs w:val="12"/>
                                    </w:rPr>
                                  </w:rPrChange>
                                </w:rPr>
                                <w:t>39</w:t>
                              </w:r>
                            </w:p>
                            <w:p w14:paraId="024233EE" w14:textId="77777777" w:rsidR="009F3A04" w:rsidRDefault="009F3A04"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175</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170</w:t>
                              </w:r>
                            </w:p>
                          </w:txbxContent>
                        </wps:txbx>
                        <wps:bodyPr vert="horz" wrap="square" lIns="0" tIns="0" rIns="0" bIns="0" rtlCol="0">
                          <a:spAutoFit/>
                        </wps:bodyPr>
                      </wps:wsp>
                      <wps:wsp>
                        <wps:cNvPr id="102" name="object 14"/>
                        <wps:cNvSpPr txBox="1"/>
                        <wps:spPr>
                          <a:xfrm>
                            <a:off x="6740618" y="320852"/>
                            <a:ext cx="828040" cy="350520"/>
                          </a:xfrm>
                          <a:prstGeom prst="rect">
                            <a:avLst/>
                          </a:prstGeom>
                        </wps:spPr>
                        <wps:txbx>
                          <w:txbxContent>
                            <w:p w14:paraId="5E650383" w14:textId="77777777" w:rsidR="009F3A04" w:rsidRDefault="009F3A04" w:rsidP="00E015AE">
                              <w:pPr>
                                <w:pStyle w:val="NormalWeb"/>
                                <w:ind w:left="14"/>
                                <w:rPr>
                                  <w:sz w:val="24"/>
                                </w:rPr>
                              </w:pPr>
                              <w:r>
                                <w:rPr>
                                  <w:b/>
                                  <w:bCs/>
                                  <w:color w:val="414042"/>
                                  <w:spacing w:val="-20"/>
                                  <w:kern w:val="24"/>
                                  <w:sz w:val="12"/>
                                  <w:szCs w:val="12"/>
                                </w:rPr>
                                <w:t>P</w:t>
                              </w:r>
                              <w:r>
                                <w:rPr>
                                  <w:b/>
                                  <w:bCs/>
                                  <w:color w:val="414042"/>
                                  <w:spacing w:val="-27"/>
                                  <w:kern w:val="24"/>
                                  <w:sz w:val="12"/>
                                  <w:szCs w:val="12"/>
                                </w:rPr>
                                <w:t>AN</w:t>
                              </w:r>
                              <w:r>
                                <w:rPr>
                                  <w:b/>
                                  <w:bCs/>
                                  <w:color w:val="414042"/>
                                  <w:spacing w:val="-26"/>
                                  <w:kern w:val="24"/>
                                  <w:sz w:val="12"/>
                                  <w:szCs w:val="12"/>
                                </w:rPr>
                                <w:t>T</w:t>
                              </w:r>
                              <w:r>
                                <w:rPr>
                                  <w:b/>
                                  <w:bCs/>
                                  <w:color w:val="414042"/>
                                  <w:spacing w:val="-23"/>
                                  <w:kern w:val="24"/>
                                  <w:sz w:val="12"/>
                                  <w:szCs w:val="12"/>
                                </w:rPr>
                                <w:t>ONE</w:t>
                              </w:r>
                              <w:r>
                                <w:rPr>
                                  <w:b/>
                                  <w:bCs/>
                                  <w:color w:val="414042"/>
                                  <w:spacing w:val="-7"/>
                                  <w:kern w:val="24"/>
                                  <w:sz w:val="12"/>
                                  <w:szCs w:val="12"/>
                                </w:rPr>
                                <w:t xml:space="preserve"> </w:t>
                              </w:r>
                              <w:r>
                                <w:rPr>
                                  <w:b/>
                                  <w:bCs/>
                                  <w:color w:val="414042"/>
                                  <w:kern w:val="24"/>
                                  <w:sz w:val="12"/>
                                  <w:szCs w:val="12"/>
                                </w:rPr>
                                <w:t>7703</w:t>
                              </w:r>
                              <w:r>
                                <w:rPr>
                                  <w:b/>
                                  <w:bCs/>
                                  <w:color w:val="414042"/>
                                  <w:spacing w:val="-7"/>
                                  <w:kern w:val="24"/>
                                  <w:sz w:val="12"/>
                                  <w:szCs w:val="12"/>
                                </w:rPr>
                                <w:t xml:space="preserve"> </w:t>
                              </w:r>
                              <w:r>
                                <w:rPr>
                                  <w:b/>
                                  <w:bCs/>
                                  <w:color w:val="414042"/>
                                  <w:spacing w:val="-28"/>
                                  <w:kern w:val="24"/>
                                  <w:sz w:val="12"/>
                                  <w:szCs w:val="12"/>
                                </w:rPr>
                                <w:t>C</w:t>
                              </w:r>
                            </w:p>
                            <w:p w14:paraId="6444A6E2" w14:textId="77777777" w:rsidR="009F3A04" w:rsidRPr="00560F9E" w:rsidRDefault="009F3A04" w:rsidP="00E015AE">
                              <w:pPr>
                                <w:pStyle w:val="NormalWeb"/>
                                <w:ind w:left="14"/>
                                <w:rPr>
                                  <w:lang w:val="es-ES"/>
                                  <w:rPrChange w:id="264" w:author="Ginés Moreno López" w:date="2020-10-14T11:51:00Z">
                                    <w:rPr/>
                                  </w:rPrChange>
                                </w:rPr>
                              </w:pPr>
                              <w:r w:rsidRPr="00560F9E">
                                <w:rPr>
                                  <w:b/>
                                  <w:bCs/>
                                  <w:color w:val="414042"/>
                                  <w:spacing w:val="-28"/>
                                  <w:kern w:val="24"/>
                                  <w:sz w:val="12"/>
                                  <w:szCs w:val="12"/>
                                  <w:lang w:val="es-ES"/>
                                  <w:rPrChange w:id="265" w:author="Ginés Moreno López" w:date="2020-10-14T11:51:00Z">
                                    <w:rPr>
                                      <w:b/>
                                      <w:bCs/>
                                      <w:color w:val="414042"/>
                                      <w:spacing w:val="-28"/>
                                      <w:kern w:val="24"/>
                                      <w:sz w:val="12"/>
                                      <w:szCs w:val="12"/>
                                    </w:rPr>
                                  </w:rPrChange>
                                </w:rPr>
                                <w:t>CMYK</w:t>
                              </w:r>
                              <w:r w:rsidRPr="00560F9E">
                                <w:rPr>
                                  <w:b/>
                                  <w:bCs/>
                                  <w:color w:val="414042"/>
                                  <w:spacing w:val="-8"/>
                                  <w:kern w:val="24"/>
                                  <w:sz w:val="12"/>
                                  <w:szCs w:val="12"/>
                                  <w:lang w:val="es-ES"/>
                                  <w:rPrChange w:id="266" w:author="Ginés Moreno López" w:date="2020-10-14T11:51:00Z">
                                    <w:rPr>
                                      <w:b/>
                                      <w:bCs/>
                                      <w:color w:val="414042"/>
                                      <w:spacing w:val="-8"/>
                                      <w:kern w:val="24"/>
                                      <w:sz w:val="12"/>
                                      <w:szCs w:val="12"/>
                                    </w:rPr>
                                  </w:rPrChange>
                                </w:rPr>
                                <w:t xml:space="preserve"> </w:t>
                              </w:r>
                              <w:r w:rsidRPr="00560F9E">
                                <w:rPr>
                                  <w:b/>
                                  <w:bCs/>
                                  <w:color w:val="414042"/>
                                  <w:spacing w:val="-6"/>
                                  <w:kern w:val="24"/>
                                  <w:sz w:val="12"/>
                                  <w:szCs w:val="12"/>
                                  <w:lang w:val="es-ES"/>
                                  <w:rPrChange w:id="267" w:author="Ginés Moreno López" w:date="2020-10-14T11:51:00Z">
                                    <w:rPr>
                                      <w:b/>
                                      <w:bCs/>
                                      <w:color w:val="414042"/>
                                      <w:spacing w:val="-6"/>
                                      <w:kern w:val="24"/>
                                      <w:sz w:val="12"/>
                                      <w:szCs w:val="12"/>
                                    </w:rPr>
                                  </w:rPrChange>
                                </w:rPr>
                                <w:t>:</w:t>
                              </w:r>
                              <w:r w:rsidRPr="00560F9E">
                                <w:rPr>
                                  <w:b/>
                                  <w:bCs/>
                                  <w:color w:val="414042"/>
                                  <w:spacing w:val="-8"/>
                                  <w:kern w:val="24"/>
                                  <w:sz w:val="12"/>
                                  <w:szCs w:val="12"/>
                                  <w:lang w:val="es-ES"/>
                                  <w:rPrChange w:id="268" w:author="Ginés Moreno López" w:date="2020-10-14T11:51:00Z">
                                    <w:rPr>
                                      <w:b/>
                                      <w:bCs/>
                                      <w:color w:val="414042"/>
                                      <w:spacing w:val="-8"/>
                                      <w:kern w:val="24"/>
                                      <w:sz w:val="12"/>
                                      <w:szCs w:val="12"/>
                                    </w:rPr>
                                  </w:rPrChange>
                                </w:rPr>
                                <w:t xml:space="preserve"> </w:t>
                              </w:r>
                              <w:r w:rsidRPr="00560F9E">
                                <w:rPr>
                                  <w:color w:val="414042"/>
                                  <w:spacing w:val="-24"/>
                                  <w:kern w:val="24"/>
                                  <w:sz w:val="12"/>
                                  <w:szCs w:val="12"/>
                                  <w:lang w:val="es-ES"/>
                                  <w:rPrChange w:id="269" w:author="Ginés Moreno López" w:date="2020-10-14T11:51:00Z">
                                    <w:rPr>
                                      <w:color w:val="414042"/>
                                      <w:spacing w:val="-24"/>
                                      <w:kern w:val="24"/>
                                      <w:sz w:val="12"/>
                                      <w:szCs w:val="12"/>
                                    </w:rPr>
                                  </w:rPrChange>
                                </w:rPr>
                                <w:t>C</w:t>
                              </w:r>
                              <w:r w:rsidRPr="00560F9E">
                                <w:rPr>
                                  <w:color w:val="414042"/>
                                  <w:spacing w:val="-8"/>
                                  <w:kern w:val="24"/>
                                  <w:sz w:val="12"/>
                                  <w:szCs w:val="12"/>
                                  <w:lang w:val="es-ES"/>
                                  <w:rPrChange w:id="270" w:author="Ginés Moreno López" w:date="2020-10-14T11:51:00Z">
                                    <w:rPr>
                                      <w:color w:val="414042"/>
                                      <w:spacing w:val="-8"/>
                                      <w:kern w:val="24"/>
                                      <w:sz w:val="12"/>
                                      <w:szCs w:val="12"/>
                                    </w:rPr>
                                  </w:rPrChange>
                                </w:rPr>
                                <w:t xml:space="preserve"> </w:t>
                              </w:r>
                              <w:r w:rsidRPr="00560F9E">
                                <w:rPr>
                                  <w:color w:val="414042"/>
                                  <w:spacing w:val="-4"/>
                                  <w:kern w:val="24"/>
                                  <w:sz w:val="12"/>
                                  <w:szCs w:val="12"/>
                                  <w:lang w:val="es-ES"/>
                                  <w:rPrChange w:id="271" w:author="Ginés Moreno López" w:date="2020-10-14T11:51:00Z">
                                    <w:rPr>
                                      <w:color w:val="414042"/>
                                      <w:spacing w:val="-4"/>
                                      <w:kern w:val="24"/>
                                      <w:sz w:val="12"/>
                                      <w:szCs w:val="12"/>
                                    </w:rPr>
                                  </w:rPrChange>
                                </w:rPr>
                                <w:t>79</w:t>
                              </w:r>
                              <w:r w:rsidRPr="00560F9E">
                                <w:rPr>
                                  <w:color w:val="414042"/>
                                  <w:spacing w:val="-8"/>
                                  <w:kern w:val="24"/>
                                  <w:sz w:val="12"/>
                                  <w:szCs w:val="12"/>
                                  <w:lang w:val="es-ES"/>
                                  <w:rPrChange w:id="272" w:author="Ginés Moreno López" w:date="2020-10-14T11:51:00Z">
                                    <w:rPr>
                                      <w:color w:val="414042"/>
                                      <w:spacing w:val="-8"/>
                                      <w:kern w:val="24"/>
                                      <w:sz w:val="12"/>
                                      <w:szCs w:val="12"/>
                                    </w:rPr>
                                  </w:rPrChange>
                                </w:rPr>
                                <w:t xml:space="preserve"> </w:t>
                              </w:r>
                              <w:r w:rsidRPr="00560F9E">
                                <w:rPr>
                                  <w:color w:val="414042"/>
                                  <w:spacing w:val="-14"/>
                                  <w:kern w:val="24"/>
                                  <w:sz w:val="12"/>
                                  <w:szCs w:val="12"/>
                                  <w:lang w:val="es-ES"/>
                                  <w:rPrChange w:id="273" w:author="Ginés Moreno López" w:date="2020-10-14T11:51:00Z">
                                    <w:rPr>
                                      <w:color w:val="414042"/>
                                      <w:spacing w:val="-14"/>
                                      <w:kern w:val="24"/>
                                      <w:sz w:val="12"/>
                                      <w:szCs w:val="12"/>
                                    </w:rPr>
                                  </w:rPrChange>
                                </w:rPr>
                                <w:t>-</w:t>
                              </w:r>
                              <w:r w:rsidRPr="00560F9E">
                                <w:rPr>
                                  <w:color w:val="414042"/>
                                  <w:spacing w:val="-8"/>
                                  <w:kern w:val="24"/>
                                  <w:sz w:val="12"/>
                                  <w:szCs w:val="12"/>
                                  <w:lang w:val="es-ES"/>
                                  <w:rPrChange w:id="274" w:author="Ginés Moreno López" w:date="2020-10-14T11:51:00Z">
                                    <w:rPr>
                                      <w:color w:val="414042"/>
                                      <w:spacing w:val="-8"/>
                                      <w:kern w:val="24"/>
                                      <w:sz w:val="12"/>
                                      <w:szCs w:val="12"/>
                                    </w:rPr>
                                  </w:rPrChange>
                                </w:rPr>
                                <w:t xml:space="preserve"> </w:t>
                              </w:r>
                              <w:r w:rsidRPr="00560F9E">
                                <w:rPr>
                                  <w:color w:val="414042"/>
                                  <w:spacing w:val="-22"/>
                                  <w:kern w:val="24"/>
                                  <w:sz w:val="12"/>
                                  <w:szCs w:val="12"/>
                                  <w:lang w:val="es-ES"/>
                                  <w:rPrChange w:id="275" w:author="Ginés Moreno López" w:date="2020-10-14T11:51:00Z">
                                    <w:rPr>
                                      <w:color w:val="414042"/>
                                      <w:spacing w:val="-22"/>
                                      <w:kern w:val="24"/>
                                      <w:sz w:val="12"/>
                                      <w:szCs w:val="12"/>
                                    </w:rPr>
                                  </w:rPrChange>
                                </w:rPr>
                                <w:t>M</w:t>
                              </w:r>
                              <w:r w:rsidRPr="00560F9E">
                                <w:rPr>
                                  <w:color w:val="414042"/>
                                  <w:spacing w:val="-8"/>
                                  <w:kern w:val="24"/>
                                  <w:sz w:val="12"/>
                                  <w:szCs w:val="12"/>
                                  <w:lang w:val="es-ES"/>
                                  <w:rPrChange w:id="276" w:author="Ginés Moreno López" w:date="2020-10-14T11:51:00Z">
                                    <w:rPr>
                                      <w:color w:val="414042"/>
                                      <w:spacing w:val="-8"/>
                                      <w:kern w:val="24"/>
                                      <w:sz w:val="12"/>
                                      <w:szCs w:val="12"/>
                                    </w:rPr>
                                  </w:rPrChange>
                                </w:rPr>
                                <w:t xml:space="preserve"> </w:t>
                              </w:r>
                              <w:r w:rsidRPr="00560F9E">
                                <w:rPr>
                                  <w:color w:val="414042"/>
                                  <w:spacing w:val="-4"/>
                                  <w:kern w:val="24"/>
                                  <w:sz w:val="12"/>
                                  <w:szCs w:val="12"/>
                                  <w:lang w:val="es-ES"/>
                                  <w:rPrChange w:id="277" w:author="Ginés Moreno López" w:date="2020-10-14T11:51:00Z">
                                    <w:rPr>
                                      <w:color w:val="414042"/>
                                      <w:spacing w:val="-4"/>
                                      <w:kern w:val="24"/>
                                      <w:sz w:val="12"/>
                                      <w:szCs w:val="12"/>
                                    </w:rPr>
                                  </w:rPrChange>
                                </w:rPr>
                                <w:t>2</w:t>
                              </w:r>
                              <w:r w:rsidRPr="00560F9E">
                                <w:rPr>
                                  <w:color w:val="414042"/>
                                  <w:spacing w:val="-8"/>
                                  <w:kern w:val="24"/>
                                  <w:sz w:val="12"/>
                                  <w:szCs w:val="12"/>
                                  <w:lang w:val="es-ES"/>
                                  <w:rPrChange w:id="278" w:author="Ginés Moreno López" w:date="2020-10-14T11:51:00Z">
                                    <w:rPr>
                                      <w:color w:val="414042"/>
                                      <w:spacing w:val="-8"/>
                                      <w:kern w:val="24"/>
                                      <w:sz w:val="12"/>
                                      <w:szCs w:val="12"/>
                                    </w:rPr>
                                  </w:rPrChange>
                                </w:rPr>
                                <w:t xml:space="preserve"> </w:t>
                              </w:r>
                              <w:r w:rsidRPr="00560F9E">
                                <w:rPr>
                                  <w:color w:val="414042"/>
                                  <w:spacing w:val="-14"/>
                                  <w:kern w:val="24"/>
                                  <w:sz w:val="12"/>
                                  <w:szCs w:val="12"/>
                                  <w:lang w:val="es-ES"/>
                                  <w:rPrChange w:id="279" w:author="Ginés Moreno López" w:date="2020-10-14T11:51:00Z">
                                    <w:rPr>
                                      <w:color w:val="414042"/>
                                      <w:spacing w:val="-14"/>
                                      <w:kern w:val="24"/>
                                      <w:sz w:val="12"/>
                                      <w:szCs w:val="12"/>
                                    </w:rPr>
                                  </w:rPrChange>
                                </w:rPr>
                                <w:t>-</w:t>
                              </w:r>
                              <w:r w:rsidRPr="00560F9E">
                                <w:rPr>
                                  <w:color w:val="414042"/>
                                  <w:spacing w:val="-11"/>
                                  <w:kern w:val="24"/>
                                  <w:sz w:val="12"/>
                                  <w:szCs w:val="12"/>
                                  <w:lang w:val="es-ES"/>
                                  <w:rPrChange w:id="280" w:author="Ginés Moreno López" w:date="2020-10-14T11:51:00Z">
                                    <w:rPr>
                                      <w:color w:val="414042"/>
                                      <w:spacing w:val="-11"/>
                                      <w:kern w:val="24"/>
                                      <w:sz w:val="12"/>
                                      <w:szCs w:val="12"/>
                                    </w:rPr>
                                  </w:rPrChange>
                                </w:rPr>
                                <w:t xml:space="preserve"> </w:t>
                              </w:r>
                              <w:r w:rsidRPr="00560F9E">
                                <w:rPr>
                                  <w:color w:val="414042"/>
                                  <w:spacing w:val="-36"/>
                                  <w:kern w:val="24"/>
                                  <w:sz w:val="12"/>
                                  <w:szCs w:val="12"/>
                                  <w:lang w:val="es-ES"/>
                                  <w:rPrChange w:id="281" w:author="Ginés Moreno López" w:date="2020-10-14T11:51:00Z">
                                    <w:rPr>
                                      <w:color w:val="414042"/>
                                      <w:spacing w:val="-36"/>
                                      <w:kern w:val="24"/>
                                      <w:sz w:val="12"/>
                                      <w:szCs w:val="12"/>
                                    </w:rPr>
                                  </w:rPrChange>
                                </w:rPr>
                                <w:t>Y</w:t>
                              </w:r>
                              <w:r w:rsidRPr="00560F9E">
                                <w:rPr>
                                  <w:color w:val="414042"/>
                                  <w:spacing w:val="-11"/>
                                  <w:kern w:val="24"/>
                                  <w:sz w:val="12"/>
                                  <w:szCs w:val="12"/>
                                  <w:lang w:val="es-ES"/>
                                  <w:rPrChange w:id="282" w:author="Ginés Moreno López" w:date="2020-10-14T11:51:00Z">
                                    <w:rPr>
                                      <w:color w:val="414042"/>
                                      <w:spacing w:val="-11"/>
                                      <w:kern w:val="24"/>
                                      <w:sz w:val="12"/>
                                      <w:szCs w:val="12"/>
                                    </w:rPr>
                                  </w:rPrChange>
                                </w:rPr>
                                <w:t xml:space="preserve"> </w:t>
                              </w:r>
                              <w:r w:rsidRPr="00560F9E">
                                <w:rPr>
                                  <w:color w:val="414042"/>
                                  <w:spacing w:val="-4"/>
                                  <w:kern w:val="24"/>
                                  <w:sz w:val="12"/>
                                  <w:szCs w:val="12"/>
                                  <w:lang w:val="es-ES"/>
                                  <w:rPrChange w:id="283" w:author="Ginés Moreno López" w:date="2020-10-14T11:51:00Z">
                                    <w:rPr>
                                      <w:color w:val="414042"/>
                                      <w:spacing w:val="-4"/>
                                      <w:kern w:val="24"/>
                                      <w:sz w:val="12"/>
                                      <w:szCs w:val="12"/>
                                    </w:rPr>
                                  </w:rPrChange>
                                </w:rPr>
                                <w:t>10</w:t>
                              </w:r>
                              <w:r w:rsidRPr="00560F9E">
                                <w:rPr>
                                  <w:color w:val="414042"/>
                                  <w:spacing w:val="-8"/>
                                  <w:kern w:val="24"/>
                                  <w:sz w:val="12"/>
                                  <w:szCs w:val="12"/>
                                  <w:lang w:val="es-ES"/>
                                  <w:rPrChange w:id="284" w:author="Ginés Moreno López" w:date="2020-10-14T11:51:00Z">
                                    <w:rPr>
                                      <w:color w:val="414042"/>
                                      <w:spacing w:val="-8"/>
                                      <w:kern w:val="24"/>
                                      <w:sz w:val="12"/>
                                      <w:szCs w:val="12"/>
                                    </w:rPr>
                                  </w:rPrChange>
                                </w:rPr>
                                <w:t xml:space="preserve"> </w:t>
                              </w:r>
                              <w:r w:rsidRPr="00560F9E">
                                <w:rPr>
                                  <w:color w:val="414042"/>
                                  <w:spacing w:val="-14"/>
                                  <w:kern w:val="24"/>
                                  <w:sz w:val="12"/>
                                  <w:szCs w:val="12"/>
                                  <w:lang w:val="es-ES"/>
                                  <w:rPrChange w:id="285" w:author="Ginés Moreno López" w:date="2020-10-14T11:51:00Z">
                                    <w:rPr>
                                      <w:color w:val="414042"/>
                                      <w:spacing w:val="-14"/>
                                      <w:kern w:val="24"/>
                                      <w:sz w:val="12"/>
                                      <w:szCs w:val="12"/>
                                    </w:rPr>
                                  </w:rPrChange>
                                </w:rPr>
                                <w:t>-</w:t>
                              </w:r>
                              <w:r w:rsidRPr="00560F9E">
                                <w:rPr>
                                  <w:color w:val="414042"/>
                                  <w:spacing w:val="-8"/>
                                  <w:kern w:val="24"/>
                                  <w:sz w:val="12"/>
                                  <w:szCs w:val="12"/>
                                  <w:lang w:val="es-ES"/>
                                  <w:rPrChange w:id="286" w:author="Ginés Moreno López" w:date="2020-10-14T11:51:00Z">
                                    <w:rPr>
                                      <w:color w:val="414042"/>
                                      <w:spacing w:val="-8"/>
                                      <w:kern w:val="24"/>
                                      <w:sz w:val="12"/>
                                      <w:szCs w:val="12"/>
                                    </w:rPr>
                                  </w:rPrChange>
                                </w:rPr>
                                <w:t xml:space="preserve"> </w:t>
                              </w:r>
                              <w:r w:rsidRPr="00560F9E">
                                <w:rPr>
                                  <w:color w:val="414042"/>
                                  <w:spacing w:val="-29"/>
                                  <w:kern w:val="24"/>
                                  <w:sz w:val="12"/>
                                  <w:szCs w:val="12"/>
                                  <w:lang w:val="es-ES"/>
                                  <w:rPrChange w:id="287" w:author="Ginés Moreno López" w:date="2020-10-14T11:51:00Z">
                                    <w:rPr>
                                      <w:color w:val="414042"/>
                                      <w:spacing w:val="-29"/>
                                      <w:kern w:val="24"/>
                                      <w:sz w:val="12"/>
                                      <w:szCs w:val="12"/>
                                    </w:rPr>
                                  </w:rPrChange>
                                </w:rPr>
                                <w:t>K</w:t>
                              </w:r>
                              <w:r w:rsidRPr="00560F9E">
                                <w:rPr>
                                  <w:color w:val="414042"/>
                                  <w:spacing w:val="-9"/>
                                  <w:kern w:val="24"/>
                                  <w:sz w:val="12"/>
                                  <w:szCs w:val="12"/>
                                  <w:lang w:val="es-ES"/>
                                  <w:rPrChange w:id="288" w:author="Ginés Moreno López" w:date="2020-10-14T11:51:00Z">
                                    <w:rPr>
                                      <w:color w:val="414042"/>
                                      <w:spacing w:val="-9"/>
                                      <w:kern w:val="24"/>
                                      <w:sz w:val="12"/>
                                      <w:szCs w:val="12"/>
                                    </w:rPr>
                                  </w:rPrChange>
                                </w:rPr>
                                <w:t xml:space="preserve"> </w:t>
                              </w:r>
                              <w:r w:rsidRPr="00560F9E">
                                <w:rPr>
                                  <w:color w:val="414042"/>
                                  <w:spacing w:val="-4"/>
                                  <w:kern w:val="24"/>
                                  <w:sz w:val="12"/>
                                  <w:szCs w:val="12"/>
                                  <w:lang w:val="es-ES"/>
                                  <w:rPrChange w:id="289" w:author="Ginés Moreno López" w:date="2020-10-14T11:51:00Z">
                                    <w:rPr>
                                      <w:color w:val="414042"/>
                                      <w:spacing w:val="-4"/>
                                      <w:kern w:val="24"/>
                                      <w:sz w:val="12"/>
                                      <w:szCs w:val="12"/>
                                    </w:rPr>
                                  </w:rPrChange>
                                </w:rPr>
                                <w:t>11</w:t>
                              </w:r>
                            </w:p>
                            <w:p w14:paraId="38C31454" w14:textId="77777777" w:rsidR="009F3A04" w:rsidRPr="00560F9E" w:rsidRDefault="009F3A04" w:rsidP="00E015AE">
                              <w:pPr>
                                <w:pStyle w:val="NormalWeb"/>
                                <w:ind w:left="14"/>
                                <w:rPr>
                                  <w:lang w:val="es-ES"/>
                                  <w:rPrChange w:id="290" w:author="Ginés Moreno López" w:date="2020-10-14T11:51:00Z">
                                    <w:rPr/>
                                  </w:rPrChange>
                                </w:rPr>
                              </w:pPr>
                              <w:r w:rsidRPr="00560F9E">
                                <w:rPr>
                                  <w:b/>
                                  <w:bCs/>
                                  <w:color w:val="414042"/>
                                  <w:spacing w:val="-24"/>
                                  <w:kern w:val="24"/>
                                  <w:sz w:val="12"/>
                                  <w:szCs w:val="12"/>
                                  <w:lang w:val="es-ES"/>
                                  <w:rPrChange w:id="291" w:author="Ginés Moreno López" w:date="2020-10-14T11:51:00Z">
                                    <w:rPr>
                                      <w:b/>
                                      <w:bCs/>
                                      <w:color w:val="414042"/>
                                      <w:spacing w:val="-24"/>
                                      <w:kern w:val="24"/>
                                      <w:sz w:val="12"/>
                                      <w:szCs w:val="12"/>
                                    </w:rPr>
                                  </w:rPrChange>
                                </w:rPr>
                                <w:t>RGB</w:t>
                              </w:r>
                              <w:r w:rsidRPr="00560F9E">
                                <w:rPr>
                                  <w:b/>
                                  <w:bCs/>
                                  <w:color w:val="414042"/>
                                  <w:spacing w:val="-7"/>
                                  <w:kern w:val="24"/>
                                  <w:sz w:val="12"/>
                                  <w:szCs w:val="12"/>
                                  <w:lang w:val="es-ES"/>
                                  <w:rPrChange w:id="292" w:author="Ginés Moreno López" w:date="2020-10-14T11:51:00Z">
                                    <w:rPr>
                                      <w:b/>
                                      <w:bCs/>
                                      <w:color w:val="414042"/>
                                      <w:spacing w:val="-7"/>
                                      <w:kern w:val="24"/>
                                      <w:sz w:val="12"/>
                                      <w:szCs w:val="12"/>
                                    </w:rPr>
                                  </w:rPrChange>
                                </w:rPr>
                                <w:t xml:space="preserve"> </w:t>
                              </w:r>
                              <w:r w:rsidRPr="00560F9E">
                                <w:rPr>
                                  <w:b/>
                                  <w:bCs/>
                                  <w:color w:val="414042"/>
                                  <w:spacing w:val="-6"/>
                                  <w:kern w:val="24"/>
                                  <w:sz w:val="12"/>
                                  <w:szCs w:val="12"/>
                                  <w:lang w:val="es-ES"/>
                                  <w:rPrChange w:id="293" w:author="Ginés Moreno López" w:date="2020-10-14T11:51:00Z">
                                    <w:rPr>
                                      <w:b/>
                                      <w:bCs/>
                                      <w:color w:val="414042"/>
                                      <w:spacing w:val="-6"/>
                                      <w:kern w:val="24"/>
                                      <w:sz w:val="12"/>
                                      <w:szCs w:val="12"/>
                                    </w:rPr>
                                  </w:rPrChange>
                                </w:rPr>
                                <w:t>:</w:t>
                              </w:r>
                              <w:r w:rsidRPr="00560F9E">
                                <w:rPr>
                                  <w:b/>
                                  <w:bCs/>
                                  <w:color w:val="414042"/>
                                  <w:spacing w:val="-8"/>
                                  <w:kern w:val="24"/>
                                  <w:sz w:val="12"/>
                                  <w:szCs w:val="12"/>
                                  <w:lang w:val="es-ES"/>
                                  <w:rPrChange w:id="294" w:author="Ginés Moreno López" w:date="2020-10-14T11:51:00Z">
                                    <w:rPr>
                                      <w:b/>
                                      <w:bCs/>
                                      <w:color w:val="414042"/>
                                      <w:spacing w:val="-8"/>
                                      <w:kern w:val="24"/>
                                      <w:sz w:val="12"/>
                                      <w:szCs w:val="12"/>
                                    </w:rPr>
                                  </w:rPrChange>
                                </w:rPr>
                                <w:t xml:space="preserve"> </w:t>
                              </w:r>
                              <w:r w:rsidRPr="00560F9E">
                                <w:rPr>
                                  <w:color w:val="414042"/>
                                  <w:spacing w:val="-24"/>
                                  <w:kern w:val="24"/>
                                  <w:sz w:val="12"/>
                                  <w:szCs w:val="12"/>
                                  <w:lang w:val="es-ES"/>
                                  <w:rPrChange w:id="295" w:author="Ginés Moreno López" w:date="2020-10-14T11:51:00Z">
                                    <w:rPr>
                                      <w:color w:val="414042"/>
                                      <w:spacing w:val="-24"/>
                                      <w:kern w:val="24"/>
                                      <w:sz w:val="12"/>
                                      <w:szCs w:val="12"/>
                                    </w:rPr>
                                  </w:rPrChange>
                                </w:rPr>
                                <w:t>R</w:t>
                              </w:r>
                              <w:r w:rsidRPr="00560F9E">
                                <w:rPr>
                                  <w:color w:val="414042"/>
                                  <w:spacing w:val="-8"/>
                                  <w:kern w:val="24"/>
                                  <w:sz w:val="12"/>
                                  <w:szCs w:val="12"/>
                                  <w:lang w:val="es-ES"/>
                                  <w:rPrChange w:id="296" w:author="Ginés Moreno López" w:date="2020-10-14T11:51:00Z">
                                    <w:rPr>
                                      <w:color w:val="414042"/>
                                      <w:spacing w:val="-8"/>
                                      <w:kern w:val="24"/>
                                      <w:sz w:val="12"/>
                                      <w:szCs w:val="12"/>
                                    </w:rPr>
                                  </w:rPrChange>
                                </w:rPr>
                                <w:t xml:space="preserve"> </w:t>
                              </w:r>
                              <w:r w:rsidRPr="00560F9E">
                                <w:rPr>
                                  <w:color w:val="414042"/>
                                  <w:spacing w:val="-4"/>
                                  <w:kern w:val="24"/>
                                  <w:sz w:val="12"/>
                                  <w:szCs w:val="12"/>
                                  <w:lang w:val="es-ES"/>
                                  <w:rPrChange w:id="297" w:author="Ginés Moreno López" w:date="2020-10-14T11:51:00Z">
                                    <w:rPr>
                                      <w:color w:val="414042"/>
                                      <w:spacing w:val="-4"/>
                                      <w:kern w:val="24"/>
                                      <w:sz w:val="12"/>
                                      <w:szCs w:val="12"/>
                                    </w:rPr>
                                  </w:rPrChange>
                                </w:rPr>
                                <w:t>0</w:t>
                              </w:r>
                              <w:r w:rsidRPr="00560F9E">
                                <w:rPr>
                                  <w:color w:val="414042"/>
                                  <w:spacing w:val="-8"/>
                                  <w:kern w:val="24"/>
                                  <w:sz w:val="12"/>
                                  <w:szCs w:val="12"/>
                                  <w:lang w:val="es-ES"/>
                                  <w:rPrChange w:id="298" w:author="Ginés Moreno López" w:date="2020-10-14T11:51:00Z">
                                    <w:rPr>
                                      <w:color w:val="414042"/>
                                      <w:spacing w:val="-8"/>
                                      <w:kern w:val="24"/>
                                      <w:sz w:val="12"/>
                                      <w:szCs w:val="12"/>
                                    </w:rPr>
                                  </w:rPrChange>
                                </w:rPr>
                                <w:t xml:space="preserve"> </w:t>
                              </w:r>
                              <w:r w:rsidRPr="00560F9E">
                                <w:rPr>
                                  <w:color w:val="414042"/>
                                  <w:spacing w:val="-14"/>
                                  <w:kern w:val="24"/>
                                  <w:sz w:val="12"/>
                                  <w:szCs w:val="12"/>
                                  <w:lang w:val="es-ES"/>
                                  <w:rPrChange w:id="299" w:author="Ginés Moreno López" w:date="2020-10-14T11:51:00Z">
                                    <w:rPr>
                                      <w:color w:val="414042"/>
                                      <w:spacing w:val="-14"/>
                                      <w:kern w:val="24"/>
                                      <w:sz w:val="12"/>
                                      <w:szCs w:val="12"/>
                                    </w:rPr>
                                  </w:rPrChange>
                                </w:rPr>
                                <w:t>-</w:t>
                              </w:r>
                              <w:r w:rsidRPr="00560F9E">
                                <w:rPr>
                                  <w:color w:val="414042"/>
                                  <w:spacing w:val="-8"/>
                                  <w:kern w:val="24"/>
                                  <w:sz w:val="12"/>
                                  <w:szCs w:val="12"/>
                                  <w:lang w:val="es-ES"/>
                                  <w:rPrChange w:id="300" w:author="Ginés Moreno López" w:date="2020-10-14T11:51:00Z">
                                    <w:rPr>
                                      <w:color w:val="414042"/>
                                      <w:spacing w:val="-8"/>
                                      <w:kern w:val="24"/>
                                      <w:sz w:val="12"/>
                                      <w:szCs w:val="12"/>
                                    </w:rPr>
                                  </w:rPrChange>
                                </w:rPr>
                                <w:t xml:space="preserve"> </w:t>
                              </w:r>
                              <w:r w:rsidRPr="00560F9E">
                                <w:rPr>
                                  <w:color w:val="414042"/>
                                  <w:spacing w:val="-23"/>
                                  <w:kern w:val="24"/>
                                  <w:sz w:val="12"/>
                                  <w:szCs w:val="12"/>
                                  <w:lang w:val="es-ES"/>
                                  <w:rPrChange w:id="301" w:author="Ginés Moreno López" w:date="2020-10-14T11:51:00Z">
                                    <w:rPr>
                                      <w:color w:val="414042"/>
                                      <w:spacing w:val="-23"/>
                                      <w:kern w:val="24"/>
                                      <w:sz w:val="12"/>
                                      <w:szCs w:val="12"/>
                                    </w:rPr>
                                  </w:rPrChange>
                                </w:rPr>
                                <w:t>G</w:t>
                              </w:r>
                              <w:r w:rsidRPr="00560F9E">
                                <w:rPr>
                                  <w:color w:val="414042"/>
                                  <w:spacing w:val="-8"/>
                                  <w:kern w:val="24"/>
                                  <w:sz w:val="12"/>
                                  <w:szCs w:val="12"/>
                                  <w:lang w:val="es-ES"/>
                                  <w:rPrChange w:id="302" w:author="Ginés Moreno López" w:date="2020-10-14T11:51:00Z">
                                    <w:rPr>
                                      <w:color w:val="414042"/>
                                      <w:spacing w:val="-8"/>
                                      <w:kern w:val="24"/>
                                      <w:sz w:val="12"/>
                                      <w:szCs w:val="12"/>
                                    </w:rPr>
                                  </w:rPrChange>
                                </w:rPr>
                                <w:t xml:space="preserve"> </w:t>
                              </w:r>
                              <w:r w:rsidRPr="00560F9E">
                                <w:rPr>
                                  <w:color w:val="414042"/>
                                  <w:spacing w:val="-4"/>
                                  <w:kern w:val="24"/>
                                  <w:sz w:val="12"/>
                                  <w:szCs w:val="12"/>
                                  <w:lang w:val="es-ES"/>
                                  <w:rPrChange w:id="303" w:author="Ginés Moreno López" w:date="2020-10-14T11:51:00Z">
                                    <w:rPr>
                                      <w:color w:val="414042"/>
                                      <w:spacing w:val="-4"/>
                                      <w:kern w:val="24"/>
                                      <w:sz w:val="12"/>
                                      <w:szCs w:val="12"/>
                                    </w:rPr>
                                  </w:rPrChange>
                                </w:rPr>
                                <w:t>181</w:t>
                              </w:r>
                              <w:r w:rsidRPr="00560F9E">
                                <w:rPr>
                                  <w:color w:val="414042"/>
                                  <w:spacing w:val="-8"/>
                                  <w:kern w:val="24"/>
                                  <w:sz w:val="12"/>
                                  <w:szCs w:val="12"/>
                                  <w:lang w:val="es-ES"/>
                                  <w:rPrChange w:id="304" w:author="Ginés Moreno López" w:date="2020-10-14T11:51:00Z">
                                    <w:rPr>
                                      <w:color w:val="414042"/>
                                      <w:spacing w:val="-8"/>
                                      <w:kern w:val="24"/>
                                      <w:sz w:val="12"/>
                                      <w:szCs w:val="12"/>
                                    </w:rPr>
                                  </w:rPrChange>
                                </w:rPr>
                                <w:t xml:space="preserve"> </w:t>
                              </w:r>
                              <w:r w:rsidRPr="00560F9E">
                                <w:rPr>
                                  <w:color w:val="414042"/>
                                  <w:spacing w:val="-14"/>
                                  <w:kern w:val="24"/>
                                  <w:sz w:val="12"/>
                                  <w:szCs w:val="12"/>
                                  <w:lang w:val="es-ES"/>
                                  <w:rPrChange w:id="305" w:author="Ginés Moreno López" w:date="2020-10-14T11:51:00Z">
                                    <w:rPr>
                                      <w:color w:val="414042"/>
                                      <w:spacing w:val="-14"/>
                                      <w:kern w:val="24"/>
                                      <w:sz w:val="12"/>
                                      <w:szCs w:val="12"/>
                                    </w:rPr>
                                  </w:rPrChange>
                                </w:rPr>
                                <w:t>-</w:t>
                              </w:r>
                              <w:r w:rsidRPr="00560F9E">
                                <w:rPr>
                                  <w:color w:val="414042"/>
                                  <w:spacing w:val="-8"/>
                                  <w:kern w:val="24"/>
                                  <w:sz w:val="12"/>
                                  <w:szCs w:val="12"/>
                                  <w:lang w:val="es-ES"/>
                                  <w:rPrChange w:id="306" w:author="Ginés Moreno López" w:date="2020-10-14T11:51:00Z">
                                    <w:rPr>
                                      <w:color w:val="414042"/>
                                      <w:spacing w:val="-8"/>
                                      <w:kern w:val="24"/>
                                      <w:sz w:val="12"/>
                                      <w:szCs w:val="12"/>
                                    </w:rPr>
                                  </w:rPrChange>
                                </w:rPr>
                                <w:t xml:space="preserve"> </w:t>
                              </w:r>
                              <w:r w:rsidRPr="00560F9E">
                                <w:rPr>
                                  <w:color w:val="414042"/>
                                  <w:spacing w:val="-23"/>
                                  <w:kern w:val="24"/>
                                  <w:sz w:val="12"/>
                                  <w:szCs w:val="12"/>
                                  <w:lang w:val="es-ES"/>
                                  <w:rPrChange w:id="307" w:author="Ginés Moreno López" w:date="2020-10-14T11:51:00Z">
                                    <w:rPr>
                                      <w:color w:val="414042"/>
                                      <w:spacing w:val="-23"/>
                                      <w:kern w:val="24"/>
                                      <w:sz w:val="12"/>
                                      <w:szCs w:val="12"/>
                                    </w:rPr>
                                  </w:rPrChange>
                                </w:rPr>
                                <w:t>B</w:t>
                              </w:r>
                              <w:r w:rsidRPr="00560F9E">
                                <w:rPr>
                                  <w:color w:val="414042"/>
                                  <w:spacing w:val="-8"/>
                                  <w:kern w:val="24"/>
                                  <w:sz w:val="12"/>
                                  <w:szCs w:val="12"/>
                                  <w:lang w:val="es-ES"/>
                                  <w:rPrChange w:id="308" w:author="Ginés Moreno López" w:date="2020-10-14T11:51:00Z">
                                    <w:rPr>
                                      <w:color w:val="414042"/>
                                      <w:spacing w:val="-8"/>
                                      <w:kern w:val="24"/>
                                      <w:sz w:val="12"/>
                                      <w:szCs w:val="12"/>
                                    </w:rPr>
                                  </w:rPrChange>
                                </w:rPr>
                                <w:t xml:space="preserve"> </w:t>
                              </w:r>
                              <w:r w:rsidRPr="00560F9E">
                                <w:rPr>
                                  <w:color w:val="414042"/>
                                  <w:spacing w:val="-4"/>
                                  <w:kern w:val="24"/>
                                  <w:sz w:val="12"/>
                                  <w:szCs w:val="12"/>
                                  <w:lang w:val="es-ES"/>
                                  <w:rPrChange w:id="309" w:author="Ginés Moreno López" w:date="2020-10-14T11:51:00Z">
                                    <w:rPr>
                                      <w:color w:val="414042"/>
                                      <w:spacing w:val="-4"/>
                                      <w:kern w:val="24"/>
                                      <w:sz w:val="12"/>
                                      <w:szCs w:val="12"/>
                                    </w:rPr>
                                  </w:rPrChange>
                                </w:rPr>
                                <w:t>208</w:t>
                              </w:r>
                            </w:p>
                          </w:txbxContent>
                        </wps:txbx>
                        <wps:bodyPr vert="horz" wrap="square" lIns="0" tIns="0" rIns="0" bIns="0" rtlCol="0">
                          <a:spAutoFit/>
                        </wps:bodyPr>
                      </wps:wsp>
                      <wps:wsp>
                        <wps:cNvPr id="103" name="object 15"/>
                        <wps:cNvSpPr txBox="1"/>
                        <wps:spPr>
                          <a:xfrm>
                            <a:off x="7961446" y="320852"/>
                            <a:ext cx="716280" cy="438150"/>
                          </a:xfrm>
                          <a:prstGeom prst="rect">
                            <a:avLst/>
                          </a:prstGeom>
                        </wps:spPr>
                        <wps:txbx>
                          <w:txbxContent>
                            <w:p w14:paraId="3AF58F1B" w14:textId="77777777" w:rsidR="009F3A04" w:rsidRPr="00560F9E" w:rsidRDefault="009F3A04" w:rsidP="00E015AE">
                              <w:pPr>
                                <w:pStyle w:val="NormalWeb"/>
                                <w:ind w:left="14" w:right="288"/>
                                <w:rPr>
                                  <w:sz w:val="24"/>
                                  <w:lang w:val="es-ES"/>
                                  <w:rPrChange w:id="310" w:author="Ginés Moreno López" w:date="2020-10-14T11:51:00Z">
                                    <w:rPr>
                                      <w:sz w:val="24"/>
                                    </w:rPr>
                                  </w:rPrChange>
                                </w:rPr>
                              </w:pPr>
                              <w:r w:rsidRPr="00560F9E">
                                <w:rPr>
                                  <w:b/>
                                  <w:bCs/>
                                  <w:color w:val="414042"/>
                                  <w:spacing w:val="-20"/>
                                  <w:kern w:val="24"/>
                                  <w:sz w:val="12"/>
                                  <w:szCs w:val="12"/>
                                  <w:lang w:val="es-ES"/>
                                  <w:rPrChange w:id="311" w:author="Ginés Moreno López" w:date="2020-10-14T11:51:00Z">
                                    <w:rPr>
                                      <w:b/>
                                      <w:bCs/>
                                      <w:color w:val="414042"/>
                                      <w:spacing w:val="-20"/>
                                      <w:kern w:val="24"/>
                                      <w:sz w:val="12"/>
                                      <w:szCs w:val="12"/>
                                    </w:rPr>
                                  </w:rPrChange>
                                </w:rPr>
                                <w:t>P</w:t>
                              </w:r>
                              <w:r w:rsidRPr="00560F9E">
                                <w:rPr>
                                  <w:b/>
                                  <w:bCs/>
                                  <w:color w:val="414042"/>
                                  <w:spacing w:val="-27"/>
                                  <w:kern w:val="24"/>
                                  <w:sz w:val="12"/>
                                  <w:szCs w:val="12"/>
                                  <w:lang w:val="es-ES"/>
                                  <w:rPrChange w:id="312" w:author="Ginés Moreno López" w:date="2020-10-14T11:51:00Z">
                                    <w:rPr>
                                      <w:b/>
                                      <w:bCs/>
                                      <w:color w:val="414042"/>
                                      <w:spacing w:val="-27"/>
                                      <w:kern w:val="24"/>
                                      <w:sz w:val="12"/>
                                      <w:szCs w:val="12"/>
                                    </w:rPr>
                                  </w:rPrChange>
                                </w:rPr>
                                <w:t>AN</w:t>
                              </w:r>
                              <w:r w:rsidRPr="00560F9E">
                                <w:rPr>
                                  <w:b/>
                                  <w:bCs/>
                                  <w:color w:val="414042"/>
                                  <w:spacing w:val="-26"/>
                                  <w:kern w:val="24"/>
                                  <w:sz w:val="12"/>
                                  <w:szCs w:val="12"/>
                                  <w:lang w:val="es-ES"/>
                                  <w:rPrChange w:id="313" w:author="Ginés Moreno López" w:date="2020-10-14T11:51:00Z">
                                    <w:rPr>
                                      <w:b/>
                                      <w:bCs/>
                                      <w:color w:val="414042"/>
                                      <w:spacing w:val="-26"/>
                                      <w:kern w:val="24"/>
                                      <w:sz w:val="12"/>
                                      <w:szCs w:val="12"/>
                                    </w:rPr>
                                  </w:rPrChange>
                                </w:rPr>
                                <w:t>T</w:t>
                              </w:r>
                              <w:r w:rsidRPr="00560F9E">
                                <w:rPr>
                                  <w:b/>
                                  <w:bCs/>
                                  <w:color w:val="414042"/>
                                  <w:spacing w:val="-23"/>
                                  <w:kern w:val="24"/>
                                  <w:sz w:val="12"/>
                                  <w:szCs w:val="12"/>
                                  <w:lang w:val="es-ES"/>
                                  <w:rPrChange w:id="314" w:author="Ginés Moreno López" w:date="2020-10-14T11:51:00Z">
                                    <w:rPr>
                                      <w:b/>
                                      <w:bCs/>
                                      <w:color w:val="414042"/>
                                      <w:spacing w:val="-23"/>
                                      <w:kern w:val="24"/>
                                      <w:sz w:val="12"/>
                                      <w:szCs w:val="12"/>
                                    </w:rPr>
                                  </w:rPrChange>
                                </w:rPr>
                                <w:t>ONE</w:t>
                              </w:r>
                              <w:r w:rsidRPr="00560F9E">
                                <w:rPr>
                                  <w:b/>
                                  <w:bCs/>
                                  <w:color w:val="414042"/>
                                  <w:spacing w:val="-7"/>
                                  <w:kern w:val="24"/>
                                  <w:sz w:val="12"/>
                                  <w:szCs w:val="12"/>
                                  <w:lang w:val="es-ES"/>
                                  <w:rPrChange w:id="315" w:author="Ginés Moreno López" w:date="2020-10-14T11:51:00Z">
                                    <w:rPr>
                                      <w:b/>
                                      <w:bCs/>
                                      <w:color w:val="414042"/>
                                      <w:spacing w:val="-7"/>
                                      <w:kern w:val="24"/>
                                      <w:sz w:val="12"/>
                                      <w:szCs w:val="12"/>
                                    </w:rPr>
                                  </w:rPrChange>
                                </w:rPr>
                                <w:t xml:space="preserve"> </w:t>
                              </w:r>
                              <w:r w:rsidRPr="00560F9E">
                                <w:rPr>
                                  <w:b/>
                                  <w:bCs/>
                                  <w:color w:val="414042"/>
                                  <w:kern w:val="24"/>
                                  <w:sz w:val="12"/>
                                  <w:szCs w:val="12"/>
                                  <w:lang w:val="es-ES"/>
                                  <w:rPrChange w:id="316" w:author="Ginés Moreno López" w:date="2020-10-14T11:51:00Z">
                                    <w:rPr>
                                      <w:b/>
                                      <w:bCs/>
                                      <w:color w:val="414042"/>
                                      <w:kern w:val="24"/>
                                      <w:sz w:val="12"/>
                                      <w:szCs w:val="12"/>
                                    </w:rPr>
                                  </w:rPrChange>
                                </w:rPr>
                                <w:t>660</w:t>
                              </w:r>
                              <w:r w:rsidRPr="00560F9E">
                                <w:rPr>
                                  <w:b/>
                                  <w:bCs/>
                                  <w:color w:val="414042"/>
                                  <w:spacing w:val="-7"/>
                                  <w:kern w:val="24"/>
                                  <w:sz w:val="12"/>
                                  <w:szCs w:val="12"/>
                                  <w:lang w:val="es-ES"/>
                                  <w:rPrChange w:id="317" w:author="Ginés Moreno López" w:date="2020-10-14T11:51:00Z">
                                    <w:rPr>
                                      <w:b/>
                                      <w:bCs/>
                                      <w:color w:val="414042"/>
                                      <w:spacing w:val="-7"/>
                                      <w:kern w:val="24"/>
                                      <w:sz w:val="12"/>
                                      <w:szCs w:val="12"/>
                                    </w:rPr>
                                  </w:rPrChange>
                                </w:rPr>
                                <w:t xml:space="preserve"> </w:t>
                              </w:r>
                              <w:r w:rsidRPr="00560F9E">
                                <w:rPr>
                                  <w:b/>
                                  <w:bCs/>
                                  <w:color w:val="414042"/>
                                  <w:spacing w:val="-28"/>
                                  <w:kern w:val="24"/>
                                  <w:sz w:val="12"/>
                                  <w:szCs w:val="12"/>
                                  <w:lang w:val="es-ES"/>
                                  <w:rPrChange w:id="318" w:author="Ginés Moreno López" w:date="2020-10-14T11:51:00Z">
                                    <w:rPr>
                                      <w:b/>
                                      <w:bCs/>
                                      <w:color w:val="414042"/>
                                      <w:spacing w:val="-28"/>
                                      <w:kern w:val="24"/>
                                      <w:sz w:val="12"/>
                                      <w:szCs w:val="12"/>
                                    </w:rPr>
                                  </w:rPrChange>
                                </w:rPr>
                                <w:t>C</w:t>
                              </w:r>
                              <w:r w:rsidRPr="00560F9E">
                                <w:rPr>
                                  <w:b/>
                                  <w:bCs/>
                                  <w:color w:val="414042"/>
                                  <w:spacing w:val="-10"/>
                                  <w:kern w:val="24"/>
                                  <w:sz w:val="12"/>
                                  <w:szCs w:val="12"/>
                                  <w:lang w:val="es-ES"/>
                                  <w:rPrChange w:id="319" w:author="Ginés Moreno López" w:date="2020-10-14T11:51:00Z">
                                    <w:rPr>
                                      <w:b/>
                                      <w:bCs/>
                                      <w:color w:val="414042"/>
                                      <w:spacing w:val="-10"/>
                                      <w:kern w:val="24"/>
                                      <w:sz w:val="12"/>
                                      <w:szCs w:val="12"/>
                                    </w:rPr>
                                  </w:rPrChange>
                                </w:rPr>
                                <w:t xml:space="preserve"> </w:t>
                              </w:r>
                              <w:r w:rsidRPr="00560F9E">
                                <w:rPr>
                                  <w:b/>
                                  <w:bCs/>
                                  <w:color w:val="414042"/>
                                  <w:spacing w:val="-28"/>
                                  <w:kern w:val="24"/>
                                  <w:sz w:val="12"/>
                                  <w:szCs w:val="12"/>
                                  <w:lang w:val="es-ES"/>
                                  <w:rPrChange w:id="320" w:author="Ginés Moreno López" w:date="2020-10-14T11:51:00Z">
                                    <w:rPr>
                                      <w:b/>
                                      <w:bCs/>
                                      <w:color w:val="414042"/>
                                      <w:spacing w:val="-28"/>
                                      <w:kern w:val="24"/>
                                      <w:sz w:val="12"/>
                                      <w:szCs w:val="12"/>
                                    </w:rPr>
                                  </w:rPrChange>
                                </w:rPr>
                                <w:t>CMYK</w:t>
                              </w:r>
                              <w:r w:rsidRPr="00560F9E">
                                <w:rPr>
                                  <w:b/>
                                  <w:bCs/>
                                  <w:color w:val="414042"/>
                                  <w:spacing w:val="-8"/>
                                  <w:kern w:val="24"/>
                                  <w:sz w:val="12"/>
                                  <w:szCs w:val="12"/>
                                  <w:lang w:val="es-ES"/>
                                  <w:rPrChange w:id="321" w:author="Ginés Moreno López" w:date="2020-10-14T11:51:00Z">
                                    <w:rPr>
                                      <w:b/>
                                      <w:bCs/>
                                      <w:color w:val="414042"/>
                                      <w:spacing w:val="-8"/>
                                      <w:kern w:val="24"/>
                                      <w:sz w:val="12"/>
                                      <w:szCs w:val="12"/>
                                    </w:rPr>
                                  </w:rPrChange>
                                </w:rPr>
                                <w:t xml:space="preserve"> </w:t>
                              </w:r>
                              <w:r w:rsidRPr="00560F9E">
                                <w:rPr>
                                  <w:b/>
                                  <w:bCs/>
                                  <w:color w:val="414042"/>
                                  <w:spacing w:val="-6"/>
                                  <w:kern w:val="24"/>
                                  <w:sz w:val="12"/>
                                  <w:szCs w:val="12"/>
                                  <w:lang w:val="es-ES"/>
                                  <w:rPrChange w:id="322" w:author="Ginés Moreno López" w:date="2020-10-14T11:51:00Z">
                                    <w:rPr>
                                      <w:b/>
                                      <w:bCs/>
                                      <w:color w:val="414042"/>
                                      <w:spacing w:val="-6"/>
                                      <w:kern w:val="24"/>
                                      <w:sz w:val="12"/>
                                      <w:szCs w:val="12"/>
                                    </w:rPr>
                                  </w:rPrChange>
                                </w:rPr>
                                <w:t>:</w:t>
                              </w:r>
                              <w:r w:rsidRPr="00560F9E">
                                <w:rPr>
                                  <w:b/>
                                  <w:bCs/>
                                  <w:color w:val="414042"/>
                                  <w:spacing w:val="-8"/>
                                  <w:kern w:val="24"/>
                                  <w:sz w:val="12"/>
                                  <w:szCs w:val="12"/>
                                  <w:lang w:val="es-ES"/>
                                  <w:rPrChange w:id="323" w:author="Ginés Moreno López" w:date="2020-10-14T11:51:00Z">
                                    <w:rPr>
                                      <w:b/>
                                      <w:bCs/>
                                      <w:color w:val="414042"/>
                                      <w:spacing w:val="-8"/>
                                      <w:kern w:val="24"/>
                                      <w:sz w:val="12"/>
                                      <w:szCs w:val="12"/>
                                    </w:rPr>
                                  </w:rPrChange>
                                </w:rPr>
                                <w:t xml:space="preserve"> </w:t>
                              </w:r>
                              <w:r w:rsidRPr="00560F9E">
                                <w:rPr>
                                  <w:color w:val="414042"/>
                                  <w:spacing w:val="-24"/>
                                  <w:kern w:val="24"/>
                                  <w:sz w:val="12"/>
                                  <w:szCs w:val="12"/>
                                  <w:lang w:val="es-ES"/>
                                  <w:rPrChange w:id="324" w:author="Ginés Moreno López" w:date="2020-10-14T11:51:00Z">
                                    <w:rPr>
                                      <w:color w:val="414042"/>
                                      <w:spacing w:val="-24"/>
                                      <w:kern w:val="24"/>
                                      <w:sz w:val="12"/>
                                      <w:szCs w:val="12"/>
                                    </w:rPr>
                                  </w:rPrChange>
                                </w:rPr>
                                <w:t>C</w:t>
                              </w:r>
                              <w:r w:rsidRPr="00560F9E">
                                <w:rPr>
                                  <w:color w:val="414042"/>
                                  <w:spacing w:val="-8"/>
                                  <w:kern w:val="24"/>
                                  <w:sz w:val="12"/>
                                  <w:szCs w:val="12"/>
                                  <w:lang w:val="es-ES"/>
                                  <w:rPrChange w:id="325" w:author="Ginés Moreno López" w:date="2020-10-14T11:51:00Z">
                                    <w:rPr>
                                      <w:color w:val="414042"/>
                                      <w:spacing w:val="-8"/>
                                      <w:kern w:val="24"/>
                                      <w:sz w:val="12"/>
                                      <w:szCs w:val="12"/>
                                    </w:rPr>
                                  </w:rPrChange>
                                </w:rPr>
                                <w:t xml:space="preserve"> </w:t>
                              </w:r>
                              <w:r w:rsidRPr="00560F9E">
                                <w:rPr>
                                  <w:color w:val="414042"/>
                                  <w:spacing w:val="-4"/>
                                  <w:kern w:val="24"/>
                                  <w:sz w:val="12"/>
                                  <w:szCs w:val="12"/>
                                  <w:lang w:val="es-ES"/>
                                  <w:rPrChange w:id="326" w:author="Ginés Moreno López" w:date="2020-10-14T11:51:00Z">
                                    <w:rPr>
                                      <w:color w:val="414042"/>
                                      <w:spacing w:val="-4"/>
                                      <w:kern w:val="24"/>
                                      <w:sz w:val="12"/>
                                      <w:szCs w:val="12"/>
                                    </w:rPr>
                                  </w:rPrChange>
                                </w:rPr>
                                <w:t>88</w:t>
                              </w:r>
                              <w:r w:rsidRPr="00560F9E">
                                <w:rPr>
                                  <w:color w:val="414042"/>
                                  <w:spacing w:val="-8"/>
                                  <w:kern w:val="24"/>
                                  <w:sz w:val="12"/>
                                  <w:szCs w:val="12"/>
                                  <w:lang w:val="es-ES"/>
                                  <w:rPrChange w:id="327" w:author="Ginés Moreno López" w:date="2020-10-14T11:51:00Z">
                                    <w:rPr>
                                      <w:color w:val="414042"/>
                                      <w:spacing w:val="-8"/>
                                      <w:kern w:val="24"/>
                                      <w:sz w:val="12"/>
                                      <w:szCs w:val="12"/>
                                    </w:rPr>
                                  </w:rPrChange>
                                </w:rPr>
                                <w:t xml:space="preserve"> </w:t>
                              </w:r>
                              <w:r w:rsidRPr="00560F9E">
                                <w:rPr>
                                  <w:color w:val="414042"/>
                                  <w:spacing w:val="-14"/>
                                  <w:kern w:val="24"/>
                                  <w:sz w:val="12"/>
                                  <w:szCs w:val="12"/>
                                  <w:lang w:val="es-ES"/>
                                  <w:rPrChange w:id="328" w:author="Ginés Moreno López" w:date="2020-10-14T11:51:00Z">
                                    <w:rPr>
                                      <w:color w:val="414042"/>
                                      <w:spacing w:val="-14"/>
                                      <w:kern w:val="24"/>
                                      <w:sz w:val="12"/>
                                      <w:szCs w:val="12"/>
                                    </w:rPr>
                                  </w:rPrChange>
                                </w:rPr>
                                <w:t>-</w:t>
                              </w:r>
                              <w:r w:rsidRPr="00560F9E">
                                <w:rPr>
                                  <w:color w:val="414042"/>
                                  <w:spacing w:val="-8"/>
                                  <w:kern w:val="24"/>
                                  <w:sz w:val="12"/>
                                  <w:szCs w:val="12"/>
                                  <w:lang w:val="es-ES"/>
                                  <w:rPrChange w:id="329" w:author="Ginés Moreno López" w:date="2020-10-14T11:51:00Z">
                                    <w:rPr>
                                      <w:color w:val="414042"/>
                                      <w:spacing w:val="-8"/>
                                      <w:kern w:val="24"/>
                                      <w:sz w:val="12"/>
                                      <w:szCs w:val="12"/>
                                    </w:rPr>
                                  </w:rPrChange>
                                </w:rPr>
                                <w:t xml:space="preserve"> </w:t>
                              </w:r>
                              <w:r w:rsidRPr="00560F9E">
                                <w:rPr>
                                  <w:color w:val="414042"/>
                                  <w:spacing w:val="-22"/>
                                  <w:kern w:val="24"/>
                                  <w:sz w:val="12"/>
                                  <w:szCs w:val="12"/>
                                  <w:lang w:val="es-ES"/>
                                  <w:rPrChange w:id="330" w:author="Ginés Moreno López" w:date="2020-10-14T11:51:00Z">
                                    <w:rPr>
                                      <w:color w:val="414042"/>
                                      <w:spacing w:val="-22"/>
                                      <w:kern w:val="24"/>
                                      <w:sz w:val="12"/>
                                      <w:szCs w:val="12"/>
                                    </w:rPr>
                                  </w:rPrChange>
                                </w:rPr>
                                <w:t>M</w:t>
                              </w:r>
                              <w:r w:rsidRPr="00560F9E">
                                <w:rPr>
                                  <w:color w:val="414042"/>
                                  <w:spacing w:val="-8"/>
                                  <w:kern w:val="24"/>
                                  <w:sz w:val="12"/>
                                  <w:szCs w:val="12"/>
                                  <w:lang w:val="es-ES"/>
                                  <w:rPrChange w:id="331" w:author="Ginés Moreno López" w:date="2020-10-14T11:51:00Z">
                                    <w:rPr>
                                      <w:color w:val="414042"/>
                                      <w:spacing w:val="-8"/>
                                      <w:kern w:val="24"/>
                                      <w:sz w:val="12"/>
                                      <w:szCs w:val="12"/>
                                    </w:rPr>
                                  </w:rPrChange>
                                </w:rPr>
                                <w:t xml:space="preserve"> </w:t>
                              </w:r>
                              <w:r w:rsidRPr="00560F9E">
                                <w:rPr>
                                  <w:color w:val="414042"/>
                                  <w:spacing w:val="-4"/>
                                  <w:kern w:val="24"/>
                                  <w:sz w:val="12"/>
                                  <w:szCs w:val="12"/>
                                  <w:lang w:val="es-ES"/>
                                  <w:rPrChange w:id="332" w:author="Ginés Moreno López" w:date="2020-10-14T11:51:00Z">
                                    <w:rPr>
                                      <w:color w:val="414042"/>
                                      <w:spacing w:val="-4"/>
                                      <w:kern w:val="24"/>
                                      <w:sz w:val="12"/>
                                      <w:szCs w:val="12"/>
                                    </w:rPr>
                                  </w:rPrChange>
                                </w:rPr>
                                <w:t>50</w:t>
                              </w:r>
                            </w:p>
                            <w:p w14:paraId="797FC83C" w14:textId="77777777" w:rsidR="009F3A04" w:rsidRDefault="009F3A04"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64</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126</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201</w:t>
                              </w:r>
                            </w:p>
                          </w:txbxContent>
                        </wps:txbx>
                        <wps:bodyPr vert="horz" wrap="square" lIns="0" tIns="0" rIns="0" bIns="0" rtlCol="0">
                          <a:spAutoFit/>
                        </wps:bodyPr>
                      </wps:wsp>
                      <wps:wsp>
                        <wps:cNvPr id="104" name="object 21"/>
                        <wps:cNvSpPr/>
                        <wps:spPr>
                          <a:xfrm>
                            <a:off x="4307136" y="12384"/>
                            <a:ext cx="1062961" cy="280999"/>
                          </a:xfrm>
                          <a:custGeom>
                            <a:avLst/>
                            <a:gdLst/>
                            <a:ahLst/>
                            <a:cxnLst/>
                            <a:rect l="l" t="t" r="r" b="b"/>
                            <a:pathLst>
                              <a:path w="1172210" h="309880">
                                <a:moveTo>
                                  <a:pt x="1171676" y="309346"/>
                                </a:moveTo>
                                <a:lnTo>
                                  <a:pt x="0" y="309346"/>
                                </a:lnTo>
                                <a:lnTo>
                                  <a:pt x="0" y="0"/>
                                </a:lnTo>
                                <a:lnTo>
                                  <a:pt x="1171676" y="0"/>
                                </a:lnTo>
                                <a:lnTo>
                                  <a:pt x="1171676" y="309346"/>
                                </a:lnTo>
                                <a:close/>
                              </a:path>
                            </a:pathLst>
                          </a:custGeom>
                          <a:solidFill>
                            <a:srgbClr val="00AEEF"/>
                          </a:solidFill>
                        </wps:spPr>
                        <wps:bodyPr wrap="square" lIns="0" tIns="0" rIns="0" bIns="0" rtlCol="0"/>
                      </wps:wsp>
                      <wps:wsp>
                        <wps:cNvPr id="105" name="object 22"/>
                        <wps:cNvSpPr/>
                        <wps:spPr>
                          <a:xfrm>
                            <a:off x="5533077" y="12384"/>
                            <a:ext cx="1062961" cy="280999"/>
                          </a:xfrm>
                          <a:custGeom>
                            <a:avLst/>
                            <a:gdLst/>
                            <a:ahLst/>
                            <a:cxnLst/>
                            <a:rect l="l" t="t" r="r" b="b"/>
                            <a:pathLst>
                              <a:path w="1172209" h="309880">
                                <a:moveTo>
                                  <a:pt x="1171676" y="309346"/>
                                </a:moveTo>
                                <a:lnTo>
                                  <a:pt x="0" y="309346"/>
                                </a:lnTo>
                                <a:lnTo>
                                  <a:pt x="0" y="0"/>
                                </a:lnTo>
                                <a:lnTo>
                                  <a:pt x="1171676" y="0"/>
                                </a:lnTo>
                                <a:lnTo>
                                  <a:pt x="1171676" y="309346"/>
                                </a:lnTo>
                                <a:close/>
                              </a:path>
                            </a:pathLst>
                          </a:custGeom>
                          <a:solidFill>
                            <a:srgbClr val="00B4AC"/>
                          </a:solidFill>
                        </wps:spPr>
                        <wps:bodyPr wrap="square" lIns="0" tIns="0" rIns="0" bIns="0" rtlCol="0"/>
                      </wps:wsp>
                      <wps:wsp>
                        <wps:cNvPr id="106" name="object 23"/>
                        <wps:cNvSpPr/>
                        <wps:spPr>
                          <a:xfrm>
                            <a:off x="6752027" y="12384"/>
                            <a:ext cx="1062961" cy="280999"/>
                          </a:xfrm>
                          <a:custGeom>
                            <a:avLst/>
                            <a:gdLst/>
                            <a:ahLst/>
                            <a:cxnLst/>
                            <a:rect l="l" t="t" r="r" b="b"/>
                            <a:pathLst>
                              <a:path w="1172209" h="309880">
                                <a:moveTo>
                                  <a:pt x="1171676" y="309346"/>
                                </a:moveTo>
                                <a:lnTo>
                                  <a:pt x="0" y="309346"/>
                                </a:lnTo>
                                <a:lnTo>
                                  <a:pt x="0" y="0"/>
                                </a:lnTo>
                                <a:lnTo>
                                  <a:pt x="1171676" y="0"/>
                                </a:lnTo>
                                <a:lnTo>
                                  <a:pt x="1171676" y="309346"/>
                                </a:lnTo>
                                <a:close/>
                              </a:path>
                            </a:pathLst>
                          </a:custGeom>
                          <a:solidFill>
                            <a:srgbClr val="00BBD2"/>
                          </a:solidFill>
                        </wps:spPr>
                        <wps:bodyPr wrap="square" lIns="0" tIns="0" rIns="0" bIns="0" rtlCol="0"/>
                      </wps:wsp>
                      <wps:wsp>
                        <wps:cNvPr id="107" name="object 24"/>
                        <wps:cNvSpPr/>
                        <wps:spPr>
                          <a:xfrm>
                            <a:off x="7966302" y="12384"/>
                            <a:ext cx="1062961" cy="280999"/>
                          </a:xfrm>
                          <a:custGeom>
                            <a:avLst/>
                            <a:gdLst/>
                            <a:ahLst/>
                            <a:cxnLst/>
                            <a:rect l="l" t="t" r="r" b="b"/>
                            <a:pathLst>
                              <a:path w="1172209" h="309880">
                                <a:moveTo>
                                  <a:pt x="0" y="309359"/>
                                </a:moveTo>
                                <a:lnTo>
                                  <a:pt x="1171676" y="309359"/>
                                </a:lnTo>
                                <a:lnTo>
                                  <a:pt x="1171676" y="0"/>
                                </a:lnTo>
                                <a:lnTo>
                                  <a:pt x="0" y="0"/>
                                </a:lnTo>
                                <a:lnTo>
                                  <a:pt x="0" y="309359"/>
                                </a:lnTo>
                                <a:close/>
                              </a:path>
                            </a:pathLst>
                          </a:custGeom>
                          <a:solidFill>
                            <a:srgbClr val="5A83C3"/>
                          </a:solidFill>
                        </wps:spPr>
                        <wps:bodyPr wrap="square" lIns="0" tIns="0" rIns="0" bIns="0" rtlCol="0"/>
                      </wps:wsp>
                      <wps:wsp>
                        <wps:cNvPr id="108" name="object 25"/>
                        <wps:cNvSpPr/>
                        <wps:spPr>
                          <a:xfrm>
                            <a:off x="4307136" y="736568"/>
                            <a:ext cx="1062961" cy="156623"/>
                          </a:xfrm>
                          <a:custGeom>
                            <a:avLst/>
                            <a:gdLst/>
                            <a:ahLst/>
                            <a:cxnLst/>
                            <a:rect l="l" t="t" r="r" b="b"/>
                            <a:pathLst>
                              <a:path w="1172210" h="172720">
                                <a:moveTo>
                                  <a:pt x="1171676" y="172707"/>
                                </a:moveTo>
                                <a:lnTo>
                                  <a:pt x="0" y="172707"/>
                                </a:lnTo>
                                <a:lnTo>
                                  <a:pt x="0" y="0"/>
                                </a:lnTo>
                                <a:lnTo>
                                  <a:pt x="1171676" y="0"/>
                                </a:lnTo>
                                <a:lnTo>
                                  <a:pt x="1171676" y="172707"/>
                                </a:lnTo>
                                <a:close/>
                              </a:path>
                            </a:pathLst>
                          </a:custGeom>
                          <a:solidFill>
                            <a:srgbClr val="6DCFF6"/>
                          </a:solidFill>
                        </wps:spPr>
                        <wps:bodyPr wrap="square" lIns="0" tIns="0" rIns="0" bIns="0" rtlCol="0"/>
                      </wps:wsp>
                      <wps:wsp>
                        <wps:cNvPr id="109" name="object 26"/>
                        <wps:cNvSpPr/>
                        <wps:spPr>
                          <a:xfrm>
                            <a:off x="5533077" y="736568"/>
                            <a:ext cx="1062961" cy="156623"/>
                          </a:xfrm>
                          <a:custGeom>
                            <a:avLst/>
                            <a:gdLst/>
                            <a:ahLst/>
                            <a:cxnLst/>
                            <a:rect l="l" t="t" r="r" b="b"/>
                            <a:pathLst>
                              <a:path w="1172209" h="172720">
                                <a:moveTo>
                                  <a:pt x="1171676" y="172707"/>
                                </a:moveTo>
                                <a:lnTo>
                                  <a:pt x="0" y="172707"/>
                                </a:lnTo>
                                <a:lnTo>
                                  <a:pt x="0" y="0"/>
                                </a:lnTo>
                                <a:lnTo>
                                  <a:pt x="1171676" y="0"/>
                                </a:lnTo>
                                <a:lnTo>
                                  <a:pt x="1171676" y="172707"/>
                                </a:lnTo>
                                <a:close/>
                              </a:path>
                            </a:pathLst>
                          </a:custGeom>
                          <a:solidFill>
                            <a:srgbClr val="85D0CC"/>
                          </a:solidFill>
                        </wps:spPr>
                        <wps:bodyPr wrap="square" lIns="0" tIns="0" rIns="0" bIns="0" rtlCol="0"/>
                      </wps:wsp>
                      <wps:wsp>
                        <wps:cNvPr id="110" name="object 27"/>
                        <wps:cNvSpPr/>
                        <wps:spPr>
                          <a:xfrm>
                            <a:off x="6752027" y="736568"/>
                            <a:ext cx="1062961" cy="156623"/>
                          </a:xfrm>
                          <a:custGeom>
                            <a:avLst/>
                            <a:gdLst/>
                            <a:ahLst/>
                            <a:cxnLst/>
                            <a:rect l="l" t="t" r="r" b="b"/>
                            <a:pathLst>
                              <a:path w="1172209" h="172720">
                                <a:moveTo>
                                  <a:pt x="1171676" y="172707"/>
                                </a:moveTo>
                                <a:lnTo>
                                  <a:pt x="0" y="172707"/>
                                </a:lnTo>
                                <a:lnTo>
                                  <a:pt x="0" y="0"/>
                                </a:lnTo>
                                <a:lnTo>
                                  <a:pt x="1171676" y="0"/>
                                </a:lnTo>
                                <a:lnTo>
                                  <a:pt x="1171676" y="172707"/>
                                </a:lnTo>
                                <a:close/>
                              </a:path>
                            </a:pathLst>
                          </a:custGeom>
                          <a:solidFill>
                            <a:srgbClr val="9AD9E5"/>
                          </a:solidFill>
                        </wps:spPr>
                        <wps:bodyPr wrap="square" lIns="0" tIns="0" rIns="0" bIns="0" rtlCol="0"/>
                      </wps:wsp>
                      <wps:wsp>
                        <wps:cNvPr id="111" name="object 28"/>
                        <wps:cNvSpPr/>
                        <wps:spPr>
                          <a:xfrm>
                            <a:off x="7966302" y="736568"/>
                            <a:ext cx="1062961" cy="156623"/>
                          </a:xfrm>
                          <a:custGeom>
                            <a:avLst/>
                            <a:gdLst/>
                            <a:ahLst/>
                            <a:cxnLst/>
                            <a:rect l="l" t="t" r="r" b="b"/>
                            <a:pathLst>
                              <a:path w="1172209" h="172720">
                                <a:moveTo>
                                  <a:pt x="0" y="172707"/>
                                </a:moveTo>
                                <a:lnTo>
                                  <a:pt x="1171676" y="172707"/>
                                </a:lnTo>
                                <a:lnTo>
                                  <a:pt x="1171676" y="0"/>
                                </a:lnTo>
                                <a:lnTo>
                                  <a:pt x="0" y="0"/>
                                </a:lnTo>
                                <a:lnTo>
                                  <a:pt x="0" y="172707"/>
                                </a:lnTo>
                                <a:close/>
                              </a:path>
                            </a:pathLst>
                          </a:custGeom>
                          <a:solidFill>
                            <a:srgbClr val="ACC1E1"/>
                          </a:solidFill>
                        </wps:spPr>
                        <wps:bodyPr wrap="square" lIns="0" tIns="0" rIns="0" bIns="0" rtlCol="0"/>
                      </wps:wsp>
                      <wps:wsp>
                        <wps:cNvPr id="112" name="object 29"/>
                        <wps:cNvSpPr txBox="1"/>
                        <wps:spPr>
                          <a:xfrm>
                            <a:off x="4298885" y="1430034"/>
                            <a:ext cx="762635" cy="262890"/>
                          </a:xfrm>
                          <a:prstGeom prst="rect">
                            <a:avLst/>
                          </a:prstGeom>
                        </wps:spPr>
                        <wps:txbx>
                          <w:txbxContent>
                            <w:p w14:paraId="29C59F3B" w14:textId="77777777" w:rsidR="009F3A04" w:rsidRDefault="009F3A04"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212</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237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252</w:t>
                              </w:r>
                            </w:p>
                          </w:txbxContent>
                        </wps:txbx>
                        <wps:bodyPr vert="horz" wrap="square" lIns="0" tIns="0" rIns="0" bIns="0" rtlCol="0">
                          <a:spAutoFit/>
                        </wps:bodyPr>
                      </wps:wsp>
                      <wps:wsp>
                        <wps:cNvPr id="113" name="object 30"/>
                        <wps:cNvSpPr txBox="1"/>
                        <wps:spPr>
                          <a:xfrm>
                            <a:off x="5515966" y="1430034"/>
                            <a:ext cx="762635" cy="262890"/>
                          </a:xfrm>
                          <a:prstGeom prst="rect">
                            <a:avLst/>
                          </a:prstGeom>
                        </wps:spPr>
                        <wps:txbx>
                          <w:txbxContent>
                            <w:p w14:paraId="7C4D244C" w14:textId="77777777" w:rsidR="009F3A04" w:rsidRDefault="009F3A04"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213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240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237</w:t>
                              </w:r>
                            </w:p>
                          </w:txbxContent>
                        </wps:txbx>
                        <wps:bodyPr vert="horz" wrap="square" lIns="0" tIns="0" rIns="0" bIns="0" rtlCol="0">
                          <a:spAutoFit/>
                        </wps:bodyPr>
                      </wps:wsp>
                      <wps:wsp>
                        <wps:cNvPr id="114" name="object 31"/>
                        <wps:cNvSpPr txBox="1"/>
                        <wps:spPr>
                          <a:xfrm>
                            <a:off x="6740918" y="1430034"/>
                            <a:ext cx="762635" cy="262890"/>
                          </a:xfrm>
                          <a:prstGeom prst="rect">
                            <a:avLst/>
                          </a:prstGeom>
                        </wps:spPr>
                        <wps:txbx>
                          <w:txbxContent>
                            <w:p w14:paraId="7B7485FF" w14:textId="77777777" w:rsidR="009F3A04" w:rsidRDefault="009F3A04"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216</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9"/>
                                  <w:kern w:val="24"/>
                                  <w:sz w:val="12"/>
                                  <w:szCs w:val="12"/>
                                </w:rPr>
                                <w:t>G238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245</w:t>
                              </w:r>
                            </w:p>
                          </w:txbxContent>
                        </wps:txbx>
                        <wps:bodyPr vert="horz" wrap="square" lIns="0" tIns="0" rIns="0" bIns="0" rtlCol="0">
                          <a:spAutoFit/>
                        </wps:bodyPr>
                      </wps:wsp>
                      <wps:wsp>
                        <wps:cNvPr id="115" name="object 32"/>
                        <wps:cNvSpPr txBox="1"/>
                        <wps:spPr>
                          <a:xfrm>
                            <a:off x="7955376" y="1430034"/>
                            <a:ext cx="763270" cy="262890"/>
                          </a:xfrm>
                          <a:prstGeom prst="rect">
                            <a:avLst/>
                          </a:prstGeom>
                        </wps:spPr>
                        <wps:txbx>
                          <w:txbxContent>
                            <w:p w14:paraId="45903F67" w14:textId="77777777" w:rsidR="009F3A04" w:rsidRDefault="009F3A04"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218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223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246</w:t>
                              </w:r>
                            </w:p>
                          </w:txbxContent>
                        </wps:txbx>
                        <wps:bodyPr vert="horz" wrap="square" lIns="0" tIns="0" rIns="0" bIns="0" rtlCol="0">
                          <a:spAutoFit/>
                        </wps:bodyPr>
                      </wps:wsp>
                      <wps:wsp>
                        <wps:cNvPr id="116" name="object 33"/>
                        <wps:cNvSpPr/>
                        <wps:spPr>
                          <a:xfrm>
                            <a:off x="4307136" y="1245235"/>
                            <a:ext cx="1062961" cy="156623"/>
                          </a:xfrm>
                          <a:custGeom>
                            <a:avLst/>
                            <a:gdLst/>
                            <a:ahLst/>
                            <a:cxnLst/>
                            <a:rect l="l" t="t" r="r" b="b"/>
                            <a:pathLst>
                              <a:path w="1172210" h="172720">
                                <a:moveTo>
                                  <a:pt x="1171676" y="172720"/>
                                </a:moveTo>
                                <a:lnTo>
                                  <a:pt x="0" y="172720"/>
                                </a:lnTo>
                                <a:lnTo>
                                  <a:pt x="0" y="0"/>
                                </a:lnTo>
                                <a:lnTo>
                                  <a:pt x="1171676" y="0"/>
                                </a:lnTo>
                                <a:lnTo>
                                  <a:pt x="1171676" y="172720"/>
                                </a:lnTo>
                                <a:close/>
                              </a:path>
                            </a:pathLst>
                          </a:custGeom>
                          <a:solidFill>
                            <a:srgbClr val="C7EAFB"/>
                          </a:solidFill>
                        </wps:spPr>
                        <wps:bodyPr wrap="square" lIns="0" tIns="0" rIns="0" bIns="0" rtlCol="0"/>
                      </wps:wsp>
                      <wps:wsp>
                        <wps:cNvPr id="117" name="object 34"/>
                        <wps:cNvSpPr/>
                        <wps:spPr>
                          <a:xfrm>
                            <a:off x="5533077" y="1245235"/>
                            <a:ext cx="1062961" cy="156623"/>
                          </a:xfrm>
                          <a:custGeom>
                            <a:avLst/>
                            <a:gdLst/>
                            <a:ahLst/>
                            <a:cxnLst/>
                            <a:rect l="l" t="t" r="r" b="b"/>
                            <a:pathLst>
                              <a:path w="1172209" h="172720">
                                <a:moveTo>
                                  <a:pt x="1171676" y="172720"/>
                                </a:moveTo>
                                <a:lnTo>
                                  <a:pt x="0" y="172720"/>
                                </a:lnTo>
                                <a:lnTo>
                                  <a:pt x="0" y="0"/>
                                </a:lnTo>
                                <a:lnTo>
                                  <a:pt x="1171676" y="0"/>
                                </a:lnTo>
                                <a:lnTo>
                                  <a:pt x="1171676" y="172720"/>
                                </a:lnTo>
                                <a:close/>
                              </a:path>
                            </a:pathLst>
                          </a:custGeom>
                          <a:solidFill>
                            <a:srgbClr val="CAE9E5"/>
                          </a:solidFill>
                        </wps:spPr>
                        <wps:bodyPr wrap="square" lIns="0" tIns="0" rIns="0" bIns="0" rtlCol="0"/>
                      </wps:wsp>
                      <wps:wsp>
                        <wps:cNvPr id="118" name="object 35"/>
                        <wps:cNvSpPr/>
                        <wps:spPr>
                          <a:xfrm>
                            <a:off x="6752027" y="1245235"/>
                            <a:ext cx="1062961" cy="156623"/>
                          </a:xfrm>
                          <a:custGeom>
                            <a:avLst/>
                            <a:gdLst/>
                            <a:ahLst/>
                            <a:cxnLst/>
                            <a:rect l="l" t="t" r="r" b="b"/>
                            <a:pathLst>
                              <a:path w="1172209" h="172720">
                                <a:moveTo>
                                  <a:pt x="1171676" y="172720"/>
                                </a:moveTo>
                                <a:lnTo>
                                  <a:pt x="0" y="172720"/>
                                </a:lnTo>
                                <a:lnTo>
                                  <a:pt x="0" y="0"/>
                                </a:lnTo>
                                <a:lnTo>
                                  <a:pt x="1171676" y="0"/>
                                </a:lnTo>
                                <a:lnTo>
                                  <a:pt x="1171676" y="172720"/>
                                </a:lnTo>
                                <a:close/>
                              </a:path>
                            </a:pathLst>
                          </a:custGeom>
                          <a:solidFill>
                            <a:srgbClr val="D6EEF3"/>
                          </a:solidFill>
                        </wps:spPr>
                        <wps:bodyPr wrap="square" lIns="0" tIns="0" rIns="0" bIns="0" rtlCol="0"/>
                      </wps:wsp>
                      <wps:wsp>
                        <wps:cNvPr id="119" name="object 36"/>
                        <wps:cNvSpPr/>
                        <wps:spPr>
                          <a:xfrm>
                            <a:off x="7966302" y="1245246"/>
                            <a:ext cx="1062961" cy="156623"/>
                          </a:xfrm>
                          <a:custGeom>
                            <a:avLst/>
                            <a:gdLst/>
                            <a:ahLst/>
                            <a:cxnLst/>
                            <a:rect l="l" t="t" r="r" b="b"/>
                            <a:pathLst>
                              <a:path w="1172209" h="172720">
                                <a:moveTo>
                                  <a:pt x="0" y="172720"/>
                                </a:moveTo>
                                <a:lnTo>
                                  <a:pt x="1171676" y="172720"/>
                                </a:lnTo>
                                <a:lnTo>
                                  <a:pt x="1171676" y="0"/>
                                </a:lnTo>
                                <a:lnTo>
                                  <a:pt x="0" y="0"/>
                                </a:lnTo>
                                <a:lnTo>
                                  <a:pt x="0" y="172720"/>
                                </a:lnTo>
                                <a:close/>
                              </a:path>
                            </a:pathLst>
                          </a:custGeom>
                          <a:solidFill>
                            <a:srgbClr val="CFD7ED"/>
                          </a:solidFill>
                        </wps:spPr>
                        <wps:bodyPr wrap="square" lIns="0" tIns="0" rIns="0" bIns="0" rtlCol="0"/>
                      </wps:wsp>
                      <wps:wsp>
                        <wps:cNvPr id="120" name="object 37"/>
                        <wps:cNvSpPr txBox="1"/>
                        <wps:spPr>
                          <a:xfrm>
                            <a:off x="4298885" y="2398153"/>
                            <a:ext cx="716280" cy="438150"/>
                          </a:xfrm>
                          <a:prstGeom prst="rect">
                            <a:avLst/>
                          </a:prstGeom>
                        </wps:spPr>
                        <wps:txbx>
                          <w:txbxContent>
                            <w:p w14:paraId="45454E28" w14:textId="77777777" w:rsidR="009F3A04" w:rsidRPr="00560F9E" w:rsidRDefault="009F3A04" w:rsidP="00E015AE">
                              <w:pPr>
                                <w:pStyle w:val="NormalWeb"/>
                                <w:ind w:left="14" w:right="288"/>
                                <w:rPr>
                                  <w:sz w:val="24"/>
                                  <w:lang w:val="es-ES"/>
                                  <w:rPrChange w:id="333" w:author="Ginés Moreno López" w:date="2020-10-14T11:51:00Z">
                                    <w:rPr>
                                      <w:sz w:val="24"/>
                                    </w:rPr>
                                  </w:rPrChange>
                                </w:rPr>
                              </w:pPr>
                              <w:r w:rsidRPr="00560F9E">
                                <w:rPr>
                                  <w:b/>
                                  <w:bCs/>
                                  <w:color w:val="414042"/>
                                  <w:spacing w:val="-20"/>
                                  <w:kern w:val="24"/>
                                  <w:sz w:val="12"/>
                                  <w:szCs w:val="12"/>
                                  <w:lang w:val="es-ES"/>
                                  <w:rPrChange w:id="334" w:author="Ginés Moreno López" w:date="2020-10-14T11:51:00Z">
                                    <w:rPr>
                                      <w:b/>
                                      <w:bCs/>
                                      <w:color w:val="414042"/>
                                      <w:spacing w:val="-20"/>
                                      <w:kern w:val="24"/>
                                      <w:sz w:val="12"/>
                                      <w:szCs w:val="12"/>
                                    </w:rPr>
                                  </w:rPrChange>
                                </w:rPr>
                                <w:t>P</w:t>
                              </w:r>
                              <w:r w:rsidRPr="00560F9E">
                                <w:rPr>
                                  <w:b/>
                                  <w:bCs/>
                                  <w:color w:val="414042"/>
                                  <w:spacing w:val="-27"/>
                                  <w:kern w:val="24"/>
                                  <w:sz w:val="12"/>
                                  <w:szCs w:val="12"/>
                                  <w:lang w:val="es-ES"/>
                                  <w:rPrChange w:id="335" w:author="Ginés Moreno López" w:date="2020-10-14T11:51:00Z">
                                    <w:rPr>
                                      <w:b/>
                                      <w:bCs/>
                                      <w:color w:val="414042"/>
                                      <w:spacing w:val="-27"/>
                                      <w:kern w:val="24"/>
                                      <w:sz w:val="12"/>
                                      <w:szCs w:val="12"/>
                                    </w:rPr>
                                  </w:rPrChange>
                                </w:rPr>
                                <w:t>AN</w:t>
                              </w:r>
                              <w:r w:rsidRPr="00560F9E">
                                <w:rPr>
                                  <w:b/>
                                  <w:bCs/>
                                  <w:color w:val="414042"/>
                                  <w:spacing w:val="-26"/>
                                  <w:kern w:val="24"/>
                                  <w:sz w:val="12"/>
                                  <w:szCs w:val="12"/>
                                  <w:lang w:val="es-ES"/>
                                  <w:rPrChange w:id="336" w:author="Ginés Moreno López" w:date="2020-10-14T11:51:00Z">
                                    <w:rPr>
                                      <w:b/>
                                      <w:bCs/>
                                      <w:color w:val="414042"/>
                                      <w:spacing w:val="-26"/>
                                      <w:kern w:val="24"/>
                                      <w:sz w:val="12"/>
                                      <w:szCs w:val="12"/>
                                    </w:rPr>
                                  </w:rPrChange>
                                </w:rPr>
                                <w:t>T</w:t>
                              </w:r>
                              <w:r w:rsidRPr="00560F9E">
                                <w:rPr>
                                  <w:b/>
                                  <w:bCs/>
                                  <w:color w:val="414042"/>
                                  <w:spacing w:val="-23"/>
                                  <w:kern w:val="24"/>
                                  <w:sz w:val="12"/>
                                  <w:szCs w:val="12"/>
                                  <w:lang w:val="es-ES"/>
                                  <w:rPrChange w:id="337" w:author="Ginés Moreno López" w:date="2020-10-14T11:51:00Z">
                                    <w:rPr>
                                      <w:b/>
                                      <w:bCs/>
                                      <w:color w:val="414042"/>
                                      <w:spacing w:val="-23"/>
                                      <w:kern w:val="24"/>
                                      <w:sz w:val="12"/>
                                      <w:szCs w:val="12"/>
                                    </w:rPr>
                                  </w:rPrChange>
                                </w:rPr>
                                <w:t>ONE</w:t>
                              </w:r>
                              <w:r w:rsidRPr="00560F9E">
                                <w:rPr>
                                  <w:b/>
                                  <w:bCs/>
                                  <w:color w:val="414042"/>
                                  <w:spacing w:val="-7"/>
                                  <w:kern w:val="24"/>
                                  <w:sz w:val="12"/>
                                  <w:szCs w:val="12"/>
                                  <w:lang w:val="es-ES"/>
                                  <w:rPrChange w:id="338" w:author="Ginés Moreno López" w:date="2020-10-14T11:51:00Z">
                                    <w:rPr>
                                      <w:b/>
                                      <w:bCs/>
                                      <w:color w:val="414042"/>
                                      <w:spacing w:val="-7"/>
                                      <w:kern w:val="24"/>
                                      <w:sz w:val="12"/>
                                      <w:szCs w:val="12"/>
                                    </w:rPr>
                                  </w:rPrChange>
                                </w:rPr>
                                <w:t xml:space="preserve"> </w:t>
                              </w:r>
                              <w:r w:rsidRPr="00560F9E">
                                <w:rPr>
                                  <w:b/>
                                  <w:bCs/>
                                  <w:color w:val="414042"/>
                                  <w:kern w:val="24"/>
                                  <w:sz w:val="12"/>
                                  <w:szCs w:val="12"/>
                                  <w:lang w:val="es-ES"/>
                                  <w:rPrChange w:id="339" w:author="Ginés Moreno López" w:date="2020-10-14T11:51:00Z">
                                    <w:rPr>
                                      <w:b/>
                                      <w:bCs/>
                                      <w:color w:val="414042"/>
                                      <w:kern w:val="24"/>
                                      <w:sz w:val="12"/>
                                      <w:szCs w:val="12"/>
                                    </w:rPr>
                                  </w:rPrChange>
                                </w:rPr>
                                <w:t>258</w:t>
                              </w:r>
                              <w:r w:rsidRPr="00560F9E">
                                <w:rPr>
                                  <w:b/>
                                  <w:bCs/>
                                  <w:color w:val="414042"/>
                                  <w:spacing w:val="-7"/>
                                  <w:kern w:val="24"/>
                                  <w:sz w:val="12"/>
                                  <w:szCs w:val="12"/>
                                  <w:lang w:val="es-ES"/>
                                  <w:rPrChange w:id="340" w:author="Ginés Moreno López" w:date="2020-10-14T11:51:00Z">
                                    <w:rPr>
                                      <w:b/>
                                      <w:bCs/>
                                      <w:color w:val="414042"/>
                                      <w:spacing w:val="-7"/>
                                      <w:kern w:val="24"/>
                                      <w:sz w:val="12"/>
                                      <w:szCs w:val="12"/>
                                    </w:rPr>
                                  </w:rPrChange>
                                </w:rPr>
                                <w:t xml:space="preserve"> </w:t>
                              </w:r>
                              <w:r w:rsidRPr="00560F9E">
                                <w:rPr>
                                  <w:b/>
                                  <w:bCs/>
                                  <w:color w:val="414042"/>
                                  <w:spacing w:val="-28"/>
                                  <w:kern w:val="24"/>
                                  <w:sz w:val="12"/>
                                  <w:szCs w:val="12"/>
                                  <w:lang w:val="es-ES"/>
                                  <w:rPrChange w:id="341" w:author="Ginés Moreno López" w:date="2020-10-14T11:51:00Z">
                                    <w:rPr>
                                      <w:b/>
                                      <w:bCs/>
                                      <w:color w:val="414042"/>
                                      <w:spacing w:val="-28"/>
                                      <w:kern w:val="24"/>
                                      <w:sz w:val="12"/>
                                      <w:szCs w:val="12"/>
                                    </w:rPr>
                                  </w:rPrChange>
                                </w:rPr>
                                <w:t>C</w:t>
                              </w:r>
                              <w:r w:rsidRPr="00560F9E">
                                <w:rPr>
                                  <w:b/>
                                  <w:bCs/>
                                  <w:color w:val="414042"/>
                                  <w:spacing w:val="-10"/>
                                  <w:kern w:val="24"/>
                                  <w:sz w:val="12"/>
                                  <w:szCs w:val="12"/>
                                  <w:lang w:val="es-ES"/>
                                  <w:rPrChange w:id="342" w:author="Ginés Moreno López" w:date="2020-10-14T11:51:00Z">
                                    <w:rPr>
                                      <w:b/>
                                      <w:bCs/>
                                      <w:color w:val="414042"/>
                                      <w:spacing w:val="-10"/>
                                      <w:kern w:val="24"/>
                                      <w:sz w:val="12"/>
                                      <w:szCs w:val="12"/>
                                    </w:rPr>
                                  </w:rPrChange>
                                </w:rPr>
                                <w:t xml:space="preserve"> </w:t>
                              </w:r>
                              <w:r w:rsidRPr="00560F9E">
                                <w:rPr>
                                  <w:b/>
                                  <w:bCs/>
                                  <w:color w:val="414042"/>
                                  <w:spacing w:val="-28"/>
                                  <w:kern w:val="24"/>
                                  <w:sz w:val="12"/>
                                  <w:szCs w:val="12"/>
                                  <w:lang w:val="es-ES"/>
                                  <w:rPrChange w:id="343" w:author="Ginés Moreno López" w:date="2020-10-14T11:51:00Z">
                                    <w:rPr>
                                      <w:b/>
                                      <w:bCs/>
                                      <w:color w:val="414042"/>
                                      <w:spacing w:val="-28"/>
                                      <w:kern w:val="24"/>
                                      <w:sz w:val="12"/>
                                      <w:szCs w:val="12"/>
                                    </w:rPr>
                                  </w:rPrChange>
                                </w:rPr>
                                <w:t>CMYK</w:t>
                              </w:r>
                              <w:r w:rsidRPr="00560F9E">
                                <w:rPr>
                                  <w:b/>
                                  <w:bCs/>
                                  <w:color w:val="414042"/>
                                  <w:spacing w:val="-8"/>
                                  <w:kern w:val="24"/>
                                  <w:sz w:val="12"/>
                                  <w:szCs w:val="12"/>
                                  <w:lang w:val="es-ES"/>
                                  <w:rPrChange w:id="344" w:author="Ginés Moreno López" w:date="2020-10-14T11:51:00Z">
                                    <w:rPr>
                                      <w:b/>
                                      <w:bCs/>
                                      <w:color w:val="414042"/>
                                      <w:spacing w:val="-8"/>
                                      <w:kern w:val="24"/>
                                      <w:sz w:val="12"/>
                                      <w:szCs w:val="12"/>
                                    </w:rPr>
                                  </w:rPrChange>
                                </w:rPr>
                                <w:t xml:space="preserve"> </w:t>
                              </w:r>
                              <w:r w:rsidRPr="00560F9E">
                                <w:rPr>
                                  <w:b/>
                                  <w:bCs/>
                                  <w:color w:val="414042"/>
                                  <w:spacing w:val="-6"/>
                                  <w:kern w:val="24"/>
                                  <w:sz w:val="12"/>
                                  <w:szCs w:val="12"/>
                                  <w:lang w:val="es-ES"/>
                                  <w:rPrChange w:id="345" w:author="Ginés Moreno López" w:date="2020-10-14T11:51:00Z">
                                    <w:rPr>
                                      <w:b/>
                                      <w:bCs/>
                                      <w:color w:val="414042"/>
                                      <w:spacing w:val="-6"/>
                                      <w:kern w:val="24"/>
                                      <w:sz w:val="12"/>
                                      <w:szCs w:val="12"/>
                                    </w:rPr>
                                  </w:rPrChange>
                                </w:rPr>
                                <w:t>:</w:t>
                              </w:r>
                              <w:r w:rsidRPr="00560F9E">
                                <w:rPr>
                                  <w:b/>
                                  <w:bCs/>
                                  <w:color w:val="414042"/>
                                  <w:spacing w:val="-8"/>
                                  <w:kern w:val="24"/>
                                  <w:sz w:val="12"/>
                                  <w:szCs w:val="12"/>
                                  <w:lang w:val="es-ES"/>
                                  <w:rPrChange w:id="346" w:author="Ginés Moreno López" w:date="2020-10-14T11:51:00Z">
                                    <w:rPr>
                                      <w:b/>
                                      <w:bCs/>
                                      <w:color w:val="414042"/>
                                      <w:spacing w:val="-8"/>
                                      <w:kern w:val="24"/>
                                      <w:sz w:val="12"/>
                                      <w:szCs w:val="12"/>
                                    </w:rPr>
                                  </w:rPrChange>
                                </w:rPr>
                                <w:t xml:space="preserve"> </w:t>
                              </w:r>
                              <w:r w:rsidRPr="00560F9E">
                                <w:rPr>
                                  <w:color w:val="414042"/>
                                  <w:spacing w:val="-24"/>
                                  <w:kern w:val="24"/>
                                  <w:sz w:val="12"/>
                                  <w:szCs w:val="12"/>
                                  <w:lang w:val="es-ES"/>
                                  <w:rPrChange w:id="347" w:author="Ginés Moreno López" w:date="2020-10-14T11:51:00Z">
                                    <w:rPr>
                                      <w:color w:val="414042"/>
                                      <w:spacing w:val="-24"/>
                                      <w:kern w:val="24"/>
                                      <w:sz w:val="12"/>
                                      <w:szCs w:val="12"/>
                                    </w:rPr>
                                  </w:rPrChange>
                                </w:rPr>
                                <w:t>C</w:t>
                              </w:r>
                              <w:r w:rsidRPr="00560F9E">
                                <w:rPr>
                                  <w:color w:val="414042"/>
                                  <w:spacing w:val="-8"/>
                                  <w:kern w:val="24"/>
                                  <w:sz w:val="12"/>
                                  <w:szCs w:val="12"/>
                                  <w:lang w:val="es-ES"/>
                                  <w:rPrChange w:id="348" w:author="Ginés Moreno López" w:date="2020-10-14T11:51:00Z">
                                    <w:rPr>
                                      <w:color w:val="414042"/>
                                      <w:spacing w:val="-8"/>
                                      <w:kern w:val="24"/>
                                      <w:sz w:val="12"/>
                                      <w:szCs w:val="12"/>
                                    </w:rPr>
                                  </w:rPrChange>
                                </w:rPr>
                                <w:t xml:space="preserve"> </w:t>
                              </w:r>
                              <w:r w:rsidRPr="00560F9E">
                                <w:rPr>
                                  <w:color w:val="414042"/>
                                  <w:spacing w:val="-4"/>
                                  <w:kern w:val="24"/>
                                  <w:sz w:val="12"/>
                                  <w:szCs w:val="12"/>
                                  <w:lang w:val="es-ES"/>
                                  <w:rPrChange w:id="349" w:author="Ginés Moreno López" w:date="2020-10-14T11:51:00Z">
                                    <w:rPr>
                                      <w:color w:val="414042"/>
                                      <w:spacing w:val="-4"/>
                                      <w:kern w:val="24"/>
                                      <w:sz w:val="12"/>
                                      <w:szCs w:val="12"/>
                                    </w:rPr>
                                  </w:rPrChange>
                                </w:rPr>
                                <w:t>51</w:t>
                              </w:r>
                              <w:r w:rsidRPr="00560F9E">
                                <w:rPr>
                                  <w:color w:val="414042"/>
                                  <w:spacing w:val="-8"/>
                                  <w:kern w:val="24"/>
                                  <w:sz w:val="12"/>
                                  <w:szCs w:val="12"/>
                                  <w:lang w:val="es-ES"/>
                                  <w:rPrChange w:id="350" w:author="Ginés Moreno López" w:date="2020-10-14T11:51:00Z">
                                    <w:rPr>
                                      <w:color w:val="414042"/>
                                      <w:spacing w:val="-8"/>
                                      <w:kern w:val="24"/>
                                      <w:sz w:val="12"/>
                                      <w:szCs w:val="12"/>
                                    </w:rPr>
                                  </w:rPrChange>
                                </w:rPr>
                                <w:t xml:space="preserve"> </w:t>
                              </w:r>
                              <w:r w:rsidRPr="00560F9E">
                                <w:rPr>
                                  <w:color w:val="414042"/>
                                  <w:spacing w:val="-14"/>
                                  <w:kern w:val="24"/>
                                  <w:sz w:val="12"/>
                                  <w:szCs w:val="12"/>
                                  <w:lang w:val="es-ES"/>
                                  <w:rPrChange w:id="351" w:author="Ginés Moreno López" w:date="2020-10-14T11:51:00Z">
                                    <w:rPr>
                                      <w:color w:val="414042"/>
                                      <w:spacing w:val="-14"/>
                                      <w:kern w:val="24"/>
                                      <w:sz w:val="12"/>
                                      <w:szCs w:val="12"/>
                                    </w:rPr>
                                  </w:rPrChange>
                                </w:rPr>
                                <w:t>-</w:t>
                              </w:r>
                              <w:r w:rsidRPr="00560F9E">
                                <w:rPr>
                                  <w:color w:val="414042"/>
                                  <w:spacing w:val="-8"/>
                                  <w:kern w:val="24"/>
                                  <w:sz w:val="12"/>
                                  <w:szCs w:val="12"/>
                                  <w:lang w:val="es-ES"/>
                                  <w:rPrChange w:id="352" w:author="Ginés Moreno López" w:date="2020-10-14T11:51:00Z">
                                    <w:rPr>
                                      <w:color w:val="414042"/>
                                      <w:spacing w:val="-8"/>
                                      <w:kern w:val="24"/>
                                      <w:sz w:val="12"/>
                                      <w:szCs w:val="12"/>
                                    </w:rPr>
                                  </w:rPrChange>
                                </w:rPr>
                                <w:t xml:space="preserve"> </w:t>
                              </w:r>
                              <w:r w:rsidRPr="00560F9E">
                                <w:rPr>
                                  <w:color w:val="414042"/>
                                  <w:spacing w:val="-22"/>
                                  <w:kern w:val="24"/>
                                  <w:sz w:val="12"/>
                                  <w:szCs w:val="12"/>
                                  <w:lang w:val="es-ES"/>
                                  <w:rPrChange w:id="353" w:author="Ginés Moreno López" w:date="2020-10-14T11:51:00Z">
                                    <w:rPr>
                                      <w:color w:val="414042"/>
                                      <w:spacing w:val="-22"/>
                                      <w:kern w:val="24"/>
                                      <w:sz w:val="12"/>
                                      <w:szCs w:val="12"/>
                                    </w:rPr>
                                  </w:rPrChange>
                                </w:rPr>
                                <w:t>M</w:t>
                              </w:r>
                              <w:r w:rsidRPr="00560F9E">
                                <w:rPr>
                                  <w:color w:val="414042"/>
                                  <w:spacing w:val="-8"/>
                                  <w:kern w:val="24"/>
                                  <w:sz w:val="12"/>
                                  <w:szCs w:val="12"/>
                                  <w:lang w:val="es-ES"/>
                                  <w:rPrChange w:id="354" w:author="Ginés Moreno López" w:date="2020-10-14T11:51:00Z">
                                    <w:rPr>
                                      <w:color w:val="414042"/>
                                      <w:spacing w:val="-8"/>
                                      <w:kern w:val="24"/>
                                      <w:sz w:val="12"/>
                                      <w:szCs w:val="12"/>
                                    </w:rPr>
                                  </w:rPrChange>
                                </w:rPr>
                                <w:t xml:space="preserve"> </w:t>
                              </w:r>
                              <w:r w:rsidRPr="00560F9E">
                                <w:rPr>
                                  <w:color w:val="414042"/>
                                  <w:spacing w:val="-4"/>
                                  <w:kern w:val="24"/>
                                  <w:sz w:val="12"/>
                                  <w:szCs w:val="12"/>
                                  <w:lang w:val="es-ES"/>
                                  <w:rPrChange w:id="355" w:author="Ginés Moreno López" w:date="2020-10-14T11:51:00Z">
                                    <w:rPr>
                                      <w:color w:val="414042"/>
                                      <w:spacing w:val="-4"/>
                                      <w:kern w:val="24"/>
                                      <w:sz w:val="12"/>
                                      <w:szCs w:val="12"/>
                                    </w:rPr>
                                  </w:rPrChange>
                                </w:rPr>
                                <w:t>79</w:t>
                              </w:r>
                            </w:p>
                            <w:p w14:paraId="0ED431BF" w14:textId="77777777" w:rsidR="009F3A04" w:rsidRDefault="009F3A04"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153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80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159</w:t>
                              </w:r>
                            </w:p>
                          </w:txbxContent>
                        </wps:txbx>
                        <wps:bodyPr vert="horz" wrap="square" lIns="0" tIns="0" rIns="0" bIns="0" rtlCol="0">
                          <a:spAutoFit/>
                        </wps:bodyPr>
                      </wps:wsp>
                      <wps:wsp>
                        <wps:cNvPr id="121" name="object 38"/>
                        <wps:cNvSpPr txBox="1"/>
                        <wps:spPr>
                          <a:xfrm>
                            <a:off x="4298885" y="2998686"/>
                            <a:ext cx="762635" cy="262890"/>
                          </a:xfrm>
                          <a:prstGeom prst="rect">
                            <a:avLst/>
                          </a:prstGeom>
                        </wps:spPr>
                        <wps:txbx>
                          <w:txbxContent>
                            <w:p w14:paraId="76EAB58A" w14:textId="77777777" w:rsidR="009F3A04" w:rsidRDefault="009F3A04"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201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169</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208</w:t>
                              </w:r>
                            </w:p>
                          </w:txbxContent>
                        </wps:txbx>
                        <wps:bodyPr vert="horz" wrap="square" lIns="0" tIns="0" rIns="0" bIns="0" rtlCol="0">
                          <a:spAutoFit/>
                        </wps:bodyPr>
                      </wps:wsp>
                      <wps:wsp>
                        <wps:cNvPr id="122" name="object 39"/>
                        <wps:cNvSpPr txBox="1"/>
                        <wps:spPr>
                          <a:xfrm>
                            <a:off x="5515966" y="2998686"/>
                            <a:ext cx="762635" cy="262890"/>
                          </a:xfrm>
                          <a:prstGeom prst="rect">
                            <a:avLst/>
                          </a:prstGeom>
                        </wps:spPr>
                        <wps:txbx>
                          <w:txbxContent>
                            <w:p w14:paraId="27E1FEAE" w14:textId="77777777" w:rsidR="009F3A04" w:rsidRDefault="009F3A04"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183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9"/>
                                  <w:kern w:val="24"/>
                                  <w:sz w:val="12"/>
                                  <w:szCs w:val="12"/>
                                </w:rPr>
                                <w:t>G214</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155</w:t>
                              </w:r>
                            </w:p>
                          </w:txbxContent>
                        </wps:txbx>
                        <wps:bodyPr vert="horz" wrap="square" lIns="0" tIns="0" rIns="0" bIns="0" rtlCol="0">
                          <a:spAutoFit/>
                        </wps:bodyPr>
                      </wps:wsp>
                      <wps:wsp>
                        <wps:cNvPr id="123" name="object 40"/>
                        <wps:cNvSpPr txBox="1"/>
                        <wps:spPr>
                          <a:xfrm>
                            <a:off x="6740918" y="2998686"/>
                            <a:ext cx="762635" cy="262890"/>
                          </a:xfrm>
                          <a:prstGeom prst="rect">
                            <a:avLst/>
                          </a:prstGeom>
                        </wps:spPr>
                        <wps:txbx>
                          <w:txbxContent>
                            <w:p w14:paraId="671890C5" w14:textId="77777777" w:rsidR="009F3A04" w:rsidRDefault="009F3A04"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246</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6"/>
                                  <w:kern w:val="24"/>
                                  <w:sz w:val="12"/>
                                  <w:szCs w:val="12"/>
                                </w:rPr>
                                <w:t>174-</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135</w:t>
                              </w:r>
                            </w:p>
                          </w:txbxContent>
                        </wps:txbx>
                        <wps:bodyPr vert="horz" wrap="square" lIns="0" tIns="0" rIns="0" bIns="0" rtlCol="0">
                          <a:spAutoFit/>
                        </wps:bodyPr>
                      </wps:wsp>
                      <wps:wsp>
                        <wps:cNvPr id="124" name="object 41"/>
                        <wps:cNvSpPr txBox="1"/>
                        <wps:spPr>
                          <a:xfrm>
                            <a:off x="7955376" y="2998686"/>
                            <a:ext cx="763270" cy="262890"/>
                          </a:xfrm>
                          <a:prstGeom prst="rect">
                            <a:avLst/>
                          </a:prstGeom>
                        </wps:spPr>
                        <wps:txbx>
                          <w:txbxContent>
                            <w:p w14:paraId="4864D841" w14:textId="77777777" w:rsidR="009F3A04" w:rsidRDefault="009F3A04"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157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157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156</w:t>
                              </w:r>
                            </w:p>
                          </w:txbxContent>
                        </wps:txbx>
                        <wps:bodyPr vert="horz" wrap="square" lIns="0" tIns="0" rIns="0" bIns="0" rtlCol="0">
                          <a:spAutoFit/>
                        </wps:bodyPr>
                      </wps:wsp>
                      <wps:wsp>
                        <wps:cNvPr id="125" name="object 42"/>
                        <wps:cNvSpPr txBox="1"/>
                        <wps:spPr>
                          <a:xfrm>
                            <a:off x="5519714" y="2398153"/>
                            <a:ext cx="667385" cy="350520"/>
                          </a:xfrm>
                          <a:prstGeom prst="rect">
                            <a:avLst/>
                          </a:prstGeom>
                        </wps:spPr>
                        <wps:txbx>
                          <w:txbxContent>
                            <w:p w14:paraId="40513C14" w14:textId="77777777" w:rsidR="009F3A04" w:rsidRDefault="009F3A04" w:rsidP="00E015AE">
                              <w:pPr>
                                <w:pStyle w:val="NormalWeb"/>
                                <w:ind w:left="14"/>
                                <w:rPr>
                                  <w:sz w:val="24"/>
                                </w:rPr>
                              </w:pPr>
                              <w:r>
                                <w:rPr>
                                  <w:b/>
                                  <w:bCs/>
                                  <w:color w:val="414042"/>
                                  <w:spacing w:val="-20"/>
                                  <w:kern w:val="24"/>
                                  <w:sz w:val="12"/>
                                  <w:szCs w:val="12"/>
                                </w:rPr>
                                <w:t>P</w:t>
                              </w:r>
                              <w:r>
                                <w:rPr>
                                  <w:b/>
                                  <w:bCs/>
                                  <w:color w:val="414042"/>
                                  <w:spacing w:val="-27"/>
                                  <w:kern w:val="24"/>
                                  <w:sz w:val="12"/>
                                  <w:szCs w:val="12"/>
                                </w:rPr>
                                <w:t>AN</w:t>
                              </w:r>
                              <w:r>
                                <w:rPr>
                                  <w:b/>
                                  <w:bCs/>
                                  <w:color w:val="414042"/>
                                  <w:spacing w:val="-26"/>
                                  <w:kern w:val="24"/>
                                  <w:sz w:val="12"/>
                                  <w:szCs w:val="12"/>
                                </w:rPr>
                                <w:t>T</w:t>
                              </w:r>
                              <w:r>
                                <w:rPr>
                                  <w:b/>
                                  <w:bCs/>
                                  <w:color w:val="414042"/>
                                  <w:spacing w:val="-23"/>
                                  <w:kern w:val="24"/>
                                  <w:sz w:val="12"/>
                                  <w:szCs w:val="12"/>
                                </w:rPr>
                                <w:t>ONE</w:t>
                              </w:r>
                              <w:r>
                                <w:rPr>
                                  <w:b/>
                                  <w:bCs/>
                                  <w:color w:val="414042"/>
                                  <w:spacing w:val="-7"/>
                                  <w:kern w:val="24"/>
                                  <w:sz w:val="12"/>
                                  <w:szCs w:val="12"/>
                                </w:rPr>
                                <w:t xml:space="preserve"> </w:t>
                              </w:r>
                              <w:r>
                                <w:rPr>
                                  <w:b/>
                                  <w:bCs/>
                                  <w:color w:val="414042"/>
                                  <w:kern w:val="24"/>
                                  <w:sz w:val="12"/>
                                  <w:szCs w:val="12"/>
                                </w:rPr>
                                <w:t>739</w:t>
                              </w:r>
                              <w:r>
                                <w:rPr>
                                  <w:b/>
                                  <w:bCs/>
                                  <w:color w:val="414042"/>
                                  <w:spacing w:val="-7"/>
                                  <w:kern w:val="24"/>
                                  <w:sz w:val="12"/>
                                  <w:szCs w:val="12"/>
                                </w:rPr>
                                <w:t xml:space="preserve"> </w:t>
                              </w:r>
                              <w:r>
                                <w:rPr>
                                  <w:b/>
                                  <w:bCs/>
                                  <w:color w:val="414042"/>
                                  <w:spacing w:val="-28"/>
                                  <w:kern w:val="24"/>
                                  <w:sz w:val="12"/>
                                  <w:szCs w:val="12"/>
                                </w:rPr>
                                <w:t>C</w:t>
                              </w:r>
                            </w:p>
                            <w:p w14:paraId="077AA7E1" w14:textId="77777777" w:rsidR="009F3A04" w:rsidRPr="00560F9E" w:rsidRDefault="009F3A04" w:rsidP="00E015AE">
                              <w:pPr>
                                <w:pStyle w:val="NormalWeb"/>
                                <w:ind w:left="14"/>
                                <w:rPr>
                                  <w:lang w:val="es-ES"/>
                                  <w:rPrChange w:id="356" w:author="Ginés Moreno López" w:date="2020-10-14T11:51:00Z">
                                    <w:rPr/>
                                  </w:rPrChange>
                                </w:rPr>
                              </w:pPr>
                              <w:r w:rsidRPr="00560F9E">
                                <w:rPr>
                                  <w:b/>
                                  <w:bCs/>
                                  <w:color w:val="414042"/>
                                  <w:spacing w:val="-28"/>
                                  <w:kern w:val="24"/>
                                  <w:sz w:val="12"/>
                                  <w:szCs w:val="12"/>
                                  <w:lang w:val="es-ES"/>
                                  <w:rPrChange w:id="357" w:author="Ginés Moreno López" w:date="2020-10-14T11:51:00Z">
                                    <w:rPr>
                                      <w:b/>
                                      <w:bCs/>
                                      <w:color w:val="414042"/>
                                      <w:spacing w:val="-28"/>
                                      <w:kern w:val="24"/>
                                      <w:sz w:val="12"/>
                                      <w:szCs w:val="12"/>
                                    </w:rPr>
                                  </w:rPrChange>
                                </w:rPr>
                                <w:t>CMYK</w:t>
                              </w:r>
                              <w:r w:rsidRPr="00560F9E">
                                <w:rPr>
                                  <w:b/>
                                  <w:bCs/>
                                  <w:color w:val="414042"/>
                                  <w:spacing w:val="-8"/>
                                  <w:kern w:val="24"/>
                                  <w:sz w:val="12"/>
                                  <w:szCs w:val="12"/>
                                  <w:lang w:val="es-ES"/>
                                  <w:rPrChange w:id="358" w:author="Ginés Moreno López" w:date="2020-10-14T11:51:00Z">
                                    <w:rPr>
                                      <w:b/>
                                      <w:bCs/>
                                      <w:color w:val="414042"/>
                                      <w:spacing w:val="-8"/>
                                      <w:kern w:val="24"/>
                                      <w:sz w:val="12"/>
                                      <w:szCs w:val="12"/>
                                    </w:rPr>
                                  </w:rPrChange>
                                </w:rPr>
                                <w:t xml:space="preserve"> </w:t>
                              </w:r>
                              <w:r w:rsidRPr="00560F9E">
                                <w:rPr>
                                  <w:b/>
                                  <w:bCs/>
                                  <w:color w:val="414042"/>
                                  <w:spacing w:val="-6"/>
                                  <w:kern w:val="24"/>
                                  <w:sz w:val="12"/>
                                  <w:szCs w:val="12"/>
                                  <w:lang w:val="es-ES"/>
                                  <w:rPrChange w:id="359" w:author="Ginés Moreno López" w:date="2020-10-14T11:51:00Z">
                                    <w:rPr>
                                      <w:b/>
                                      <w:bCs/>
                                      <w:color w:val="414042"/>
                                      <w:spacing w:val="-6"/>
                                      <w:kern w:val="24"/>
                                      <w:sz w:val="12"/>
                                      <w:szCs w:val="12"/>
                                    </w:rPr>
                                  </w:rPrChange>
                                </w:rPr>
                                <w:t>:</w:t>
                              </w:r>
                              <w:r w:rsidRPr="00560F9E">
                                <w:rPr>
                                  <w:b/>
                                  <w:bCs/>
                                  <w:color w:val="414042"/>
                                  <w:spacing w:val="-8"/>
                                  <w:kern w:val="24"/>
                                  <w:sz w:val="12"/>
                                  <w:szCs w:val="12"/>
                                  <w:lang w:val="es-ES"/>
                                  <w:rPrChange w:id="360" w:author="Ginés Moreno López" w:date="2020-10-14T11:51:00Z">
                                    <w:rPr>
                                      <w:b/>
                                      <w:bCs/>
                                      <w:color w:val="414042"/>
                                      <w:spacing w:val="-8"/>
                                      <w:kern w:val="24"/>
                                      <w:sz w:val="12"/>
                                      <w:szCs w:val="12"/>
                                    </w:rPr>
                                  </w:rPrChange>
                                </w:rPr>
                                <w:t xml:space="preserve"> </w:t>
                              </w:r>
                              <w:r w:rsidRPr="00560F9E">
                                <w:rPr>
                                  <w:color w:val="414042"/>
                                  <w:spacing w:val="-24"/>
                                  <w:kern w:val="24"/>
                                  <w:sz w:val="12"/>
                                  <w:szCs w:val="12"/>
                                  <w:lang w:val="es-ES"/>
                                  <w:rPrChange w:id="361" w:author="Ginés Moreno López" w:date="2020-10-14T11:51:00Z">
                                    <w:rPr>
                                      <w:color w:val="414042"/>
                                      <w:spacing w:val="-24"/>
                                      <w:kern w:val="24"/>
                                      <w:sz w:val="12"/>
                                      <w:szCs w:val="12"/>
                                    </w:rPr>
                                  </w:rPrChange>
                                </w:rPr>
                                <w:t>C</w:t>
                              </w:r>
                              <w:r w:rsidRPr="00560F9E">
                                <w:rPr>
                                  <w:color w:val="414042"/>
                                  <w:spacing w:val="-8"/>
                                  <w:kern w:val="24"/>
                                  <w:sz w:val="12"/>
                                  <w:szCs w:val="12"/>
                                  <w:lang w:val="es-ES"/>
                                  <w:rPrChange w:id="362" w:author="Ginés Moreno López" w:date="2020-10-14T11:51:00Z">
                                    <w:rPr>
                                      <w:color w:val="414042"/>
                                      <w:spacing w:val="-8"/>
                                      <w:kern w:val="24"/>
                                      <w:sz w:val="12"/>
                                      <w:szCs w:val="12"/>
                                    </w:rPr>
                                  </w:rPrChange>
                                </w:rPr>
                                <w:t xml:space="preserve"> </w:t>
                              </w:r>
                              <w:r w:rsidRPr="00560F9E">
                                <w:rPr>
                                  <w:color w:val="414042"/>
                                  <w:spacing w:val="-7"/>
                                  <w:kern w:val="24"/>
                                  <w:sz w:val="12"/>
                                  <w:szCs w:val="12"/>
                                  <w:lang w:val="es-ES"/>
                                  <w:rPrChange w:id="363" w:author="Ginés Moreno López" w:date="2020-10-14T11:51:00Z">
                                    <w:rPr>
                                      <w:color w:val="414042"/>
                                      <w:spacing w:val="-7"/>
                                      <w:kern w:val="24"/>
                                      <w:sz w:val="12"/>
                                      <w:szCs w:val="12"/>
                                    </w:rPr>
                                  </w:rPrChange>
                                </w:rPr>
                                <w:t>78-</w:t>
                              </w:r>
                              <w:r w:rsidRPr="00560F9E">
                                <w:rPr>
                                  <w:color w:val="414042"/>
                                  <w:spacing w:val="-11"/>
                                  <w:kern w:val="24"/>
                                  <w:sz w:val="12"/>
                                  <w:szCs w:val="12"/>
                                  <w:lang w:val="es-ES"/>
                                  <w:rPrChange w:id="364" w:author="Ginés Moreno López" w:date="2020-10-14T11:51:00Z">
                                    <w:rPr>
                                      <w:color w:val="414042"/>
                                      <w:spacing w:val="-11"/>
                                      <w:kern w:val="24"/>
                                      <w:sz w:val="12"/>
                                      <w:szCs w:val="12"/>
                                    </w:rPr>
                                  </w:rPrChange>
                                </w:rPr>
                                <w:t xml:space="preserve"> </w:t>
                              </w:r>
                              <w:r w:rsidRPr="00560F9E">
                                <w:rPr>
                                  <w:color w:val="414042"/>
                                  <w:spacing w:val="-36"/>
                                  <w:kern w:val="24"/>
                                  <w:sz w:val="12"/>
                                  <w:szCs w:val="12"/>
                                  <w:lang w:val="es-ES"/>
                                  <w:rPrChange w:id="365" w:author="Ginés Moreno López" w:date="2020-10-14T11:51:00Z">
                                    <w:rPr>
                                      <w:color w:val="414042"/>
                                      <w:spacing w:val="-36"/>
                                      <w:kern w:val="24"/>
                                      <w:sz w:val="12"/>
                                      <w:szCs w:val="12"/>
                                    </w:rPr>
                                  </w:rPrChange>
                                </w:rPr>
                                <w:t>Y</w:t>
                              </w:r>
                              <w:r w:rsidRPr="00560F9E">
                                <w:rPr>
                                  <w:color w:val="414042"/>
                                  <w:spacing w:val="-11"/>
                                  <w:kern w:val="24"/>
                                  <w:sz w:val="12"/>
                                  <w:szCs w:val="12"/>
                                  <w:lang w:val="es-ES"/>
                                  <w:rPrChange w:id="366" w:author="Ginés Moreno López" w:date="2020-10-14T11:51:00Z">
                                    <w:rPr>
                                      <w:color w:val="414042"/>
                                      <w:spacing w:val="-11"/>
                                      <w:kern w:val="24"/>
                                      <w:sz w:val="12"/>
                                      <w:szCs w:val="12"/>
                                    </w:rPr>
                                  </w:rPrChange>
                                </w:rPr>
                                <w:t xml:space="preserve"> </w:t>
                              </w:r>
                              <w:r w:rsidRPr="00560F9E">
                                <w:rPr>
                                  <w:color w:val="414042"/>
                                  <w:spacing w:val="-7"/>
                                  <w:kern w:val="24"/>
                                  <w:sz w:val="12"/>
                                  <w:szCs w:val="12"/>
                                  <w:lang w:val="es-ES"/>
                                  <w:rPrChange w:id="367" w:author="Ginés Moreno López" w:date="2020-10-14T11:51:00Z">
                                    <w:rPr>
                                      <w:color w:val="414042"/>
                                      <w:spacing w:val="-7"/>
                                      <w:kern w:val="24"/>
                                      <w:sz w:val="12"/>
                                      <w:szCs w:val="12"/>
                                    </w:rPr>
                                  </w:rPrChange>
                                </w:rPr>
                                <w:t>95-</w:t>
                              </w:r>
                              <w:r w:rsidRPr="00560F9E">
                                <w:rPr>
                                  <w:color w:val="414042"/>
                                  <w:spacing w:val="-8"/>
                                  <w:kern w:val="24"/>
                                  <w:sz w:val="12"/>
                                  <w:szCs w:val="12"/>
                                  <w:lang w:val="es-ES"/>
                                  <w:rPrChange w:id="368" w:author="Ginés Moreno López" w:date="2020-10-14T11:51:00Z">
                                    <w:rPr>
                                      <w:color w:val="414042"/>
                                      <w:spacing w:val="-8"/>
                                      <w:kern w:val="24"/>
                                      <w:sz w:val="12"/>
                                      <w:szCs w:val="12"/>
                                    </w:rPr>
                                  </w:rPrChange>
                                </w:rPr>
                                <w:t xml:space="preserve"> </w:t>
                              </w:r>
                              <w:r w:rsidRPr="00560F9E">
                                <w:rPr>
                                  <w:color w:val="414042"/>
                                  <w:spacing w:val="-29"/>
                                  <w:kern w:val="24"/>
                                  <w:sz w:val="12"/>
                                  <w:szCs w:val="12"/>
                                  <w:lang w:val="es-ES"/>
                                  <w:rPrChange w:id="369" w:author="Ginés Moreno López" w:date="2020-10-14T11:51:00Z">
                                    <w:rPr>
                                      <w:color w:val="414042"/>
                                      <w:spacing w:val="-29"/>
                                      <w:kern w:val="24"/>
                                      <w:sz w:val="12"/>
                                      <w:szCs w:val="12"/>
                                    </w:rPr>
                                  </w:rPrChange>
                                </w:rPr>
                                <w:t>K</w:t>
                              </w:r>
                              <w:r w:rsidRPr="00560F9E">
                                <w:rPr>
                                  <w:color w:val="414042"/>
                                  <w:spacing w:val="-9"/>
                                  <w:kern w:val="24"/>
                                  <w:sz w:val="12"/>
                                  <w:szCs w:val="12"/>
                                  <w:lang w:val="es-ES"/>
                                  <w:rPrChange w:id="370" w:author="Ginés Moreno López" w:date="2020-10-14T11:51:00Z">
                                    <w:rPr>
                                      <w:color w:val="414042"/>
                                      <w:spacing w:val="-9"/>
                                      <w:kern w:val="24"/>
                                      <w:sz w:val="12"/>
                                      <w:szCs w:val="12"/>
                                    </w:rPr>
                                  </w:rPrChange>
                                </w:rPr>
                                <w:t xml:space="preserve"> </w:t>
                              </w:r>
                              <w:r w:rsidRPr="00560F9E">
                                <w:rPr>
                                  <w:color w:val="414042"/>
                                  <w:spacing w:val="-4"/>
                                  <w:kern w:val="24"/>
                                  <w:sz w:val="12"/>
                                  <w:szCs w:val="12"/>
                                  <w:lang w:val="es-ES"/>
                                  <w:rPrChange w:id="371" w:author="Ginés Moreno López" w:date="2020-10-14T11:51:00Z">
                                    <w:rPr>
                                      <w:color w:val="414042"/>
                                      <w:spacing w:val="-4"/>
                                      <w:kern w:val="24"/>
                                      <w:sz w:val="12"/>
                                      <w:szCs w:val="12"/>
                                    </w:rPr>
                                  </w:rPrChange>
                                </w:rPr>
                                <w:t>5</w:t>
                              </w:r>
                            </w:p>
                            <w:p w14:paraId="078729B3" w14:textId="77777777" w:rsidR="009F3A04" w:rsidRPr="00560F9E" w:rsidRDefault="009F3A04" w:rsidP="00E015AE">
                              <w:pPr>
                                <w:pStyle w:val="NormalWeb"/>
                                <w:ind w:left="14"/>
                                <w:rPr>
                                  <w:lang w:val="es-ES"/>
                                  <w:rPrChange w:id="372" w:author="Ginés Moreno López" w:date="2020-10-14T11:51:00Z">
                                    <w:rPr/>
                                  </w:rPrChange>
                                </w:rPr>
                              </w:pPr>
                              <w:r w:rsidRPr="00560F9E">
                                <w:rPr>
                                  <w:b/>
                                  <w:bCs/>
                                  <w:color w:val="414042"/>
                                  <w:spacing w:val="-24"/>
                                  <w:kern w:val="24"/>
                                  <w:sz w:val="12"/>
                                  <w:szCs w:val="12"/>
                                  <w:lang w:val="es-ES"/>
                                  <w:rPrChange w:id="373" w:author="Ginés Moreno López" w:date="2020-10-14T11:51:00Z">
                                    <w:rPr>
                                      <w:b/>
                                      <w:bCs/>
                                      <w:color w:val="414042"/>
                                      <w:spacing w:val="-24"/>
                                      <w:kern w:val="24"/>
                                      <w:sz w:val="12"/>
                                      <w:szCs w:val="12"/>
                                    </w:rPr>
                                  </w:rPrChange>
                                </w:rPr>
                                <w:t>RGB</w:t>
                              </w:r>
                              <w:r w:rsidRPr="00560F9E">
                                <w:rPr>
                                  <w:b/>
                                  <w:bCs/>
                                  <w:color w:val="414042"/>
                                  <w:spacing w:val="-7"/>
                                  <w:kern w:val="24"/>
                                  <w:sz w:val="12"/>
                                  <w:szCs w:val="12"/>
                                  <w:lang w:val="es-ES"/>
                                  <w:rPrChange w:id="374" w:author="Ginés Moreno López" w:date="2020-10-14T11:51:00Z">
                                    <w:rPr>
                                      <w:b/>
                                      <w:bCs/>
                                      <w:color w:val="414042"/>
                                      <w:spacing w:val="-7"/>
                                      <w:kern w:val="24"/>
                                      <w:sz w:val="12"/>
                                      <w:szCs w:val="12"/>
                                    </w:rPr>
                                  </w:rPrChange>
                                </w:rPr>
                                <w:t xml:space="preserve"> </w:t>
                              </w:r>
                              <w:r w:rsidRPr="00560F9E">
                                <w:rPr>
                                  <w:b/>
                                  <w:bCs/>
                                  <w:color w:val="414042"/>
                                  <w:spacing w:val="-6"/>
                                  <w:kern w:val="24"/>
                                  <w:sz w:val="12"/>
                                  <w:szCs w:val="12"/>
                                  <w:lang w:val="es-ES"/>
                                  <w:rPrChange w:id="375" w:author="Ginés Moreno López" w:date="2020-10-14T11:51:00Z">
                                    <w:rPr>
                                      <w:b/>
                                      <w:bCs/>
                                      <w:color w:val="414042"/>
                                      <w:spacing w:val="-6"/>
                                      <w:kern w:val="24"/>
                                      <w:sz w:val="12"/>
                                      <w:szCs w:val="12"/>
                                    </w:rPr>
                                  </w:rPrChange>
                                </w:rPr>
                                <w:t>:</w:t>
                              </w:r>
                              <w:r w:rsidRPr="00560F9E">
                                <w:rPr>
                                  <w:b/>
                                  <w:bCs/>
                                  <w:color w:val="414042"/>
                                  <w:spacing w:val="-8"/>
                                  <w:kern w:val="24"/>
                                  <w:sz w:val="12"/>
                                  <w:szCs w:val="12"/>
                                  <w:lang w:val="es-ES"/>
                                  <w:rPrChange w:id="376" w:author="Ginés Moreno López" w:date="2020-10-14T11:51:00Z">
                                    <w:rPr>
                                      <w:b/>
                                      <w:bCs/>
                                      <w:color w:val="414042"/>
                                      <w:spacing w:val="-8"/>
                                      <w:kern w:val="24"/>
                                      <w:sz w:val="12"/>
                                      <w:szCs w:val="12"/>
                                    </w:rPr>
                                  </w:rPrChange>
                                </w:rPr>
                                <w:t xml:space="preserve"> </w:t>
                              </w:r>
                              <w:r w:rsidRPr="00560F9E">
                                <w:rPr>
                                  <w:color w:val="414042"/>
                                  <w:spacing w:val="-11"/>
                                  <w:kern w:val="24"/>
                                  <w:sz w:val="12"/>
                                  <w:szCs w:val="12"/>
                                  <w:lang w:val="es-ES"/>
                                  <w:rPrChange w:id="377" w:author="Ginés Moreno López" w:date="2020-10-14T11:51:00Z">
                                    <w:rPr>
                                      <w:color w:val="414042"/>
                                      <w:spacing w:val="-11"/>
                                      <w:kern w:val="24"/>
                                      <w:sz w:val="12"/>
                                      <w:szCs w:val="12"/>
                                    </w:rPr>
                                  </w:rPrChange>
                                </w:rPr>
                                <w:t>R82</w:t>
                              </w:r>
                              <w:r w:rsidRPr="00560F9E">
                                <w:rPr>
                                  <w:color w:val="414042"/>
                                  <w:spacing w:val="-8"/>
                                  <w:kern w:val="24"/>
                                  <w:sz w:val="12"/>
                                  <w:szCs w:val="12"/>
                                  <w:lang w:val="es-ES"/>
                                  <w:rPrChange w:id="378" w:author="Ginés Moreno López" w:date="2020-10-14T11:51:00Z">
                                    <w:rPr>
                                      <w:color w:val="414042"/>
                                      <w:spacing w:val="-8"/>
                                      <w:kern w:val="24"/>
                                      <w:sz w:val="12"/>
                                      <w:szCs w:val="12"/>
                                    </w:rPr>
                                  </w:rPrChange>
                                </w:rPr>
                                <w:t xml:space="preserve"> </w:t>
                              </w:r>
                              <w:r w:rsidRPr="00560F9E">
                                <w:rPr>
                                  <w:color w:val="414042"/>
                                  <w:spacing w:val="-14"/>
                                  <w:kern w:val="24"/>
                                  <w:sz w:val="12"/>
                                  <w:szCs w:val="12"/>
                                  <w:lang w:val="es-ES"/>
                                  <w:rPrChange w:id="379" w:author="Ginés Moreno López" w:date="2020-10-14T11:51:00Z">
                                    <w:rPr>
                                      <w:color w:val="414042"/>
                                      <w:spacing w:val="-14"/>
                                      <w:kern w:val="24"/>
                                      <w:sz w:val="12"/>
                                      <w:szCs w:val="12"/>
                                    </w:rPr>
                                  </w:rPrChange>
                                </w:rPr>
                                <w:t>-</w:t>
                              </w:r>
                              <w:r w:rsidRPr="00560F9E">
                                <w:rPr>
                                  <w:color w:val="414042"/>
                                  <w:spacing w:val="-8"/>
                                  <w:kern w:val="24"/>
                                  <w:sz w:val="12"/>
                                  <w:szCs w:val="12"/>
                                  <w:lang w:val="es-ES"/>
                                  <w:rPrChange w:id="380" w:author="Ginés Moreno López" w:date="2020-10-14T11:51:00Z">
                                    <w:rPr>
                                      <w:color w:val="414042"/>
                                      <w:spacing w:val="-8"/>
                                      <w:kern w:val="24"/>
                                      <w:sz w:val="12"/>
                                      <w:szCs w:val="12"/>
                                    </w:rPr>
                                  </w:rPrChange>
                                </w:rPr>
                                <w:t xml:space="preserve"> </w:t>
                              </w:r>
                              <w:r w:rsidRPr="00560F9E">
                                <w:rPr>
                                  <w:color w:val="414042"/>
                                  <w:spacing w:val="-23"/>
                                  <w:kern w:val="24"/>
                                  <w:sz w:val="12"/>
                                  <w:szCs w:val="12"/>
                                  <w:lang w:val="es-ES"/>
                                  <w:rPrChange w:id="381" w:author="Ginés Moreno López" w:date="2020-10-14T11:51:00Z">
                                    <w:rPr>
                                      <w:color w:val="414042"/>
                                      <w:spacing w:val="-23"/>
                                      <w:kern w:val="24"/>
                                      <w:sz w:val="12"/>
                                      <w:szCs w:val="12"/>
                                    </w:rPr>
                                  </w:rPrChange>
                                </w:rPr>
                                <w:t>G</w:t>
                              </w:r>
                              <w:r w:rsidRPr="00560F9E">
                                <w:rPr>
                                  <w:color w:val="414042"/>
                                  <w:spacing w:val="-8"/>
                                  <w:kern w:val="24"/>
                                  <w:sz w:val="12"/>
                                  <w:szCs w:val="12"/>
                                  <w:lang w:val="es-ES"/>
                                  <w:rPrChange w:id="382" w:author="Ginés Moreno López" w:date="2020-10-14T11:51:00Z">
                                    <w:rPr>
                                      <w:color w:val="414042"/>
                                      <w:spacing w:val="-8"/>
                                      <w:kern w:val="24"/>
                                      <w:sz w:val="12"/>
                                      <w:szCs w:val="12"/>
                                    </w:rPr>
                                  </w:rPrChange>
                                </w:rPr>
                                <w:t xml:space="preserve"> </w:t>
                              </w:r>
                              <w:r w:rsidRPr="00560F9E">
                                <w:rPr>
                                  <w:color w:val="414042"/>
                                  <w:spacing w:val="-4"/>
                                  <w:kern w:val="24"/>
                                  <w:sz w:val="12"/>
                                  <w:szCs w:val="12"/>
                                  <w:lang w:val="es-ES"/>
                                  <w:rPrChange w:id="383" w:author="Ginés Moreno López" w:date="2020-10-14T11:51:00Z">
                                    <w:rPr>
                                      <w:color w:val="414042"/>
                                      <w:spacing w:val="-4"/>
                                      <w:kern w:val="24"/>
                                      <w:sz w:val="12"/>
                                      <w:szCs w:val="12"/>
                                    </w:rPr>
                                  </w:rPrChange>
                                </w:rPr>
                                <w:t>174</w:t>
                              </w:r>
                              <w:r w:rsidRPr="00560F9E">
                                <w:rPr>
                                  <w:color w:val="414042"/>
                                  <w:spacing w:val="-8"/>
                                  <w:kern w:val="24"/>
                                  <w:sz w:val="12"/>
                                  <w:szCs w:val="12"/>
                                  <w:lang w:val="es-ES"/>
                                  <w:rPrChange w:id="384" w:author="Ginés Moreno López" w:date="2020-10-14T11:51:00Z">
                                    <w:rPr>
                                      <w:color w:val="414042"/>
                                      <w:spacing w:val="-8"/>
                                      <w:kern w:val="24"/>
                                      <w:sz w:val="12"/>
                                      <w:szCs w:val="12"/>
                                    </w:rPr>
                                  </w:rPrChange>
                                </w:rPr>
                                <w:t xml:space="preserve"> </w:t>
                              </w:r>
                              <w:r w:rsidRPr="00560F9E">
                                <w:rPr>
                                  <w:color w:val="414042"/>
                                  <w:spacing w:val="-14"/>
                                  <w:kern w:val="24"/>
                                  <w:sz w:val="12"/>
                                  <w:szCs w:val="12"/>
                                  <w:lang w:val="es-ES"/>
                                  <w:rPrChange w:id="385" w:author="Ginés Moreno López" w:date="2020-10-14T11:51:00Z">
                                    <w:rPr>
                                      <w:color w:val="414042"/>
                                      <w:spacing w:val="-14"/>
                                      <w:kern w:val="24"/>
                                      <w:sz w:val="12"/>
                                      <w:szCs w:val="12"/>
                                    </w:rPr>
                                  </w:rPrChange>
                                </w:rPr>
                                <w:t>-</w:t>
                              </w:r>
                              <w:r w:rsidRPr="00560F9E">
                                <w:rPr>
                                  <w:color w:val="414042"/>
                                  <w:spacing w:val="-8"/>
                                  <w:kern w:val="24"/>
                                  <w:sz w:val="12"/>
                                  <w:szCs w:val="12"/>
                                  <w:lang w:val="es-ES"/>
                                  <w:rPrChange w:id="386" w:author="Ginés Moreno López" w:date="2020-10-14T11:51:00Z">
                                    <w:rPr>
                                      <w:color w:val="414042"/>
                                      <w:spacing w:val="-8"/>
                                      <w:kern w:val="24"/>
                                      <w:sz w:val="12"/>
                                      <w:szCs w:val="12"/>
                                    </w:rPr>
                                  </w:rPrChange>
                                </w:rPr>
                                <w:t xml:space="preserve"> </w:t>
                              </w:r>
                              <w:r w:rsidRPr="00560F9E">
                                <w:rPr>
                                  <w:color w:val="414042"/>
                                  <w:spacing w:val="-23"/>
                                  <w:kern w:val="24"/>
                                  <w:sz w:val="12"/>
                                  <w:szCs w:val="12"/>
                                  <w:lang w:val="es-ES"/>
                                  <w:rPrChange w:id="387" w:author="Ginés Moreno López" w:date="2020-10-14T11:51:00Z">
                                    <w:rPr>
                                      <w:color w:val="414042"/>
                                      <w:spacing w:val="-23"/>
                                      <w:kern w:val="24"/>
                                      <w:sz w:val="12"/>
                                      <w:szCs w:val="12"/>
                                    </w:rPr>
                                  </w:rPrChange>
                                </w:rPr>
                                <w:t>B</w:t>
                              </w:r>
                              <w:r w:rsidRPr="00560F9E">
                                <w:rPr>
                                  <w:color w:val="414042"/>
                                  <w:spacing w:val="-8"/>
                                  <w:kern w:val="24"/>
                                  <w:sz w:val="12"/>
                                  <w:szCs w:val="12"/>
                                  <w:lang w:val="es-ES"/>
                                  <w:rPrChange w:id="388" w:author="Ginés Moreno López" w:date="2020-10-14T11:51:00Z">
                                    <w:rPr>
                                      <w:color w:val="414042"/>
                                      <w:spacing w:val="-8"/>
                                      <w:kern w:val="24"/>
                                      <w:sz w:val="12"/>
                                      <w:szCs w:val="12"/>
                                    </w:rPr>
                                  </w:rPrChange>
                                </w:rPr>
                                <w:t xml:space="preserve"> </w:t>
                              </w:r>
                              <w:r w:rsidRPr="00560F9E">
                                <w:rPr>
                                  <w:color w:val="414042"/>
                                  <w:spacing w:val="-4"/>
                                  <w:kern w:val="24"/>
                                  <w:sz w:val="12"/>
                                  <w:szCs w:val="12"/>
                                  <w:lang w:val="es-ES"/>
                                  <w:rPrChange w:id="389" w:author="Ginés Moreno López" w:date="2020-10-14T11:51:00Z">
                                    <w:rPr>
                                      <w:color w:val="414042"/>
                                      <w:spacing w:val="-4"/>
                                      <w:kern w:val="24"/>
                                      <w:sz w:val="12"/>
                                      <w:szCs w:val="12"/>
                                    </w:rPr>
                                  </w:rPrChange>
                                </w:rPr>
                                <w:t>50</w:t>
                              </w:r>
                            </w:p>
                          </w:txbxContent>
                        </wps:txbx>
                        <wps:bodyPr vert="horz" wrap="square" lIns="0" tIns="0" rIns="0" bIns="0" rtlCol="0">
                          <a:spAutoFit/>
                        </wps:bodyPr>
                      </wps:wsp>
                      <wps:wsp>
                        <wps:cNvPr id="126" name="object 43"/>
                        <wps:cNvSpPr txBox="1"/>
                        <wps:spPr>
                          <a:xfrm>
                            <a:off x="6740543" y="2398153"/>
                            <a:ext cx="681355" cy="350520"/>
                          </a:xfrm>
                          <a:prstGeom prst="rect">
                            <a:avLst/>
                          </a:prstGeom>
                        </wps:spPr>
                        <wps:txbx>
                          <w:txbxContent>
                            <w:p w14:paraId="1FD824A2" w14:textId="77777777" w:rsidR="009F3A04" w:rsidRDefault="009F3A04" w:rsidP="00E015AE">
                              <w:pPr>
                                <w:pStyle w:val="NormalWeb"/>
                                <w:ind w:left="14"/>
                                <w:rPr>
                                  <w:sz w:val="24"/>
                                </w:rPr>
                              </w:pPr>
                              <w:r>
                                <w:rPr>
                                  <w:b/>
                                  <w:bCs/>
                                  <w:color w:val="414042"/>
                                  <w:spacing w:val="-20"/>
                                  <w:kern w:val="24"/>
                                  <w:sz w:val="12"/>
                                  <w:szCs w:val="12"/>
                                </w:rPr>
                                <w:t>P</w:t>
                              </w:r>
                              <w:r>
                                <w:rPr>
                                  <w:b/>
                                  <w:bCs/>
                                  <w:color w:val="414042"/>
                                  <w:spacing w:val="-27"/>
                                  <w:kern w:val="24"/>
                                  <w:sz w:val="12"/>
                                  <w:szCs w:val="12"/>
                                </w:rPr>
                                <w:t>AN</w:t>
                              </w:r>
                              <w:r>
                                <w:rPr>
                                  <w:b/>
                                  <w:bCs/>
                                  <w:color w:val="414042"/>
                                  <w:spacing w:val="-26"/>
                                  <w:kern w:val="24"/>
                                  <w:sz w:val="12"/>
                                  <w:szCs w:val="12"/>
                                </w:rPr>
                                <w:t>T</w:t>
                              </w:r>
                              <w:r>
                                <w:rPr>
                                  <w:b/>
                                  <w:bCs/>
                                  <w:color w:val="414042"/>
                                  <w:spacing w:val="-23"/>
                                  <w:kern w:val="24"/>
                                  <w:sz w:val="12"/>
                                  <w:szCs w:val="12"/>
                                </w:rPr>
                                <w:t>ONE</w:t>
                              </w:r>
                              <w:r>
                                <w:rPr>
                                  <w:b/>
                                  <w:bCs/>
                                  <w:color w:val="414042"/>
                                  <w:spacing w:val="-7"/>
                                  <w:kern w:val="24"/>
                                  <w:sz w:val="12"/>
                                  <w:szCs w:val="12"/>
                                </w:rPr>
                                <w:t xml:space="preserve"> </w:t>
                              </w:r>
                              <w:r>
                                <w:rPr>
                                  <w:b/>
                                  <w:bCs/>
                                  <w:color w:val="414042"/>
                                  <w:kern w:val="24"/>
                                  <w:sz w:val="12"/>
                                  <w:szCs w:val="12"/>
                                </w:rPr>
                                <w:t>2347</w:t>
                              </w:r>
                              <w:r>
                                <w:rPr>
                                  <w:b/>
                                  <w:bCs/>
                                  <w:color w:val="414042"/>
                                  <w:spacing w:val="-7"/>
                                  <w:kern w:val="24"/>
                                  <w:sz w:val="12"/>
                                  <w:szCs w:val="12"/>
                                </w:rPr>
                                <w:t xml:space="preserve"> </w:t>
                              </w:r>
                              <w:r>
                                <w:rPr>
                                  <w:b/>
                                  <w:bCs/>
                                  <w:color w:val="414042"/>
                                  <w:spacing w:val="-28"/>
                                  <w:kern w:val="24"/>
                                  <w:sz w:val="12"/>
                                  <w:szCs w:val="12"/>
                                </w:rPr>
                                <w:t>C</w:t>
                              </w:r>
                            </w:p>
                            <w:p w14:paraId="42021765" w14:textId="77777777" w:rsidR="009F3A04" w:rsidRPr="00560F9E" w:rsidRDefault="009F3A04" w:rsidP="00E015AE">
                              <w:pPr>
                                <w:pStyle w:val="NormalWeb"/>
                                <w:ind w:left="14"/>
                                <w:rPr>
                                  <w:lang w:val="es-ES"/>
                                  <w:rPrChange w:id="390" w:author="Ginés Moreno López" w:date="2020-10-14T11:51:00Z">
                                    <w:rPr/>
                                  </w:rPrChange>
                                </w:rPr>
                              </w:pPr>
                              <w:r w:rsidRPr="00560F9E">
                                <w:rPr>
                                  <w:b/>
                                  <w:bCs/>
                                  <w:color w:val="414042"/>
                                  <w:spacing w:val="-28"/>
                                  <w:kern w:val="24"/>
                                  <w:sz w:val="12"/>
                                  <w:szCs w:val="12"/>
                                  <w:lang w:val="es-ES"/>
                                  <w:rPrChange w:id="391" w:author="Ginés Moreno López" w:date="2020-10-14T11:51:00Z">
                                    <w:rPr>
                                      <w:b/>
                                      <w:bCs/>
                                      <w:color w:val="414042"/>
                                      <w:spacing w:val="-28"/>
                                      <w:kern w:val="24"/>
                                      <w:sz w:val="12"/>
                                      <w:szCs w:val="12"/>
                                    </w:rPr>
                                  </w:rPrChange>
                                </w:rPr>
                                <w:t>CMYK</w:t>
                              </w:r>
                              <w:r w:rsidRPr="00560F9E">
                                <w:rPr>
                                  <w:b/>
                                  <w:bCs/>
                                  <w:color w:val="414042"/>
                                  <w:spacing w:val="-8"/>
                                  <w:kern w:val="24"/>
                                  <w:sz w:val="12"/>
                                  <w:szCs w:val="12"/>
                                  <w:lang w:val="es-ES"/>
                                  <w:rPrChange w:id="392" w:author="Ginés Moreno López" w:date="2020-10-14T11:51:00Z">
                                    <w:rPr>
                                      <w:b/>
                                      <w:bCs/>
                                      <w:color w:val="414042"/>
                                      <w:spacing w:val="-8"/>
                                      <w:kern w:val="24"/>
                                      <w:sz w:val="12"/>
                                      <w:szCs w:val="12"/>
                                    </w:rPr>
                                  </w:rPrChange>
                                </w:rPr>
                                <w:t xml:space="preserve"> </w:t>
                              </w:r>
                              <w:r w:rsidRPr="00560F9E">
                                <w:rPr>
                                  <w:b/>
                                  <w:bCs/>
                                  <w:color w:val="414042"/>
                                  <w:spacing w:val="-6"/>
                                  <w:kern w:val="24"/>
                                  <w:sz w:val="12"/>
                                  <w:szCs w:val="12"/>
                                  <w:lang w:val="es-ES"/>
                                  <w:rPrChange w:id="393" w:author="Ginés Moreno López" w:date="2020-10-14T11:51:00Z">
                                    <w:rPr>
                                      <w:b/>
                                      <w:bCs/>
                                      <w:color w:val="414042"/>
                                      <w:spacing w:val="-6"/>
                                      <w:kern w:val="24"/>
                                      <w:sz w:val="12"/>
                                      <w:szCs w:val="12"/>
                                    </w:rPr>
                                  </w:rPrChange>
                                </w:rPr>
                                <w:t>:</w:t>
                              </w:r>
                              <w:r w:rsidRPr="00560F9E">
                                <w:rPr>
                                  <w:color w:val="414042"/>
                                  <w:spacing w:val="-22"/>
                                  <w:kern w:val="24"/>
                                  <w:sz w:val="12"/>
                                  <w:szCs w:val="12"/>
                                  <w:lang w:val="es-ES"/>
                                  <w:rPrChange w:id="394" w:author="Ginés Moreno López" w:date="2020-10-14T11:51:00Z">
                                    <w:rPr>
                                      <w:color w:val="414042"/>
                                      <w:spacing w:val="-22"/>
                                      <w:kern w:val="24"/>
                                      <w:sz w:val="12"/>
                                      <w:szCs w:val="12"/>
                                    </w:rPr>
                                  </w:rPrChange>
                                </w:rPr>
                                <w:t>M</w:t>
                              </w:r>
                              <w:r w:rsidRPr="00560F9E">
                                <w:rPr>
                                  <w:color w:val="414042"/>
                                  <w:spacing w:val="-8"/>
                                  <w:kern w:val="24"/>
                                  <w:sz w:val="12"/>
                                  <w:szCs w:val="12"/>
                                  <w:lang w:val="es-ES"/>
                                  <w:rPrChange w:id="395" w:author="Ginés Moreno López" w:date="2020-10-14T11:51:00Z">
                                    <w:rPr>
                                      <w:color w:val="414042"/>
                                      <w:spacing w:val="-8"/>
                                      <w:kern w:val="24"/>
                                      <w:sz w:val="12"/>
                                      <w:szCs w:val="12"/>
                                    </w:rPr>
                                  </w:rPrChange>
                                </w:rPr>
                                <w:t xml:space="preserve"> </w:t>
                              </w:r>
                              <w:r w:rsidRPr="00560F9E">
                                <w:rPr>
                                  <w:color w:val="414042"/>
                                  <w:spacing w:val="-4"/>
                                  <w:kern w:val="24"/>
                                  <w:sz w:val="12"/>
                                  <w:szCs w:val="12"/>
                                  <w:lang w:val="es-ES"/>
                                  <w:rPrChange w:id="396" w:author="Ginés Moreno López" w:date="2020-10-14T11:51:00Z">
                                    <w:rPr>
                                      <w:color w:val="414042"/>
                                      <w:spacing w:val="-4"/>
                                      <w:kern w:val="24"/>
                                      <w:sz w:val="12"/>
                                      <w:szCs w:val="12"/>
                                    </w:rPr>
                                  </w:rPrChange>
                                </w:rPr>
                                <w:t>88</w:t>
                              </w:r>
                              <w:r w:rsidRPr="00560F9E">
                                <w:rPr>
                                  <w:color w:val="414042"/>
                                  <w:spacing w:val="-8"/>
                                  <w:kern w:val="24"/>
                                  <w:sz w:val="12"/>
                                  <w:szCs w:val="12"/>
                                  <w:lang w:val="es-ES"/>
                                  <w:rPrChange w:id="397" w:author="Ginés Moreno López" w:date="2020-10-14T11:51:00Z">
                                    <w:rPr>
                                      <w:color w:val="414042"/>
                                      <w:spacing w:val="-8"/>
                                      <w:kern w:val="24"/>
                                      <w:sz w:val="12"/>
                                      <w:szCs w:val="12"/>
                                    </w:rPr>
                                  </w:rPrChange>
                                </w:rPr>
                                <w:t xml:space="preserve"> </w:t>
                              </w:r>
                              <w:r w:rsidRPr="00560F9E">
                                <w:rPr>
                                  <w:color w:val="414042"/>
                                  <w:spacing w:val="-14"/>
                                  <w:kern w:val="24"/>
                                  <w:sz w:val="12"/>
                                  <w:szCs w:val="12"/>
                                  <w:lang w:val="es-ES"/>
                                  <w:rPrChange w:id="398" w:author="Ginés Moreno López" w:date="2020-10-14T11:51:00Z">
                                    <w:rPr>
                                      <w:color w:val="414042"/>
                                      <w:spacing w:val="-14"/>
                                      <w:kern w:val="24"/>
                                      <w:sz w:val="12"/>
                                      <w:szCs w:val="12"/>
                                    </w:rPr>
                                  </w:rPrChange>
                                </w:rPr>
                                <w:t>-</w:t>
                              </w:r>
                              <w:r w:rsidRPr="00560F9E">
                                <w:rPr>
                                  <w:color w:val="414042"/>
                                  <w:spacing w:val="-11"/>
                                  <w:kern w:val="24"/>
                                  <w:sz w:val="12"/>
                                  <w:szCs w:val="12"/>
                                  <w:lang w:val="es-ES"/>
                                  <w:rPrChange w:id="399" w:author="Ginés Moreno López" w:date="2020-10-14T11:51:00Z">
                                    <w:rPr>
                                      <w:color w:val="414042"/>
                                      <w:spacing w:val="-11"/>
                                      <w:kern w:val="24"/>
                                      <w:sz w:val="12"/>
                                      <w:szCs w:val="12"/>
                                    </w:rPr>
                                  </w:rPrChange>
                                </w:rPr>
                                <w:t xml:space="preserve"> </w:t>
                              </w:r>
                              <w:r w:rsidRPr="00560F9E">
                                <w:rPr>
                                  <w:color w:val="414042"/>
                                  <w:spacing w:val="-36"/>
                                  <w:kern w:val="24"/>
                                  <w:sz w:val="12"/>
                                  <w:szCs w:val="12"/>
                                  <w:lang w:val="es-ES"/>
                                  <w:rPrChange w:id="400" w:author="Ginés Moreno López" w:date="2020-10-14T11:51:00Z">
                                    <w:rPr>
                                      <w:color w:val="414042"/>
                                      <w:spacing w:val="-36"/>
                                      <w:kern w:val="24"/>
                                      <w:sz w:val="12"/>
                                      <w:szCs w:val="12"/>
                                    </w:rPr>
                                  </w:rPrChange>
                                </w:rPr>
                                <w:t>Y</w:t>
                              </w:r>
                              <w:r w:rsidRPr="00560F9E">
                                <w:rPr>
                                  <w:color w:val="414042"/>
                                  <w:spacing w:val="-11"/>
                                  <w:kern w:val="24"/>
                                  <w:sz w:val="12"/>
                                  <w:szCs w:val="12"/>
                                  <w:lang w:val="es-ES"/>
                                  <w:rPrChange w:id="401" w:author="Ginés Moreno López" w:date="2020-10-14T11:51:00Z">
                                    <w:rPr>
                                      <w:color w:val="414042"/>
                                      <w:spacing w:val="-11"/>
                                      <w:kern w:val="24"/>
                                      <w:sz w:val="12"/>
                                      <w:szCs w:val="12"/>
                                    </w:rPr>
                                  </w:rPrChange>
                                </w:rPr>
                                <w:t xml:space="preserve"> </w:t>
                              </w:r>
                              <w:r w:rsidRPr="00560F9E">
                                <w:rPr>
                                  <w:color w:val="414042"/>
                                  <w:spacing w:val="-4"/>
                                  <w:kern w:val="24"/>
                                  <w:sz w:val="12"/>
                                  <w:szCs w:val="12"/>
                                  <w:lang w:val="es-ES"/>
                                  <w:rPrChange w:id="402" w:author="Ginés Moreno López" w:date="2020-10-14T11:51:00Z">
                                    <w:rPr>
                                      <w:color w:val="414042"/>
                                      <w:spacing w:val="-4"/>
                                      <w:kern w:val="24"/>
                                      <w:sz w:val="12"/>
                                      <w:szCs w:val="12"/>
                                    </w:rPr>
                                  </w:rPrChange>
                                </w:rPr>
                                <w:t>100</w:t>
                              </w:r>
                            </w:p>
                            <w:p w14:paraId="65484E89" w14:textId="77777777" w:rsidR="009F3A04" w:rsidRPr="00560F9E" w:rsidRDefault="009F3A04" w:rsidP="00E015AE">
                              <w:pPr>
                                <w:pStyle w:val="NormalWeb"/>
                                <w:ind w:left="14"/>
                                <w:rPr>
                                  <w:lang w:val="es-ES"/>
                                  <w:rPrChange w:id="403" w:author="Ginés Moreno López" w:date="2020-10-14T11:51:00Z">
                                    <w:rPr/>
                                  </w:rPrChange>
                                </w:rPr>
                              </w:pPr>
                              <w:r w:rsidRPr="00560F9E">
                                <w:rPr>
                                  <w:b/>
                                  <w:bCs/>
                                  <w:color w:val="414042"/>
                                  <w:spacing w:val="-24"/>
                                  <w:kern w:val="24"/>
                                  <w:sz w:val="12"/>
                                  <w:szCs w:val="12"/>
                                  <w:lang w:val="es-ES"/>
                                  <w:rPrChange w:id="404" w:author="Ginés Moreno López" w:date="2020-10-14T11:51:00Z">
                                    <w:rPr>
                                      <w:b/>
                                      <w:bCs/>
                                      <w:color w:val="414042"/>
                                      <w:spacing w:val="-24"/>
                                      <w:kern w:val="24"/>
                                      <w:sz w:val="12"/>
                                      <w:szCs w:val="12"/>
                                    </w:rPr>
                                  </w:rPrChange>
                                </w:rPr>
                                <w:t>RGB</w:t>
                              </w:r>
                              <w:r w:rsidRPr="00560F9E">
                                <w:rPr>
                                  <w:b/>
                                  <w:bCs/>
                                  <w:color w:val="414042"/>
                                  <w:spacing w:val="-7"/>
                                  <w:kern w:val="24"/>
                                  <w:sz w:val="12"/>
                                  <w:szCs w:val="12"/>
                                  <w:lang w:val="es-ES"/>
                                  <w:rPrChange w:id="405" w:author="Ginés Moreno López" w:date="2020-10-14T11:51:00Z">
                                    <w:rPr>
                                      <w:b/>
                                      <w:bCs/>
                                      <w:color w:val="414042"/>
                                      <w:spacing w:val="-7"/>
                                      <w:kern w:val="24"/>
                                      <w:sz w:val="12"/>
                                      <w:szCs w:val="12"/>
                                    </w:rPr>
                                  </w:rPrChange>
                                </w:rPr>
                                <w:t xml:space="preserve"> </w:t>
                              </w:r>
                              <w:r w:rsidRPr="00560F9E">
                                <w:rPr>
                                  <w:b/>
                                  <w:bCs/>
                                  <w:color w:val="414042"/>
                                  <w:spacing w:val="-6"/>
                                  <w:kern w:val="24"/>
                                  <w:sz w:val="12"/>
                                  <w:szCs w:val="12"/>
                                  <w:lang w:val="es-ES"/>
                                  <w:rPrChange w:id="406" w:author="Ginés Moreno López" w:date="2020-10-14T11:51:00Z">
                                    <w:rPr>
                                      <w:b/>
                                      <w:bCs/>
                                      <w:color w:val="414042"/>
                                      <w:spacing w:val="-6"/>
                                      <w:kern w:val="24"/>
                                      <w:sz w:val="12"/>
                                      <w:szCs w:val="12"/>
                                    </w:rPr>
                                  </w:rPrChange>
                                </w:rPr>
                                <w:t>:</w:t>
                              </w:r>
                              <w:r w:rsidRPr="00560F9E">
                                <w:rPr>
                                  <w:b/>
                                  <w:bCs/>
                                  <w:color w:val="414042"/>
                                  <w:spacing w:val="-8"/>
                                  <w:kern w:val="24"/>
                                  <w:sz w:val="12"/>
                                  <w:szCs w:val="12"/>
                                  <w:lang w:val="es-ES"/>
                                  <w:rPrChange w:id="407" w:author="Ginés Moreno López" w:date="2020-10-14T11:51:00Z">
                                    <w:rPr>
                                      <w:b/>
                                      <w:bCs/>
                                      <w:color w:val="414042"/>
                                      <w:spacing w:val="-8"/>
                                      <w:kern w:val="24"/>
                                      <w:sz w:val="12"/>
                                      <w:szCs w:val="12"/>
                                    </w:rPr>
                                  </w:rPrChange>
                                </w:rPr>
                                <w:t xml:space="preserve"> </w:t>
                              </w:r>
                              <w:r w:rsidRPr="00560F9E">
                                <w:rPr>
                                  <w:color w:val="414042"/>
                                  <w:spacing w:val="-24"/>
                                  <w:kern w:val="24"/>
                                  <w:sz w:val="12"/>
                                  <w:szCs w:val="12"/>
                                  <w:lang w:val="es-ES"/>
                                  <w:rPrChange w:id="408" w:author="Ginés Moreno López" w:date="2020-10-14T11:51:00Z">
                                    <w:rPr>
                                      <w:color w:val="414042"/>
                                      <w:spacing w:val="-24"/>
                                      <w:kern w:val="24"/>
                                      <w:sz w:val="12"/>
                                      <w:szCs w:val="12"/>
                                    </w:rPr>
                                  </w:rPrChange>
                                </w:rPr>
                                <w:t>R</w:t>
                              </w:r>
                              <w:r w:rsidRPr="00560F9E">
                                <w:rPr>
                                  <w:color w:val="414042"/>
                                  <w:spacing w:val="-8"/>
                                  <w:kern w:val="24"/>
                                  <w:sz w:val="12"/>
                                  <w:szCs w:val="12"/>
                                  <w:lang w:val="es-ES"/>
                                  <w:rPrChange w:id="409" w:author="Ginés Moreno López" w:date="2020-10-14T11:51:00Z">
                                    <w:rPr>
                                      <w:color w:val="414042"/>
                                      <w:spacing w:val="-8"/>
                                      <w:kern w:val="24"/>
                                      <w:sz w:val="12"/>
                                      <w:szCs w:val="12"/>
                                    </w:rPr>
                                  </w:rPrChange>
                                </w:rPr>
                                <w:t xml:space="preserve"> </w:t>
                              </w:r>
                              <w:r w:rsidRPr="00560F9E">
                                <w:rPr>
                                  <w:color w:val="414042"/>
                                  <w:spacing w:val="-4"/>
                                  <w:kern w:val="24"/>
                                  <w:sz w:val="12"/>
                                  <w:szCs w:val="12"/>
                                  <w:lang w:val="es-ES"/>
                                  <w:rPrChange w:id="410" w:author="Ginés Moreno López" w:date="2020-10-14T11:51:00Z">
                                    <w:rPr>
                                      <w:color w:val="414042"/>
                                      <w:spacing w:val="-4"/>
                                      <w:kern w:val="24"/>
                                      <w:sz w:val="12"/>
                                      <w:szCs w:val="12"/>
                                    </w:rPr>
                                  </w:rPrChange>
                                </w:rPr>
                                <w:t>230</w:t>
                              </w:r>
                              <w:r w:rsidRPr="00560F9E">
                                <w:rPr>
                                  <w:color w:val="414042"/>
                                  <w:spacing w:val="-8"/>
                                  <w:kern w:val="24"/>
                                  <w:sz w:val="12"/>
                                  <w:szCs w:val="12"/>
                                  <w:lang w:val="es-ES"/>
                                  <w:rPrChange w:id="411" w:author="Ginés Moreno López" w:date="2020-10-14T11:51:00Z">
                                    <w:rPr>
                                      <w:color w:val="414042"/>
                                      <w:spacing w:val="-8"/>
                                      <w:kern w:val="24"/>
                                      <w:sz w:val="12"/>
                                      <w:szCs w:val="12"/>
                                    </w:rPr>
                                  </w:rPrChange>
                                </w:rPr>
                                <w:t xml:space="preserve"> </w:t>
                              </w:r>
                              <w:r w:rsidRPr="00560F9E">
                                <w:rPr>
                                  <w:color w:val="414042"/>
                                  <w:spacing w:val="-14"/>
                                  <w:kern w:val="24"/>
                                  <w:sz w:val="12"/>
                                  <w:szCs w:val="12"/>
                                  <w:lang w:val="es-ES"/>
                                  <w:rPrChange w:id="412" w:author="Ginés Moreno López" w:date="2020-10-14T11:51:00Z">
                                    <w:rPr>
                                      <w:color w:val="414042"/>
                                      <w:spacing w:val="-14"/>
                                      <w:kern w:val="24"/>
                                      <w:sz w:val="12"/>
                                      <w:szCs w:val="12"/>
                                    </w:rPr>
                                  </w:rPrChange>
                                </w:rPr>
                                <w:t>-</w:t>
                              </w:r>
                              <w:r w:rsidRPr="00560F9E">
                                <w:rPr>
                                  <w:color w:val="414042"/>
                                  <w:spacing w:val="-8"/>
                                  <w:kern w:val="24"/>
                                  <w:sz w:val="12"/>
                                  <w:szCs w:val="12"/>
                                  <w:lang w:val="es-ES"/>
                                  <w:rPrChange w:id="413" w:author="Ginés Moreno López" w:date="2020-10-14T11:51:00Z">
                                    <w:rPr>
                                      <w:color w:val="414042"/>
                                      <w:spacing w:val="-8"/>
                                      <w:kern w:val="24"/>
                                      <w:sz w:val="12"/>
                                      <w:szCs w:val="12"/>
                                    </w:rPr>
                                  </w:rPrChange>
                                </w:rPr>
                                <w:t xml:space="preserve"> </w:t>
                              </w:r>
                              <w:r w:rsidRPr="00560F9E">
                                <w:rPr>
                                  <w:color w:val="414042"/>
                                  <w:spacing w:val="-23"/>
                                  <w:kern w:val="24"/>
                                  <w:sz w:val="12"/>
                                  <w:szCs w:val="12"/>
                                  <w:lang w:val="es-ES"/>
                                  <w:rPrChange w:id="414" w:author="Ginés Moreno López" w:date="2020-10-14T11:51:00Z">
                                    <w:rPr>
                                      <w:color w:val="414042"/>
                                      <w:spacing w:val="-23"/>
                                      <w:kern w:val="24"/>
                                      <w:sz w:val="12"/>
                                      <w:szCs w:val="12"/>
                                    </w:rPr>
                                  </w:rPrChange>
                                </w:rPr>
                                <w:t>G</w:t>
                              </w:r>
                              <w:r w:rsidRPr="00560F9E">
                                <w:rPr>
                                  <w:color w:val="414042"/>
                                  <w:spacing w:val="-8"/>
                                  <w:kern w:val="24"/>
                                  <w:sz w:val="12"/>
                                  <w:szCs w:val="12"/>
                                  <w:lang w:val="es-ES"/>
                                  <w:rPrChange w:id="415" w:author="Ginés Moreno López" w:date="2020-10-14T11:51:00Z">
                                    <w:rPr>
                                      <w:color w:val="414042"/>
                                      <w:spacing w:val="-8"/>
                                      <w:kern w:val="24"/>
                                      <w:sz w:val="12"/>
                                      <w:szCs w:val="12"/>
                                    </w:rPr>
                                  </w:rPrChange>
                                </w:rPr>
                                <w:t xml:space="preserve"> </w:t>
                              </w:r>
                              <w:r w:rsidRPr="00560F9E">
                                <w:rPr>
                                  <w:color w:val="414042"/>
                                  <w:spacing w:val="-4"/>
                                  <w:kern w:val="24"/>
                                  <w:sz w:val="12"/>
                                  <w:szCs w:val="12"/>
                                  <w:lang w:val="es-ES"/>
                                  <w:rPrChange w:id="416" w:author="Ginés Moreno López" w:date="2020-10-14T11:51:00Z">
                                    <w:rPr>
                                      <w:color w:val="414042"/>
                                      <w:spacing w:val="-4"/>
                                      <w:kern w:val="24"/>
                                      <w:sz w:val="12"/>
                                      <w:szCs w:val="12"/>
                                    </w:rPr>
                                  </w:rPrChange>
                                </w:rPr>
                                <w:t>56</w:t>
                              </w:r>
                              <w:r w:rsidRPr="00560F9E">
                                <w:rPr>
                                  <w:color w:val="414042"/>
                                  <w:spacing w:val="-8"/>
                                  <w:kern w:val="24"/>
                                  <w:sz w:val="12"/>
                                  <w:szCs w:val="12"/>
                                  <w:lang w:val="es-ES"/>
                                  <w:rPrChange w:id="417" w:author="Ginés Moreno López" w:date="2020-10-14T11:51:00Z">
                                    <w:rPr>
                                      <w:color w:val="414042"/>
                                      <w:spacing w:val="-8"/>
                                      <w:kern w:val="24"/>
                                      <w:sz w:val="12"/>
                                      <w:szCs w:val="12"/>
                                    </w:rPr>
                                  </w:rPrChange>
                                </w:rPr>
                                <w:t xml:space="preserve"> </w:t>
                              </w:r>
                              <w:r w:rsidRPr="00560F9E">
                                <w:rPr>
                                  <w:color w:val="414042"/>
                                  <w:spacing w:val="-14"/>
                                  <w:kern w:val="24"/>
                                  <w:sz w:val="12"/>
                                  <w:szCs w:val="12"/>
                                  <w:lang w:val="es-ES"/>
                                  <w:rPrChange w:id="418" w:author="Ginés Moreno López" w:date="2020-10-14T11:51:00Z">
                                    <w:rPr>
                                      <w:color w:val="414042"/>
                                      <w:spacing w:val="-14"/>
                                      <w:kern w:val="24"/>
                                      <w:sz w:val="12"/>
                                      <w:szCs w:val="12"/>
                                    </w:rPr>
                                  </w:rPrChange>
                                </w:rPr>
                                <w:t>-</w:t>
                              </w:r>
                              <w:r w:rsidRPr="00560F9E">
                                <w:rPr>
                                  <w:color w:val="414042"/>
                                  <w:spacing w:val="-8"/>
                                  <w:kern w:val="24"/>
                                  <w:sz w:val="12"/>
                                  <w:szCs w:val="12"/>
                                  <w:lang w:val="es-ES"/>
                                  <w:rPrChange w:id="419" w:author="Ginés Moreno López" w:date="2020-10-14T11:51:00Z">
                                    <w:rPr>
                                      <w:color w:val="414042"/>
                                      <w:spacing w:val="-8"/>
                                      <w:kern w:val="24"/>
                                      <w:sz w:val="12"/>
                                      <w:szCs w:val="12"/>
                                    </w:rPr>
                                  </w:rPrChange>
                                </w:rPr>
                                <w:t xml:space="preserve"> </w:t>
                              </w:r>
                              <w:r w:rsidRPr="00560F9E">
                                <w:rPr>
                                  <w:color w:val="414042"/>
                                  <w:spacing w:val="-23"/>
                                  <w:kern w:val="24"/>
                                  <w:sz w:val="12"/>
                                  <w:szCs w:val="12"/>
                                  <w:lang w:val="es-ES"/>
                                  <w:rPrChange w:id="420" w:author="Ginés Moreno López" w:date="2020-10-14T11:51:00Z">
                                    <w:rPr>
                                      <w:color w:val="414042"/>
                                      <w:spacing w:val="-23"/>
                                      <w:kern w:val="24"/>
                                      <w:sz w:val="12"/>
                                      <w:szCs w:val="12"/>
                                    </w:rPr>
                                  </w:rPrChange>
                                </w:rPr>
                                <w:t>B</w:t>
                              </w:r>
                              <w:r w:rsidRPr="00560F9E">
                                <w:rPr>
                                  <w:color w:val="414042"/>
                                  <w:spacing w:val="-8"/>
                                  <w:kern w:val="24"/>
                                  <w:sz w:val="12"/>
                                  <w:szCs w:val="12"/>
                                  <w:lang w:val="es-ES"/>
                                  <w:rPrChange w:id="421" w:author="Ginés Moreno López" w:date="2020-10-14T11:51:00Z">
                                    <w:rPr>
                                      <w:color w:val="414042"/>
                                      <w:spacing w:val="-8"/>
                                      <w:kern w:val="24"/>
                                      <w:sz w:val="12"/>
                                      <w:szCs w:val="12"/>
                                    </w:rPr>
                                  </w:rPrChange>
                                </w:rPr>
                                <w:t xml:space="preserve"> </w:t>
                              </w:r>
                              <w:r w:rsidRPr="00560F9E">
                                <w:rPr>
                                  <w:color w:val="414042"/>
                                  <w:spacing w:val="-4"/>
                                  <w:kern w:val="24"/>
                                  <w:sz w:val="12"/>
                                  <w:szCs w:val="12"/>
                                  <w:lang w:val="es-ES"/>
                                  <w:rPrChange w:id="422" w:author="Ginés Moreno López" w:date="2020-10-14T11:51:00Z">
                                    <w:rPr>
                                      <w:color w:val="414042"/>
                                      <w:spacing w:val="-4"/>
                                      <w:kern w:val="24"/>
                                      <w:sz w:val="12"/>
                                      <w:szCs w:val="12"/>
                                    </w:rPr>
                                  </w:rPrChange>
                                </w:rPr>
                                <w:t>17</w:t>
                              </w:r>
                            </w:p>
                          </w:txbxContent>
                        </wps:txbx>
                        <wps:bodyPr vert="horz" wrap="square" lIns="0" tIns="0" rIns="0" bIns="0" rtlCol="0">
                          <a:spAutoFit/>
                        </wps:bodyPr>
                      </wps:wsp>
                      <wps:wsp>
                        <wps:cNvPr id="127" name="object 44"/>
                        <wps:cNvSpPr txBox="1"/>
                        <wps:spPr>
                          <a:xfrm>
                            <a:off x="7961372" y="2398153"/>
                            <a:ext cx="759460" cy="262890"/>
                          </a:xfrm>
                          <a:prstGeom prst="rect">
                            <a:avLst/>
                          </a:prstGeom>
                        </wps:spPr>
                        <wps:txbx>
                          <w:txbxContent>
                            <w:p w14:paraId="09B70BC7" w14:textId="77777777" w:rsidR="009F3A04" w:rsidRDefault="009F3A04" w:rsidP="00E015AE">
                              <w:pPr>
                                <w:pStyle w:val="NormalWeb"/>
                                <w:ind w:left="14" w:right="14"/>
                                <w:rPr>
                                  <w:sz w:val="24"/>
                                </w:rPr>
                              </w:pPr>
                              <w:r>
                                <w:rPr>
                                  <w:b/>
                                  <w:bCs/>
                                  <w:color w:val="414042"/>
                                  <w:spacing w:val="-20"/>
                                  <w:kern w:val="24"/>
                                  <w:sz w:val="12"/>
                                  <w:szCs w:val="12"/>
                                </w:rPr>
                                <w:t>P</w:t>
                              </w:r>
                              <w:r>
                                <w:rPr>
                                  <w:b/>
                                  <w:bCs/>
                                  <w:color w:val="414042"/>
                                  <w:spacing w:val="-27"/>
                                  <w:kern w:val="24"/>
                                  <w:sz w:val="12"/>
                                  <w:szCs w:val="12"/>
                                </w:rPr>
                                <w:t>AN</w:t>
                              </w:r>
                              <w:r>
                                <w:rPr>
                                  <w:b/>
                                  <w:bCs/>
                                  <w:color w:val="414042"/>
                                  <w:spacing w:val="-26"/>
                                  <w:kern w:val="24"/>
                                  <w:sz w:val="12"/>
                                  <w:szCs w:val="12"/>
                                </w:rPr>
                                <w:t>T</w:t>
                              </w:r>
                              <w:r>
                                <w:rPr>
                                  <w:b/>
                                  <w:bCs/>
                                  <w:color w:val="414042"/>
                                  <w:spacing w:val="-23"/>
                                  <w:kern w:val="24"/>
                                  <w:sz w:val="12"/>
                                  <w:szCs w:val="12"/>
                                </w:rPr>
                                <w:t>ONE</w:t>
                              </w:r>
                              <w:r>
                                <w:rPr>
                                  <w:b/>
                                  <w:bCs/>
                                  <w:color w:val="414042"/>
                                  <w:spacing w:val="-7"/>
                                  <w:kern w:val="24"/>
                                  <w:sz w:val="12"/>
                                  <w:szCs w:val="12"/>
                                </w:rPr>
                                <w:t xml:space="preserve"> </w:t>
                              </w:r>
                              <w:r>
                                <w:rPr>
                                  <w:b/>
                                  <w:bCs/>
                                  <w:color w:val="414042"/>
                                  <w:spacing w:val="-30"/>
                                  <w:kern w:val="24"/>
                                  <w:sz w:val="12"/>
                                  <w:szCs w:val="12"/>
                                </w:rPr>
                                <w:t>C</w:t>
                              </w:r>
                              <w:r>
                                <w:rPr>
                                  <w:b/>
                                  <w:bCs/>
                                  <w:color w:val="414042"/>
                                  <w:spacing w:val="-26"/>
                                  <w:kern w:val="24"/>
                                  <w:sz w:val="12"/>
                                  <w:szCs w:val="12"/>
                                </w:rPr>
                                <w:t>OOL</w:t>
                              </w:r>
                              <w:r>
                                <w:rPr>
                                  <w:b/>
                                  <w:bCs/>
                                  <w:color w:val="414042"/>
                                  <w:spacing w:val="-10"/>
                                  <w:kern w:val="24"/>
                                  <w:sz w:val="12"/>
                                  <w:szCs w:val="12"/>
                                </w:rPr>
                                <w:t xml:space="preserve"> </w:t>
                              </w:r>
                              <w:r>
                                <w:rPr>
                                  <w:b/>
                                  <w:bCs/>
                                  <w:color w:val="414042"/>
                                  <w:spacing w:val="-27"/>
                                  <w:kern w:val="24"/>
                                  <w:sz w:val="12"/>
                                  <w:szCs w:val="12"/>
                                </w:rPr>
                                <w:t>GR</w:t>
                              </w:r>
                              <w:r>
                                <w:rPr>
                                  <w:b/>
                                  <w:bCs/>
                                  <w:color w:val="414042"/>
                                  <w:spacing w:val="-30"/>
                                  <w:kern w:val="24"/>
                                  <w:sz w:val="12"/>
                                  <w:szCs w:val="12"/>
                                </w:rPr>
                                <w:t>A</w:t>
                              </w:r>
                              <w:r>
                                <w:rPr>
                                  <w:b/>
                                  <w:bCs/>
                                  <w:color w:val="414042"/>
                                  <w:spacing w:val="-32"/>
                                  <w:kern w:val="24"/>
                                  <w:sz w:val="12"/>
                                  <w:szCs w:val="12"/>
                                </w:rPr>
                                <w:t>Y</w:t>
                              </w:r>
                              <w:r>
                                <w:rPr>
                                  <w:b/>
                                  <w:bCs/>
                                  <w:color w:val="414042"/>
                                  <w:spacing w:val="-10"/>
                                  <w:kern w:val="24"/>
                                  <w:sz w:val="12"/>
                                  <w:szCs w:val="12"/>
                                </w:rPr>
                                <w:t xml:space="preserve"> </w:t>
                              </w:r>
                              <w:r>
                                <w:rPr>
                                  <w:b/>
                                  <w:bCs/>
                                  <w:color w:val="414042"/>
                                  <w:kern w:val="24"/>
                                  <w:sz w:val="12"/>
                                  <w:szCs w:val="12"/>
                                </w:rPr>
                                <w:t>11</w:t>
                              </w:r>
                              <w:r>
                                <w:rPr>
                                  <w:b/>
                                  <w:bCs/>
                                  <w:color w:val="414042"/>
                                  <w:spacing w:val="-7"/>
                                  <w:kern w:val="24"/>
                                  <w:sz w:val="12"/>
                                  <w:szCs w:val="12"/>
                                </w:rPr>
                                <w:t xml:space="preserve"> </w:t>
                              </w:r>
                              <w:r>
                                <w:rPr>
                                  <w:b/>
                                  <w:bCs/>
                                  <w:color w:val="414042"/>
                                  <w:spacing w:val="-28"/>
                                  <w:kern w:val="24"/>
                                  <w:sz w:val="12"/>
                                  <w:szCs w:val="12"/>
                                </w:rPr>
                                <w:t>C</w:t>
                              </w:r>
                              <w:r>
                                <w:rPr>
                                  <w:b/>
                                  <w:bCs/>
                                  <w:color w:val="414042"/>
                                  <w:spacing w:val="-10"/>
                                  <w:kern w:val="24"/>
                                  <w:sz w:val="12"/>
                                  <w:szCs w:val="12"/>
                                </w:rPr>
                                <w:t xml:space="preserve"> </w:t>
                              </w: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9"/>
                                  <w:kern w:val="24"/>
                                  <w:sz w:val="12"/>
                                  <w:szCs w:val="12"/>
                                </w:rPr>
                                <w:t>K</w:t>
                              </w:r>
                              <w:r>
                                <w:rPr>
                                  <w:color w:val="414042"/>
                                  <w:spacing w:val="-9"/>
                                  <w:kern w:val="24"/>
                                  <w:sz w:val="12"/>
                                  <w:szCs w:val="12"/>
                                </w:rPr>
                                <w:t xml:space="preserve"> </w:t>
                              </w:r>
                              <w:r>
                                <w:rPr>
                                  <w:color w:val="414042"/>
                                  <w:spacing w:val="-4"/>
                                  <w:kern w:val="24"/>
                                  <w:sz w:val="12"/>
                                  <w:szCs w:val="12"/>
                                </w:rPr>
                                <w:t>100</w:t>
                              </w:r>
                            </w:p>
                            <w:p w14:paraId="4E4B98ED" w14:textId="77777777" w:rsidR="009F3A04" w:rsidRDefault="009F3A04"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87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87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86</w:t>
                              </w:r>
                            </w:p>
                          </w:txbxContent>
                        </wps:txbx>
                        <wps:bodyPr vert="horz" wrap="square" lIns="0" tIns="0" rIns="0" bIns="0" rtlCol="0">
                          <a:spAutoFit/>
                        </wps:bodyPr>
                      </wps:wsp>
                      <wps:wsp>
                        <wps:cNvPr id="128" name="object 45"/>
                        <wps:cNvSpPr/>
                        <wps:spPr>
                          <a:xfrm>
                            <a:off x="4307136" y="2089972"/>
                            <a:ext cx="1062961" cy="280999"/>
                          </a:xfrm>
                          <a:custGeom>
                            <a:avLst/>
                            <a:gdLst/>
                            <a:ahLst/>
                            <a:cxnLst/>
                            <a:rect l="l" t="t" r="r" b="b"/>
                            <a:pathLst>
                              <a:path w="1172210" h="309879">
                                <a:moveTo>
                                  <a:pt x="1171676" y="309333"/>
                                </a:moveTo>
                                <a:lnTo>
                                  <a:pt x="0" y="309333"/>
                                </a:lnTo>
                                <a:lnTo>
                                  <a:pt x="0" y="0"/>
                                </a:lnTo>
                                <a:lnTo>
                                  <a:pt x="1171676" y="0"/>
                                </a:lnTo>
                                <a:lnTo>
                                  <a:pt x="1171676" y="309333"/>
                                </a:lnTo>
                                <a:close/>
                              </a:path>
                            </a:pathLst>
                          </a:custGeom>
                          <a:solidFill>
                            <a:srgbClr val="9256A3"/>
                          </a:solidFill>
                        </wps:spPr>
                        <wps:bodyPr wrap="square" lIns="0" tIns="0" rIns="0" bIns="0" rtlCol="0"/>
                      </wps:wsp>
                      <wps:wsp>
                        <wps:cNvPr id="129" name="object 46"/>
                        <wps:cNvSpPr/>
                        <wps:spPr>
                          <a:xfrm>
                            <a:off x="5533077" y="2089972"/>
                            <a:ext cx="1062961" cy="280999"/>
                          </a:xfrm>
                          <a:custGeom>
                            <a:avLst/>
                            <a:gdLst/>
                            <a:ahLst/>
                            <a:cxnLst/>
                            <a:rect l="l" t="t" r="r" b="b"/>
                            <a:pathLst>
                              <a:path w="1172209" h="309879">
                                <a:moveTo>
                                  <a:pt x="1171676" y="309333"/>
                                </a:moveTo>
                                <a:lnTo>
                                  <a:pt x="0" y="309333"/>
                                </a:lnTo>
                                <a:lnTo>
                                  <a:pt x="0" y="0"/>
                                </a:lnTo>
                                <a:lnTo>
                                  <a:pt x="1171676" y="0"/>
                                </a:lnTo>
                                <a:lnTo>
                                  <a:pt x="1171676" y="309333"/>
                                </a:lnTo>
                                <a:close/>
                              </a:path>
                            </a:pathLst>
                          </a:custGeom>
                          <a:solidFill>
                            <a:srgbClr val="50B848"/>
                          </a:solidFill>
                        </wps:spPr>
                        <wps:bodyPr wrap="square" lIns="0" tIns="0" rIns="0" bIns="0" rtlCol="0"/>
                      </wps:wsp>
                      <wps:wsp>
                        <wps:cNvPr id="130" name="object 47"/>
                        <wps:cNvSpPr/>
                        <wps:spPr>
                          <a:xfrm>
                            <a:off x="6752027" y="2089972"/>
                            <a:ext cx="1062961" cy="280999"/>
                          </a:xfrm>
                          <a:custGeom>
                            <a:avLst/>
                            <a:gdLst/>
                            <a:ahLst/>
                            <a:cxnLst/>
                            <a:rect l="l" t="t" r="r" b="b"/>
                            <a:pathLst>
                              <a:path w="1172209" h="309879">
                                <a:moveTo>
                                  <a:pt x="1171676" y="309333"/>
                                </a:moveTo>
                                <a:lnTo>
                                  <a:pt x="0" y="309333"/>
                                </a:lnTo>
                                <a:lnTo>
                                  <a:pt x="0" y="0"/>
                                </a:lnTo>
                                <a:lnTo>
                                  <a:pt x="1171676" y="0"/>
                                </a:lnTo>
                                <a:lnTo>
                                  <a:pt x="1171676" y="309333"/>
                                </a:lnTo>
                                <a:close/>
                              </a:path>
                            </a:pathLst>
                          </a:custGeom>
                          <a:solidFill>
                            <a:srgbClr val="EF4623"/>
                          </a:solidFill>
                        </wps:spPr>
                        <wps:bodyPr wrap="square" lIns="0" tIns="0" rIns="0" bIns="0" rtlCol="0"/>
                      </wps:wsp>
                      <wps:wsp>
                        <wps:cNvPr id="131" name="object 48"/>
                        <wps:cNvSpPr/>
                        <wps:spPr>
                          <a:xfrm>
                            <a:off x="7966302" y="2089962"/>
                            <a:ext cx="1062961" cy="280999"/>
                          </a:xfrm>
                          <a:custGeom>
                            <a:avLst/>
                            <a:gdLst/>
                            <a:ahLst/>
                            <a:cxnLst/>
                            <a:rect l="l" t="t" r="r" b="b"/>
                            <a:pathLst>
                              <a:path w="1172209" h="309879">
                                <a:moveTo>
                                  <a:pt x="0" y="309333"/>
                                </a:moveTo>
                                <a:lnTo>
                                  <a:pt x="1171676" y="309333"/>
                                </a:lnTo>
                                <a:lnTo>
                                  <a:pt x="1171676" y="0"/>
                                </a:lnTo>
                                <a:lnTo>
                                  <a:pt x="0" y="0"/>
                                </a:lnTo>
                                <a:lnTo>
                                  <a:pt x="0" y="309333"/>
                                </a:lnTo>
                                <a:close/>
                              </a:path>
                            </a:pathLst>
                          </a:custGeom>
                          <a:solidFill>
                            <a:srgbClr val="58595B"/>
                          </a:solidFill>
                        </wps:spPr>
                        <wps:bodyPr wrap="square" lIns="0" tIns="0" rIns="0" bIns="0" rtlCol="0"/>
                      </wps:wsp>
                      <wps:wsp>
                        <wps:cNvPr id="132" name="object 49"/>
                        <wps:cNvSpPr/>
                        <wps:spPr>
                          <a:xfrm>
                            <a:off x="4307136" y="2814122"/>
                            <a:ext cx="1062961" cy="156623"/>
                          </a:xfrm>
                          <a:custGeom>
                            <a:avLst/>
                            <a:gdLst/>
                            <a:ahLst/>
                            <a:cxnLst/>
                            <a:rect l="l" t="t" r="r" b="b"/>
                            <a:pathLst>
                              <a:path w="1172210" h="172720">
                                <a:moveTo>
                                  <a:pt x="1171676" y="172719"/>
                                </a:moveTo>
                                <a:lnTo>
                                  <a:pt x="0" y="172719"/>
                                </a:lnTo>
                                <a:lnTo>
                                  <a:pt x="0" y="0"/>
                                </a:lnTo>
                                <a:lnTo>
                                  <a:pt x="1171676" y="0"/>
                                </a:lnTo>
                                <a:lnTo>
                                  <a:pt x="1171676" y="172719"/>
                                </a:lnTo>
                                <a:close/>
                              </a:path>
                            </a:pathLst>
                          </a:custGeom>
                          <a:solidFill>
                            <a:srgbClr val="BEA0CB"/>
                          </a:solidFill>
                        </wps:spPr>
                        <wps:bodyPr wrap="square" lIns="0" tIns="0" rIns="0" bIns="0" rtlCol="0"/>
                      </wps:wsp>
                      <wps:wsp>
                        <wps:cNvPr id="133" name="object 50"/>
                        <wps:cNvSpPr/>
                        <wps:spPr>
                          <a:xfrm>
                            <a:off x="5533077" y="2814122"/>
                            <a:ext cx="1062961" cy="156623"/>
                          </a:xfrm>
                          <a:custGeom>
                            <a:avLst/>
                            <a:gdLst/>
                            <a:ahLst/>
                            <a:cxnLst/>
                            <a:rect l="l" t="t" r="r" b="b"/>
                            <a:pathLst>
                              <a:path w="1172209" h="172720">
                                <a:moveTo>
                                  <a:pt x="1171676" y="172719"/>
                                </a:moveTo>
                                <a:lnTo>
                                  <a:pt x="0" y="172719"/>
                                </a:lnTo>
                                <a:lnTo>
                                  <a:pt x="0" y="0"/>
                                </a:lnTo>
                                <a:lnTo>
                                  <a:pt x="1171676" y="0"/>
                                </a:lnTo>
                                <a:lnTo>
                                  <a:pt x="1171676" y="172719"/>
                                </a:lnTo>
                                <a:close/>
                              </a:path>
                            </a:pathLst>
                          </a:custGeom>
                          <a:solidFill>
                            <a:srgbClr val="AAD69C"/>
                          </a:solidFill>
                        </wps:spPr>
                        <wps:bodyPr wrap="square" lIns="0" tIns="0" rIns="0" bIns="0" rtlCol="0"/>
                      </wps:wsp>
                      <wps:wsp>
                        <wps:cNvPr id="134" name="object 51"/>
                        <wps:cNvSpPr/>
                        <wps:spPr>
                          <a:xfrm>
                            <a:off x="6752027" y="2814122"/>
                            <a:ext cx="1062961" cy="156623"/>
                          </a:xfrm>
                          <a:custGeom>
                            <a:avLst/>
                            <a:gdLst/>
                            <a:ahLst/>
                            <a:cxnLst/>
                            <a:rect l="l" t="t" r="r" b="b"/>
                            <a:pathLst>
                              <a:path w="1172209" h="172720">
                                <a:moveTo>
                                  <a:pt x="1171676" y="172719"/>
                                </a:moveTo>
                                <a:lnTo>
                                  <a:pt x="0" y="172719"/>
                                </a:lnTo>
                                <a:lnTo>
                                  <a:pt x="0" y="0"/>
                                </a:lnTo>
                                <a:lnTo>
                                  <a:pt x="1171676" y="0"/>
                                </a:lnTo>
                                <a:lnTo>
                                  <a:pt x="1171676" y="172719"/>
                                </a:lnTo>
                                <a:close/>
                              </a:path>
                            </a:pathLst>
                          </a:custGeom>
                          <a:solidFill>
                            <a:srgbClr val="F8A27D"/>
                          </a:solidFill>
                        </wps:spPr>
                        <wps:bodyPr wrap="square" lIns="0" tIns="0" rIns="0" bIns="0" rtlCol="0"/>
                      </wps:wsp>
                      <wps:wsp>
                        <wps:cNvPr id="135" name="object 52"/>
                        <wps:cNvSpPr/>
                        <wps:spPr>
                          <a:xfrm>
                            <a:off x="7966302" y="2814111"/>
                            <a:ext cx="1062961" cy="156623"/>
                          </a:xfrm>
                          <a:custGeom>
                            <a:avLst/>
                            <a:gdLst/>
                            <a:ahLst/>
                            <a:cxnLst/>
                            <a:rect l="l" t="t" r="r" b="b"/>
                            <a:pathLst>
                              <a:path w="1172209" h="172720">
                                <a:moveTo>
                                  <a:pt x="0" y="172732"/>
                                </a:moveTo>
                                <a:lnTo>
                                  <a:pt x="1171676" y="172732"/>
                                </a:lnTo>
                                <a:lnTo>
                                  <a:pt x="1171676" y="0"/>
                                </a:lnTo>
                                <a:lnTo>
                                  <a:pt x="0" y="0"/>
                                </a:lnTo>
                                <a:lnTo>
                                  <a:pt x="0" y="172732"/>
                                </a:lnTo>
                                <a:close/>
                              </a:path>
                            </a:pathLst>
                          </a:custGeom>
                          <a:solidFill>
                            <a:srgbClr val="939598"/>
                          </a:solidFill>
                        </wps:spPr>
                        <wps:bodyPr wrap="square" lIns="0" tIns="0" rIns="0" bIns="0" rtlCol="0"/>
                      </wps:wsp>
                      <wps:wsp>
                        <wps:cNvPr id="136" name="object 53"/>
                        <wps:cNvSpPr txBox="1"/>
                        <wps:spPr>
                          <a:xfrm>
                            <a:off x="4298885" y="3507343"/>
                            <a:ext cx="762635" cy="262890"/>
                          </a:xfrm>
                          <a:prstGeom prst="rect">
                            <a:avLst/>
                          </a:prstGeom>
                        </wps:spPr>
                        <wps:txbx>
                          <w:txbxContent>
                            <w:p w14:paraId="581D8123" w14:textId="77777777" w:rsidR="009F3A04" w:rsidRDefault="009F3A04"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232</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221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288</w:t>
                              </w:r>
                            </w:p>
                          </w:txbxContent>
                        </wps:txbx>
                        <wps:bodyPr vert="horz" wrap="square" lIns="0" tIns="0" rIns="0" bIns="0" rtlCol="0">
                          <a:spAutoFit/>
                        </wps:bodyPr>
                      </wps:wsp>
                      <wps:wsp>
                        <wps:cNvPr id="137" name="object 54"/>
                        <wps:cNvSpPr txBox="1"/>
                        <wps:spPr>
                          <a:xfrm>
                            <a:off x="5515966" y="3507343"/>
                            <a:ext cx="762635" cy="262890"/>
                          </a:xfrm>
                          <a:prstGeom prst="rect">
                            <a:avLst/>
                          </a:prstGeom>
                        </wps:spPr>
                        <wps:txbx>
                          <w:txbxContent>
                            <w:p w14:paraId="588944CA" w14:textId="77777777" w:rsidR="009F3A04" w:rsidRDefault="009F3A04"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9"/>
                                  <w:kern w:val="24"/>
                                  <w:sz w:val="12"/>
                                  <w:szCs w:val="12"/>
                                </w:rPr>
                                <w:t>R226</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238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217</w:t>
                              </w:r>
                            </w:p>
                          </w:txbxContent>
                        </wps:txbx>
                        <wps:bodyPr vert="horz" wrap="square" lIns="0" tIns="0" rIns="0" bIns="0" rtlCol="0">
                          <a:spAutoFit/>
                        </wps:bodyPr>
                      </wps:wsp>
                      <wps:wsp>
                        <wps:cNvPr id="138" name="object 55"/>
                        <wps:cNvSpPr txBox="1"/>
                        <wps:spPr>
                          <a:xfrm>
                            <a:off x="6740918" y="3507343"/>
                            <a:ext cx="762635" cy="262890"/>
                          </a:xfrm>
                          <a:prstGeom prst="rect">
                            <a:avLst/>
                          </a:prstGeom>
                        </wps:spPr>
                        <wps:txbx>
                          <w:txbxContent>
                            <w:p w14:paraId="7839F908" w14:textId="77777777" w:rsidR="009F3A04" w:rsidRDefault="009F3A04"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253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6"/>
                                  <w:kern w:val="24"/>
                                  <w:sz w:val="12"/>
                                  <w:szCs w:val="12"/>
                                </w:rPr>
                                <w:t>224-</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208</w:t>
                              </w:r>
                            </w:p>
                          </w:txbxContent>
                        </wps:txbx>
                        <wps:bodyPr vert="horz" wrap="square" lIns="0" tIns="0" rIns="0" bIns="0" rtlCol="0">
                          <a:spAutoFit/>
                        </wps:bodyPr>
                      </wps:wsp>
                      <wps:wsp>
                        <wps:cNvPr id="139" name="object 56"/>
                        <wps:cNvSpPr txBox="1"/>
                        <wps:spPr>
                          <a:xfrm>
                            <a:off x="7955376" y="3507343"/>
                            <a:ext cx="763270" cy="262890"/>
                          </a:xfrm>
                          <a:prstGeom prst="rect">
                            <a:avLst/>
                          </a:prstGeom>
                        </wps:spPr>
                        <wps:txbx>
                          <w:txbxContent>
                            <w:p w14:paraId="00A9F404" w14:textId="77777777" w:rsidR="009F3A04" w:rsidRDefault="009F3A04"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9"/>
                                  <w:kern w:val="24"/>
                                  <w:sz w:val="12"/>
                                  <w:szCs w:val="12"/>
                                </w:rPr>
                                <w:t>R218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218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218</w:t>
                              </w:r>
                            </w:p>
                          </w:txbxContent>
                        </wps:txbx>
                        <wps:bodyPr vert="horz" wrap="square" lIns="0" tIns="0" rIns="0" bIns="0" rtlCol="0">
                          <a:spAutoFit/>
                        </wps:bodyPr>
                      </wps:wsp>
                      <wps:wsp>
                        <wps:cNvPr id="140" name="object 57"/>
                        <wps:cNvSpPr/>
                        <wps:spPr>
                          <a:xfrm>
                            <a:off x="4307136" y="3322812"/>
                            <a:ext cx="1062961" cy="156623"/>
                          </a:xfrm>
                          <a:custGeom>
                            <a:avLst/>
                            <a:gdLst/>
                            <a:ahLst/>
                            <a:cxnLst/>
                            <a:rect l="l" t="t" r="r" b="b"/>
                            <a:pathLst>
                              <a:path w="1172210" h="172720">
                                <a:moveTo>
                                  <a:pt x="1171676" y="172694"/>
                                </a:moveTo>
                                <a:lnTo>
                                  <a:pt x="0" y="172694"/>
                                </a:lnTo>
                                <a:lnTo>
                                  <a:pt x="0" y="0"/>
                                </a:lnTo>
                                <a:lnTo>
                                  <a:pt x="1171676" y="0"/>
                                </a:lnTo>
                                <a:lnTo>
                                  <a:pt x="1171676" y="172694"/>
                                </a:lnTo>
                                <a:close/>
                              </a:path>
                            </a:pathLst>
                          </a:custGeom>
                          <a:solidFill>
                            <a:srgbClr val="E1D4E9"/>
                          </a:solidFill>
                        </wps:spPr>
                        <wps:bodyPr wrap="square" lIns="0" tIns="0" rIns="0" bIns="0" rtlCol="0"/>
                      </wps:wsp>
                      <wps:wsp>
                        <wps:cNvPr id="141" name="object 58"/>
                        <wps:cNvSpPr/>
                        <wps:spPr>
                          <a:xfrm>
                            <a:off x="5533077" y="3322812"/>
                            <a:ext cx="1062961" cy="156623"/>
                          </a:xfrm>
                          <a:custGeom>
                            <a:avLst/>
                            <a:gdLst/>
                            <a:ahLst/>
                            <a:cxnLst/>
                            <a:rect l="l" t="t" r="r" b="b"/>
                            <a:pathLst>
                              <a:path w="1172209" h="172720">
                                <a:moveTo>
                                  <a:pt x="1171676" y="172694"/>
                                </a:moveTo>
                                <a:lnTo>
                                  <a:pt x="0" y="172694"/>
                                </a:lnTo>
                                <a:lnTo>
                                  <a:pt x="0" y="0"/>
                                </a:lnTo>
                                <a:lnTo>
                                  <a:pt x="1171676" y="0"/>
                                </a:lnTo>
                                <a:lnTo>
                                  <a:pt x="1171676" y="172694"/>
                                </a:lnTo>
                                <a:close/>
                              </a:path>
                            </a:pathLst>
                          </a:custGeom>
                          <a:solidFill>
                            <a:srgbClr val="D8ECD4"/>
                          </a:solidFill>
                        </wps:spPr>
                        <wps:bodyPr wrap="square" lIns="0" tIns="0" rIns="0" bIns="0" rtlCol="0"/>
                      </wps:wsp>
                      <wps:wsp>
                        <wps:cNvPr id="142" name="object 59"/>
                        <wps:cNvSpPr/>
                        <wps:spPr>
                          <a:xfrm>
                            <a:off x="6752027" y="3322812"/>
                            <a:ext cx="1062961" cy="156623"/>
                          </a:xfrm>
                          <a:custGeom>
                            <a:avLst/>
                            <a:gdLst/>
                            <a:ahLst/>
                            <a:cxnLst/>
                            <a:rect l="l" t="t" r="r" b="b"/>
                            <a:pathLst>
                              <a:path w="1172209" h="172720">
                                <a:moveTo>
                                  <a:pt x="1171676" y="172694"/>
                                </a:moveTo>
                                <a:lnTo>
                                  <a:pt x="0" y="172694"/>
                                </a:lnTo>
                                <a:lnTo>
                                  <a:pt x="0" y="0"/>
                                </a:lnTo>
                                <a:lnTo>
                                  <a:pt x="1171676" y="0"/>
                                </a:lnTo>
                                <a:lnTo>
                                  <a:pt x="1171676" y="172694"/>
                                </a:lnTo>
                                <a:close/>
                              </a:path>
                            </a:pathLst>
                          </a:custGeom>
                          <a:solidFill>
                            <a:srgbClr val="FDD7C3"/>
                          </a:solidFill>
                        </wps:spPr>
                        <wps:bodyPr wrap="square" lIns="0" tIns="0" rIns="0" bIns="0" rtlCol="0"/>
                      </wps:wsp>
                      <wps:wsp>
                        <wps:cNvPr id="143" name="object 60"/>
                        <wps:cNvSpPr/>
                        <wps:spPr>
                          <a:xfrm>
                            <a:off x="7966302" y="3322812"/>
                            <a:ext cx="1062961" cy="156623"/>
                          </a:xfrm>
                          <a:custGeom>
                            <a:avLst/>
                            <a:gdLst/>
                            <a:ahLst/>
                            <a:cxnLst/>
                            <a:rect l="l" t="t" r="r" b="b"/>
                            <a:pathLst>
                              <a:path w="1172209" h="172720">
                                <a:moveTo>
                                  <a:pt x="0" y="172694"/>
                                </a:moveTo>
                                <a:lnTo>
                                  <a:pt x="1171676" y="172694"/>
                                </a:lnTo>
                                <a:lnTo>
                                  <a:pt x="1171676" y="0"/>
                                </a:lnTo>
                                <a:lnTo>
                                  <a:pt x="0" y="0"/>
                                </a:lnTo>
                                <a:lnTo>
                                  <a:pt x="0" y="172694"/>
                                </a:lnTo>
                                <a:close/>
                              </a:path>
                            </a:pathLst>
                          </a:custGeom>
                          <a:solidFill>
                            <a:srgbClr val="D1D3D4"/>
                          </a:solidFill>
                        </wps:spPr>
                        <wps:bodyPr wrap="square" lIns="0" tIns="0" rIns="0" bIns="0" rtlCol="0"/>
                      </wps:wsp>
                      <wps:wsp>
                        <wps:cNvPr id="144" name="object 61"/>
                        <wps:cNvSpPr txBox="1"/>
                        <wps:spPr>
                          <a:xfrm>
                            <a:off x="7955355" y="4009691"/>
                            <a:ext cx="763270" cy="262890"/>
                          </a:xfrm>
                          <a:prstGeom prst="rect">
                            <a:avLst/>
                          </a:prstGeom>
                        </wps:spPr>
                        <wps:txbx>
                          <w:txbxContent>
                            <w:p w14:paraId="6FD6AF2E" w14:textId="77777777" w:rsidR="009F3A04" w:rsidRDefault="009F3A04"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10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237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237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237</w:t>
                              </w:r>
                            </w:p>
                          </w:txbxContent>
                        </wps:txbx>
                        <wps:bodyPr vert="horz" wrap="square" lIns="0" tIns="0" rIns="0" bIns="0" rtlCol="0">
                          <a:spAutoFit/>
                        </wps:bodyPr>
                      </wps:wsp>
                      <wps:wsp>
                        <wps:cNvPr id="145" name="object 62"/>
                        <wps:cNvSpPr/>
                        <wps:spPr>
                          <a:xfrm>
                            <a:off x="7966302" y="3825225"/>
                            <a:ext cx="1062961" cy="156623"/>
                          </a:xfrm>
                          <a:custGeom>
                            <a:avLst/>
                            <a:gdLst/>
                            <a:ahLst/>
                            <a:cxnLst/>
                            <a:rect l="l" t="t" r="r" b="b"/>
                            <a:pathLst>
                              <a:path w="1172209" h="172720">
                                <a:moveTo>
                                  <a:pt x="0" y="172694"/>
                                </a:moveTo>
                                <a:lnTo>
                                  <a:pt x="1171676" y="172694"/>
                                </a:lnTo>
                                <a:lnTo>
                                  <a:pt x="1171676" y="0"/>
                                </a:lnTo>
                                <a:lnTo>
                                  <a:pt x="0" y="0"/>
                                </a:lnTo>
                                <a:lnTo>
                                  <a:pt x="0" y="172694"/>
                                </a:lnTo>
                                <a:close/>
                              </a:path>
                            </a:pathLst>
                          </a:custGeom>
                          <a:solidFill>
                            <a:srgbClr val="E6E7E8"/>
                          </a:solidFill>
                        </wps:spPr>
                        <wps:bodyPr wrap="square" lIns="0" tIns="0" rIns="0" bIns="0" rtlCol="0"/>
                      </wps:wsp>
                      <wps:wsp>
                        <wps:cNvPr id="146" name="Text Box 146"/>
                        <wps:cNvSpPr txBox="1"/>
                        <wps:spPr>
                          <a:xfrm>
                            <a:off x="7970977" y="17448"/>
                            <a:ext cx="1057801" cy="261610"/>
                          </a:xfrm>
                          <a:prstGeom prst="rect">
                            <a:avLst/>
                          </a:prstGeom>
                          <a:noFill/>
                        </wps:spPr>
                        <wps:txbx>
                          <w:txbxContent>
                            <w:p w14:paraId="4190357C" w14:textId="77777777" w:rsidR="009F3A04" w:rsidRDefault="009F3A04" w:rsidP="00E015AE">
                              <w:pPr>
                                <w:pStyle w:val="NormalWeb"/>
                                <w:jc w:val="center"/>
                                <w:rPr>
                                  <w:sz w:val="24"/>
                                </w:rPr>
                              </w:pPr>
                              <w:r>
                                <w:rPr>
                                  <w:rFonts w:asciiTheme="minorHAnsi" w:hAnsi="Calibri" w:cstheme="minorBidi"/>
                                  <w:color w:val="000000" w:themeColor="text1"/>
                                  <w:kern w:val="24"/>
                                  <w:szCs w:val="22"/>
                                  <w:lang w:val="en-US"/>
                                </w:rPr>
                                <w:t>Guideline</w:t>
                              </w:r>
                            </w:p>
                          </w:txbxContent>
                        </wps:txbx>
                        <wps:bodyPr wrap="square" rtlCol="0">
                          <a:spAutoFit/>
                        </wps:bodyPr>
                      </wps:wsp>
                      <wps:wsp>
                        <wps:cNvPr id="147" name="Text Box 147"/>
                        <wps:cNvSpPr txBox="1"/>
                        <wps:spPr>
                          <a:xfrm>
                            <a:off x="4237404" y="18396"/>
                            <a:ext cx="1300819" cy="261610"/>
                          </a:xfrm>
                          <a:prstGeom prst="rect">
                            <a:avLst/>
                          </a:prstGeom>
                          <a:noFill/>
                        </wps:spPr>
                        <wps:txbx>
                          <w:txbxContent>
                            <w:p w14:paraId="1CEC41C4" w14:textId="77777777" w:rsidR="009F3A04" w:rsidRDefault="009F3A04" w:rsidP="00E015AE">
                              <w:pPr>
                                <w:pStyle w:val="NormalWeb"/>
                                <w:rPr>
                                  <w:sz w:val="24"/>
                                </w:rPr>
                              </w:pPr>
                              <w:r>
                                <w:rPr>
                                  <w:rFonts w:asciiTheme="minorHAnsi" w:hAnsi="Calibri" w:cstheme="minorBidi"/>
                                  <w:color w:val="000000" w:themeColor="text1"/>
                                  <w:kern w:val="24"/>
                                  <w:szCs w:val="22"/>
                                  <w:lang w:val="en-US"/>
                                </w:rPr>
                                <w:t>Recommendation</w:t>
                              </w:r>
                            </w:p>
                          </w:txbxContent>
                        </wps:txbx>
                        <wps:bodyPr wrap="square" rtlCol="0">
                          <a:spAutoFit/>
                        </wps:bodyPr>
                      </wps:wsp>
                      <wps:wsp>
                        <wps:cNvPr id="148" name="Text Box 148"/>
                        <wps:cNvSpPr txBox="1"/>
                        <wps:spPr>
                          <a:xfrm>
                            <a:off x="5534816" y="17463"/>
                            <a:ext cx="1061222" cy="261610"/>
                          </a:xfrm>
                          <a:prstGeom prst="rect">
                            <a:avLst/>
                          </a:prstGeom>
                          <a:noFill/>
                        </wps:spPr>
                        <wps:txbx>
                          <w:txbxContent>
                            <w:p w14:paraId="5D90DE97" w14:textId="77777777" w:rsidR="009F3A04" w:rsidRDefault="009F3A04" w:rsidP="00E015AE">
                              <w:pPr>
                                <w:pStyle w:val="NormalWeb"/>
                                <w:jc w:val="center"/>
                                <w:rPr>
                                  <w:sz w:val="24"/>
                                </w:rPr>
                              </w:pPr>
                              <w:r>
                                <w:rPr>
                                  <w:rFonts w:asciiTheme="minorHAnsi" w:hAnsi="Calibri" w:cstheme="minorBidi"/>
                                  <w:color w:val="000000" w:themeColor="text1"/>
                                  <w:kern w:val="24"/>
                                  <w:szCs w:val="22"/>
                                  <w:lang w:val="en-US"/>
                                </w:rPr>
                                <w:t>Model Course</w:t>
                              </w:r>
                            </w:p>
                          </w:txbxContent>
                        </wps:txbx>
                        <wps:bodyPr wrap="square" rtlCol="0">
                          <a:spAutoFit/>
                        </wps:bodyPr>
                      </wps:wsp>
                      <wps:wsp>
                        <wps:cNvPr id="149" name="object 65"/>
                        <wps:cNvSpPr txBox="1"/>
                        <wps:spPr>
                          <a:xfrm>
                            <a:off x="2651587" y="7498"/>
                            <a:ext cx="1548294" cy="123111"/>
                          </a:xfrm>
                          <a:prstGeom prst="rect">
                            <a:avLst/>
                          </a:prstGeom>
                        </wps:spPr>
                        <wps:txbx>
                          <w:txbxContent>
                            <w:p w14:paraId="4A1863D3" w14:textId="77777777" w:rsidR="009F3A04" w:rsidRDefault="009F3A04" w:rsidP="00E015AE">
                              <w:pPr>
                                <w:pStyle w:val="NormalWeb"/>
                                <w:ind w:left="144"/>
                                <w:rPr>
                                  <w:sz w:val="24"/>
                                </w:rPr>
                              </w:pPr>
                              <w:r>
                                <w:rPr>
                                  <w:rFonts w:asciiTheme="minorHAnsi" w:hAnsi="Calibri"/>
                                  <w:color w:val="005D90"/>
                                  <w:spacing w:val="44"/>
                                  <w:kern w:val="24"/>
                                  <w:sz w:val="16"/>
                                  <w:szCs w:val="16"/>
                                </w:rPr>
                                <w:t>PRIMARY COLOURS</w:t>
                              </w:r>
                            </w:p>
                          </w:txbxContent>
                        </wps:txbx>
                        <wps:bodyPr vert="horz" wrap="square" lIns="0" tIns="0" rIns="0" bIns="0" rtlCol="0">
                          <a:spAutoFit/>
                        </wps:bodyPr>
                      </wps:wsp>
                      <wps:wsp>
                        <wps:cNvPr id="150" name="object 65"/>
                        <wps:cNvSpPr txBox="1"/>
                        <wps:spPr>
                          <a:xfrm>
                            <a:off x="2750685" y="2086179"/>
                            <a:ext cx="1548294" cy="123111"/>
                          </a:xfrm>
                          <a:prstGeom prst="rect">
                            <a:avLst/>
                          </a:prstGeom>
                        </wps:spPr>
                        <wps:txbx>
                          <w:txbxContent>
                            <w:p w14:paraId="1F2328A5" w14:textId="77777777" w:rsidR="009F3A04" w:rsidRDefault="009F3A04" w:rsidP="00E015AE">
                              <w:pPr>
                                <w:pStyle w:val="NormalWeb"/>
                                <w:ind w:left="144"/>
                                <w:rPr>
                                  <w:sz w:val="24"/>
                                </w:rPr>
                              </w:pPr>
                              <w:r>
                                <w:rPr>
                                  <w:rFonts w:asciiTheme="minorHAnsi" w:hAnsi="Calibri"/>
                                  <w:color w:val="005D90"/>
                                  <w:spacing w:val="44"/>
                                  <w:kern w:val="24"/>
                                  <w:sz w:val="16"/>
                                  <w:szCs w:val="16"/>
                                </w:rPr>
                                <w:t>SECONDARY COLOURS</w:t>
                              </w:r>
                            </w:p>
                          </w:txbxContent>
                        </wps:txbx>
                        <wps:bodyPr vert="horz" wrap="square" lIns="0" tIns="0" rIns="0" bIns="0" rtlCol="0">
                          <a:spAutoFit/>
                        </wps:bodyPr>
                      </wps:wsp>
                    </wpg:wgp>
                  </a:graphicData>
                </a:graphic>
              </wp:inline>
            </w:drawing>
          </mc:Choice>
          <mc:Fallback>
            <w:pict>
              <v:group w14:anchorId="6C3B15FA" id="Group 1" o:spid="_x0000_s1026" style="width:710.95pt;height:336.4pt;mso-position-horizontal-relative:char;mso-position-vertical-relative:line" coordsize="90292,42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">
                <v:shapetype id="_x0000_t202" coordsize="21600,21600" o:spt="202" path="m,l,21600r21600,l21600,xe">
                  <v:stroke joinstyle="miter"/>
                  <v:path gradientshapeok="t" o:connecttype="rect"/>
                </v:shapetype>
                <v:shape id="object 4" o:spid="_x0000_s1027" type="#_x0000_t202" style="position:absolute;width:24955;height:305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" fillcolor="#e6e7e8" stroked="f">
                  <v:textbox style="mso-fit-shape-to-text:t" inset="0,0,0,0">
                    <w:txbxContent>
                      <w:p w14:paraId="65BF228F" w14:textId="77777777" w:rsidR="009F3A04" w:rsidRDefault="009F3A04" w:rsidP="00E015AE">
                        <w:pPr>
                          <w:pStyle w:val="Normalwebb"/>
                          <w:ind w:left="144" w:right="374"/>
                          <w:rPr>
                            <w:color w:val="414042"/>
                            <w:spacing w:val="13"/>
                            <w:kern w:val="24"/>
                            <w:sz w:val="15"/>
                            <w:szCs w:val="15"/>
                          </w:rPr>
                        </w:pPr>
                        <w:r>
                          <w:rPr>
                            <w:color w:val="414042"/>
                            <w:spacing w:val="-9"/>
                            <w:kern w:val="24"/>
                            <w:sz w:val="15"/>
                            <w:szCs w:val="15"/>
                          </w:rPr>
                          <w:t>T</w:t>
                        </w:r>
                        <w:r>
                          <w:rPr>
                            <w:color w:val="414042"/>
                            <w:spacing w:val="15"/>
                            <w:kern w:val="24"/>
                            <w:sz w:val="15"/>
                            <w:szCs w:val="15"/>
                          </w:rPr>
                          <w:t>he</w:t>
                        </w:r>
                        <w:r>
                          <w:rPr>
                            <w:color w:val="414042"/>
                            <w:kern w:val="24"/>
                            <w:sz w:val="15"/>
                            <w:szCs w:val="15"/>
                          </w:rPr>
                          <w:t xml:space="preserve"> </w:t>
                        </w:r>
                        <w:r>
                          <w:rPr>
                            <w:color w:val="414042"/>
                            <w:spacing w:val="-9"/>
                            <w:kern w:val="24"/>
                            <w:sz w:val="15"/>
                            <w:szCs w:val="15"/>
                          </w:rPr>
                          <w:t>IALA</w:t>
                        </w:r>
                        <w:r>
                          <w:rPr>
                            <w:color w:val="414042"/>
                            <w:spacing w:val="-3"/>
                            <w:kern w:val="24"/>
                            <w:sz w:val="15"/>
                            <w:szCs w:val="15"/>
                          </w:rPr>
                          <w:t xml:space="preserve"> </w:t>
                        </w:r>
                        <w:r>
                          <w:rPr>
                            <w:color w:val="414042"/>
                            <w:spacing w:val="8"/>
                            <w:kern w:val="24"/>
                            <w:sz w:val="15"/>
                            <w:szCs w:val="15"/>
                          </w:rPr>
                          <w:t>colour</w:t>
                        </w:r>
                        <w:r>
                          <w:rPr>
                            <w:color w:val="414042"/>
                            <w:kern w:val="24"/>
                            <w:sz w:val="15"/>
                            <w:szCs w:val="15"/>
                          </w:rPr>
                          <w:t xml:space="preserve"> </w:t>
                        </w:r>
                        <w:r>
                          <w:rPr>
                            <w:color w:val="414042"/>
                            <w:spacing w:val="11"/>
                            <w:kern w:val="24"/>
                            <w:sz w:val="15"/>
                            <w:szCs w:val="15"/>
                          </w:rPr>
                          <w:t>pale</w:t>
                        </w:r>
                        <w:r>
                          <w:rPr>
                            <w:color w:val="414042"/>
                            <w:spacing w:val="5"/>
                            <w:kern w:val="24"/>
                            <w:sz w:val="15"/>
                            <w:szCs w:val="15"/>
                          </w:rPr>
                          <w:t>t</w:t>
                        </w:r>
                        <w:r>
                          <w:rPr>
                            <w:color w:val="414042"/>
                            <w:spacing w:val="12"/>
                            <w:kern w:val="24"/>
                            <w:sz w:val="15"/>
                            <w:szCs w:val="15"/>
                          </w:rPr>
                          <w:t>te</w:t>
                        </w:r>
                        <w:r>
                          <w:rPr>
                            <w:color w:val="414042"/>
                            <w:kern w:val="24"/>
                            <w:sz w:val="15"/>
                            <w:szCs w:val="15"/>
                          </w:rPr>
                          <w:t xml:space="preserve"> </w:t>
                        </w:r>
                        <w:r>
                          <w:rPr>
                            <w:color w:val="414042"/>
                            <w:spacing w:val="2"/>
                            <w:kern w:val="24"/>
                            <w:sz w:val="15"/>
                            <w:szCs w:val="15"/>
                          </w:rPr>
                          <w:t>is</w:t>
                        </w:r>
                        <w:r>
                          <w:rPr>
                            <w:color w:val="414042"/>
                            <w:kern w:val="24"/>
                            <w:sz w:val="15"/>
                            <w:szCs w:val="15"/>
                          </w:rPr>
                          <w:t xml:space="preserve"> </w:t>
                        </w:r>
                        <w:r>
                          <w:rPr>
                            <w:color w:val="414042"/>
                            <w:spacing w:val="9"/>
                            <w:kern w:val="24"/>
                            <w:sz w:val="15"/>
                            <w:szCs w:val="15"/>
                          </w:rPr>
                          <w:t>divided</w:t>
                        </w:r>
                        <w:r>
                          <w:rPr>
                            <w:color w:val="414042"/>
                            <w:kern w:val="24"/>
                            <w:sz w:val="15"/>
                            <w:szCs w:val="15"/>
                          </w:rPr>
                          <w:t xml:space="preserve"> </w:t>
                        </w:r>
                        <w:r>
                          <w:rPr>
                            <w:color w:val="414042"/>
                            <w:spacing w:val="3"/>
                            <w:kern w:val="24"/>
                            <w:sz w:val="15"/>
                            <w:szCs w:val="15"/>
                          </w:rPr>
                          <w:t>in</w:t>
                        </w:r>
                        <w:r>
                          <w:rPr>
                            <w:color w:val="414042"/>
                            <w:kern w:val="24"/>
                            <w:sz w:val="15"/>
                            <w:szCs w:val="15"/>
                          </w:rPr>
                          <w:t xml:space="preserve"> </w:t>
                        </w:r>
                        <w:r>
                          <w:rPr>
                            <w:color w:val="414042"/>
                            <w:spacing w:val="11"/>
                            <w:kern w:val="24"/>
                            <w:sz w:val="15"/>
                            <w:szCs w:val="15"/>
                          </w:rPr>
                          <w:t>3</w:t>
                        </w:r>
                        <w:r>
                          <w:rPr>
                            <w:color w:val="414042"/>
                            <w:kern w:val="24"/>
                            <w:sz w:val="15"/>
                            <w:szCs w:val="15"/>
                          </w:rPr>
                          <w:t xml:space="preserve"> </w:t>
                        </w:r>
                        <w:r>
                          <w:rPr>
                            <w:color w:val="414042"/>
                            <w:spacing w:val="11"/>
                            <w:kern w:val="24"/>
                            <w:sz w:val="15"/>
                            <w:szCs w:val="15"/>
                          </w:rPr>
                          <w:t>pale</w:t>
                        </w:r>
                        <w:r>
                          <w:rPr>
                            <w:color w:val="414042"/>
                            <w:spacing w:val="5"/>
                            <w:kern w:val="24"/>
                            <w:sz w:val="15"/>
                            <w:szCs w:val="15"/>
                          </w:rPr>
                          <w:t>t</w:t>
                        </w:r>
                        <w:r>
                          <w:rPr>
                            <w:color w:val="414042"/>
                            <w:spacing w:val="10"/>
                            <w:kern w:val="24"/>
                            <w:sz w:val="15"/>
                            <w:szCs w:val="15"/>
                          </w:rPr>
                          <w:t>tes</w:t>
                        </w:r>
                        <w:r>
                          <w:rPr>
                            <w:color w:val="414042"/>
                            <w:kern w:val="24"/>
                            <w:sz w:val="15"/>
                            <w:szCs w:val="15"/>
                          </w:rPr>
                          <w:t xml:space="preserve"> </w:t>
                        </w:r>
                        <w:r>
                          <w:rPr>
                            <w:color w:val="414042"/>
                            <w:spacing w:val="5"/>
                            <w:kern w:val="24"/>
                            <w:sz w:val="15"/>
                            <w:szCs w:val="15"/>
                          </w:rPr>
                          <w:t>of</w:t>
                        </w:r>
                        <w:r>
                          <w:rPr>
                            <w:color w:val="414042"/>
                            <w:spacing w:val="3"/>
                            <w:kern w:val="24"/>
                            <w:sz w:val="15"/>
                            <w:szCs w:val="15"/>
                          </w:rPr>
                          <w:t xml:space="preserve"> di</w:t>
                        </w:r>
                        <w:r>
                          <w:rPr>
                            <w:color w:val="414042"/>
                            <w:kern w:val="24"/>
                            <w:sz w:val="15"/>
                            <w:szCs w:val="15"/>
                          </w:rPr>
                          <w:t>f</w:t>
                        </w:r>
                        <w:r>
                          <w:rPr>
                            <w:color w:val="414042"/>
                            <w:spacing w:val="5"/>
                            <w:kern w:val="24"/>
                            <w:sz w:val="15"/>
                            <w:szCs w:val="15"/>
                          </w:rPr>
                          <w:t>fe</w:t>
                        </w:r>
                        <w:r>
                          <w:rPr>
                            <w:color w:val="414042"/>
                            <w:spacing w:val="2"/>
                            <w:kern w:val="24"/>
                            <w:sz w:val="15"/>
                            <w:szCs w:val="15"/>
                          </w:rPr>
                          <w:t>r</w:t>
                        </w:r>
                        <w:r>
                          <w:rPr>
                            <w:color w:val="414042"/>
                            <w:spacing w:val="12"/>
                            <w:kern w:val="24"/>
                            <w:sz w:val="15"/>
                            <w:szCs w:val="15"/>
                          </w:rPr>
                          <w:t>ent</w:t>
                        </w:r>
                        <w:r>
                          <w:rPr>
                            <w:color w:val="414042"/>
                            <w:kern w:val="24"/>
                            <w:sz w:val="15"/>
                            <w:szCs w:val="15"/>
                          </w:rPr>
                          <w:t xml:space="preserve"> </w:t>
                        </w:r>
                        <w:r>
                          <w:rPr>
                            <w:color w:val="414042"/>
                            <w:spacing w:val="5"/>
                            <w:kern w:val="24"/>
                            <w:sz w:val="15"/>
                            <w:szCs w:val="15"/>
                          </w:rPr>
                          <w:t>level</w:t>
                        </w:r>
                        <w:r>
                          <w:rPr>
                            <w:color w:val="414042"/>
                            <w:kern w:val="24"/>
                            <w:sz w:val="15"/>
                            <w:szCs w:val="15"/>
                          </w:rPr>
                          <w:t xml:space="preserve"> </w:t>
                        </w:r>
                        <w:r>
                          <w:rPr>
                            <w:color w:val="414042"/>
                            <w:spacing w:val="5"/>
                            <w:kern w:val="24"/>
                            <w:sz w:val="15"/>
                            <w:szCs w:val="15"/>
                          </w:rPr>
                          <w:t>of</w:t>
                        </w:r>
                        <w:r>
                          <w:rPr>
                            <w:color w:val="414042"/>
                            <w:spacing w:val="3"/>
                            <w:kern w:val="24"/>
                            <w:sz w:val="15"/>
                            <w:szCs w:val="15"/>
                          </w:rPr>
                          <w:t xml:space="preserve"> </w:t>
                        </w:r>
                        <w:r>
                          <w:rPr>
                            <w:color w:val="414042"/>
                            <w:spacing w:val="7"/>
                            <w:kern w:val="24"/>
                            <w:sz w:val="15"/>
                            <w:szCs w:val="15"/>
                          </w:rPr>
                          <w:t>hie</w:t>
                        </w:r>
                        <w:r>
                          <w:rPr>
                            <w:color w:val="414042"/>
                            <w:spacing w:val="4"/>
                            <w:kern w:val="24"/>
                            <w:sz w:val="15"/>
                            <w:szCs w:val="15"/>
                          </w:rPr>
                          <w:t>r</w:t>
                        </w:r>
                        <w:r>
                          <w:rPr>
                            <w:color w:val="414042"/>
                            <w:spacing w:val="9"/>
                            <w:kern w:val="24"/>
                            <w:sz w:val="15"/>
                            <w:szCs w:val="15"/>
                          </w:rPr>
                          <w:t>a</w:t>
                        </w:r>
                        <w:r>
                          <w:rPr>
                            <w:color w:val="414042"/>
                            <w:spacing w:val="5"/>
                            <w:kern w:val="24"/>
                            <w:sz w:val="15"/>
                            <w:szCs w:val="15"/>
                          </w:rPr>
                          <w:t>rchy</w:t>
                        </w:r>
                        <w:r>
                          <w:rPr>
                            <w:color w:val="414042"/>
                            <w:kern w:val="24"/>
                            <w:sz w:val="15"/>
                            <w:szCs w:val="15"/>
                          </w:rPr>
                          <w:t xml:space="preserve"> </w:t>
                        </w:r>
                        <w:r>
                          <w:rPr>
                            <w:color w:val="414042"/>
                            <w:spacing w:val="9"/>
                            <w:kern w:val="24"/>
                            <w:sz w:val="15"/>
                            <w:szCs w:val="15"/>
                          </w:rPr>
                          <w:t>tha</w:t>
                        </w:r>
                        <w:r>
                          <w:rPr>
                            <w:color w:val="414042"/>
                            <w:spacing w:val="5"/>
                            <w:kern w:val="24"/>
                            <w:sz w:val="15"/>
                            <w:szCs w:val="15"/>
                          </w:rPr>
                          <w:t>t</w:t>
                        </w:r>
                        <w:r>
                          <w:rPr>
                            <w:color w:val="414042"/>
                            <w:kern w:val="24"/>
                            <w:sz w:val="15"/>
                            <w:szCs w:val="15"/>
                          </w:rPr>
                          <w:t xml:space="preserve"> </w:t>
                        </w:r>
                        <w:r>
                          <w:rPr>
                            <w:color w:val="414042"/>
                            <w:spacing w:val="11"/>
                            <w:kern w:val="24"/>
                            <w:sz w:val="15"/>
                            <w:szCs w:val="15"/>
                          </w:rPr>
                          <w:t>has</w:t>
                        </w:r>
                        <w:r>
                          <w:rPr>
                            <w:color w:val="414042"/>
                            <w:kern w:val="24"/>
                            <w:sz w:val="15"/>
                            <w:szCs w:val="15"/>
                          </w:rPr>
                          <w:t xml:space="preserve"> </w:t>
                        </w:r>
                        <w:r>
                          <w:rPr>
                            <w:color w:val="414042"/>
                            <w:spacing w:val="10"/>
                            <w:kern w:val="24"/>
                            <w:sz w:val="15"/>
                            <w:szCs w:val="15"/>
                          </w:rPr>
                          <w:t>to</w:t>
                        </w:r>
                        <w:r>
                          <w:rPr>
                            <w:color w:val="414042"/>
                            <w:kern w:val="24"/>
                            <w:sz w:val="15"/>
                            <w:szCs w:val="15"/>
                          </w:rPr>
                          <w:t xml:space="preserve"> </w:t>
                        </w:r>
                        <w:r>
                          <w:rPr>
                            <w:color w:val="414042"/>
                            <w:spacing w:val="19"/>
                            <w:kern w:val="24"/>
                            <w:sz w:val="15"/>
                            <w:szCs w:val="15"/>
                          </w:rPr>
                          <w:t>be</w:t>
                        </w:r>
                        <w:r>
                          <w:rPr>
                            <w:color w:val="414042"/>
                            <w:kern w:val="24"/>
                            <w:sz w:val="15"/>
                            <w:szCs w:val="15"/>
                          </w:rPr>
                          <w:t xml:space="preserve"> </w:t>
                        </w:r>
                        <w:r>
                          <w:rPr>
                            <w:color w:val="414042"/>
                            <w:spacing w:val="1"/>
                            <w:kern w:val="24"/>
                            <w:sz w:val="15"/>
                            <w:szCs w:val="15"/>
                          </w:rPr>
                          <w:t>r</w:t>
                        </w:r>
                        <w:r>
                          <w:rPr>
                            <w:color w:val="414042"/>
                            <w:spacing w:val="13"/>
                            <w:kern w:val="24"/>
                            <w:sz w:val="15"/>
                            <w:szCs w:val="15"/>
                          </w:rPr>
                          <w:t>espected.</w:t>
                        </w:r>
                      </w:p>
                      <w:p w14:paraId="709DB617" w14:textId="77777777" w:rsidR="009F3A04" w:rsidRDefault="009F3A04" w:rsidP="00E015AE">
                        <w:pPr>
                          <w:pStyle w:val="Normalwebb"/>
                          <w:ind w:left="144" w:right="374"/>
                          <w:rPr>
                            <w:sz w:val="24"/>
                          </w:rPr>
                        </w:pPr>
                      </w:p>
                      <w:p w14:paraId="6D5F9101" w14:textId="77777777" w:rsidR="009F3A04" w:rsidRDefault="009F3A04" w:rsidP="00E015AE">
                        <w:pPr>
                          <w:pStyle w:val="Normalwebb"/>
                          <w:ind w:left="144"/>
                          <w:rPr>
                            <w:color w:val="005D90"/>
                            <w:spacing w:val="44"/>
                            <w:kern w:val="24"/>
                            <w:sz w:val="18"/>
                            <w:szCs w:val="18"/>
                          </w:rPr>
                        </w:pPr>
                        <w:r>
                          <w:rPr>
                            <w:color w:val="005D90"/>
                            <w:spacing w:val="44"/>
                            <w:kern w:val="24"/>
                            <w:sz w:val="18"/>
                            <w:szCs w:val="18"/>
                          </w:rPr>
                          <w:t>Corporate colours (Not shown)</w:t>
                        </w:r>
                      </w:p>
                      <w:p w14:paraId="064ACEED" w14:textId="77777777" w:rsidR="009F3A04" w:rsidRDefault="009F3A04" w:rsidP="00E015AE">
                        <w:pPr>
                          <w:pStyle w:val="Normalwebb"/>
                          <w:ind w:left="144"/>
                        </w:pPr>
                      </w:p>
                      <w:p w14:paraId="7EF0FB70" w14:textId="77777777" w:rsidR="009F3A04" w:rsidRDefault="009F3A04" w:rsidP="00E015AE">
                        <w:pPr>
                          <w:pStyle w:val="Normalwebb"/>
                          <w:ind w:left="144" w:right="504"/>
                        </w:pPr>
                        <w:r>
                          <w:rPr>
                            <w:color w:val="414042"/>
                            <w:spacing w:val="-8"/>
                            <w:kern w:val="24"/>
                            <w:sz w:val="15"/>
                            <w:szCs w:val="15"/>
                          </w:rPr>
                          <w:t>IAL</w:t>
                        </w:r>
                        <w:r>
                          <w:rPr>
                            <w:color w:val="414042"/>
                            <w:spacing w:val="-20"/>
                            <w:kern w:val="24"/>
                            <w:sz w:val="15"/>
                            <w:szCs w:val="15"/>
                          </w:rPr>
                          <w:t>A</w:t>
                        </w:r>
                        <w:r>
                          <w:rPr>
                            <w:color w:val="414042"/>
                            <w:spacing w:val="-24"/>
                            <w:kern w:val="24"/>
                            <w:sz w:val="15"/>
                            <w:szCs w:val="15"/>
                          </w:rPr>
                          <w:t>’</w:t>
                        </w:r>
                        <w:r>
                          <w:rPr>
                            <w:color w:val="414042"/>
                            <w:spacing w:val="7"/>
                            <w:kern w:val="24"/>
                            <w:sz w:val="15"/>
                            <w:szCs w:val="15"/>
                          </w:rPr>
                          <w:t>s</w:t>
                        </w:r>
                        <w:r>
                          <w:rPr>
                            <w:color w:val="414042"/>
                            <w:kern w:val="24"/>
                            <w:sz w:val="15"/>
                            <w:szCs w:val="15"/>
                          </w:rPr>
                          <w:t xml:space="preserve"> </w:t>
                        </w:r>
                        <w:r>
                          <w:rPr>
                            <w:color w:val="414042"/>
                            <w:spacing w:val="11"/>
                            <w:kern w:val="24"/>
                            <w:sz w:val="15"/>
                            <w:szCs w:val="15"/>
                          </w:rPr>
                          <w:t>corpo</w:t>
                        </w:r>
                        <w:r>
                          <w:rPr>
                            <w:color w:val="414042"/>
                            <w:spacing w:val="6"/>
                            <w:kern w:val="24"/>
                            <w:sz w:val="15"/>
                            <w:szCs w:val="15"/>
                          </w:rPr>
                          <w:t>r</w:t>
                        </w:r>
                        <w:r>
                          <w:rPr>
                            <w:color w:val="414042"/>
                            <w:spacing w:val="11"/>
                            <w:kern w:val="24"/>
                            <w:sz w:val="15"/>
                            <w:szCs w:val="15"/>
                          </w:rPr>
                          <w:t>a</w:t>
                        </w:r>
                        <w:r>
                          <w:rPr>
                            <w:color w:val="414042"/>
                            <w:spacing w:val="12"/>
                            <w:kern w:val="24"/>
                            <w:sz w:val="15"/>
                            <w:szCs w:val="15"/>
                          </w:rPr>
                          <w:t>te</w:t>
                        </w:r>
                        <w:r>
                          <w:rPr>
                            <w:color w:val="414042"/>
                            <w:kern w:val="24"/>
                            <w:sz w:val="15"/>
                            <w:szCs w:val="15"/>
                          </w:rPr>
                          <w:t xml:space="preserve"> </w:t>
                        </w:r>
                        <w:r>
                          <w:rPr>
                            <w:color w:val="414042"/>
                            <w:spacing w:val="8"/>
                            <w:kern w:val="24"/>
                            <w:sz w:val="15"/>
                            <w:szCs w:val="15"/>
                          </w:rPr>
                          <w:t>colour</w:t>
                        </w:r>
                        <w:r>
                          <w:rPr>
                            <w:color w:val="414042"/>
                            <w:kern w:val="24"/>
                            <w:sz w:val="15"/>
                            <w:szCs w:val="15"/>
                          </w:rPr>
                          <w:t xml:space="preserve"> </w:t>
                        </w:r>
                        <w:r>
                          <w:rPr>
                            <w:color w:val="414042"/>
                            <w:spacing w:val="11"/>
                            <w:kern w:val="24"/>
                            <w:sz w:val="15"/>
                            <w:szCs w:val="15"/>
                          </w:rPr>
                          <w:t>pale</w:t>
                        </w:r>
                        <w:r>
                          <w:rPr>
                            <w:color w:val="414042"/>
                            <w:spacing w:val="5"/>
                            <w:kern w:val="24"/>
                            <w:sz w:val="15"/>
                            <w:szCs w:val="15"/>
                          </w:rPr>
                          <w:t>t</w:t>
                        </w:r>
                        <w:r>
                          <w:rPr>
                            <w:color w:val="414042"/>
                            <w:spacing w:val="12"/>
                            <w:kern w:val="24"/>
                            <w:sz w:val="15"/>
                            <w:szCs w:val="15"/>
                          </w:rPr>
                          <w:t>te</w:t>
                        </w:r>
                        <w:r>
                          <w:rPr>
                            <w:color w:val="414042"/>
                            <w:kern w:val="24"/>
                            <w:sz w:val="15"/>
                            <w:szCs w:val="15"/>
                          </w:rPr>
                          <w:t xml:space="preserve"> </w:t>
                        </w:r>
                        <w:r>
                          <w:rPr>
                            <w:color w:val="414042"/>
                            <w:spacing w:val="2"/>
                            <w:kern w:val="24"/>
                            <w:sz w:val="15"/>
                            <w:szCs w:val="15"/>
                          </w:rPr>
                          <w:t>is</w:t>
                        </w:r>
                        <w:r>
                          <w:rPr>
                            <w:color w:val="414042"/>
                            <w:kern w:val="24"/>
                            <w:sz w:val="15"/>
                            <w:szCs w:val="15"/>
                          </w:rPr>
                          <w:t xml:space="preserve"> </w:t>
                        </w:r>
                        <w:r>
                          <w:rPr>
                            <w:color w:val="414042"/>
                            <w:spacing w:val="6"/>
                            <w:kern w:val="24"/>
                            <w:sz w:val="15"/>
                            <w:szCs w:val="15"/>
                          </w:rPr>
                          <w:t>di</w:t>
                        </w:r>
                        <w:r>
                          <w:rPr>
                            <w:color w:val="414042"/>
                            <w:spacing w:val="3"/>
                            <w:kern w:val="24"/>
                            <w:sz w:val="15"/>
                            <w:szCs w:val="15"/>
                          </w:rPr>
                          <w:t>r</w:t>
                        </w:r>
                        <w:r>
                          <w:rPr>
                            <w:color w:val="414042"/>
                            <w:spacing w:val="5"/>
                            <w:kern w:val="24"/>
                            <w:sz w:val="15"/>
                            <w:szCs w:val="15"/>
                          </w:rPr>
                          <w:t>ectly</w:t>
                        </w:r>
                        <w:r>
                          <w:rPr>
                            <w:color w:val="414042"/>
                            <w:kern w:val="24"/>
                            <w:sz w:val="15"/>
                            <w:szCs w:val="15"/>
                          </w:rPr>
                          <w:t xml:space="preserve"> </w:t>
                        </w:r>
                        <w:r>
                          <w:rPr>
                            <w:color w:val="414042"/>
                            <w:spacing w:val="5"/>
                            <w:kern w:val="24"/>
                            <w:sz w:val="15"/>
                            <w:szCs w:val="15"/>
                          </w:rPr>
                          <w:t>inspi</w:t>
                        </w:r>
                        <w:r>
                          <w:rPr>
                            <w:color w:val="414042"/>
                            <w:spacing w:val="2"/>
                            <w:kern w:val="24"/>
                            <w:sz w:val="15"/>
                            <w:szCs w:val="15"/>
                          </w:rPr>
                          <w:t>r</w:t>
                        </w:r>
                        <w:r>
                          <w:rPr>
                            <w:color w:val="414042"/>
                            <w:spacing w:val="19"/>
                            <w:kern w:val="24"/>
                            <w:sz w:val="15"/>
                            <w:szCs w:val="15"/>
                          </w:rPr>
                          <w:t>ed</w:t>
                        </w:r>
                        <w:r>
                          <w:rPr>
                            <w:color w:val="414042"/>
                            <w:spacing w:val="10"/>
                            <w:kern w:val="24"/>
                            <w:sz w:val="15"/>
                            <w:szCs w:val="15"/>
                          </w:rPr>
                          <w:t xml:space="preserve"> </w:t>
                        </w:r>
                        <w:r>
                          <w:rPr>
                            <w:color w:val="414042"/>
                            <w:spacing w:val="-2"/>
                            <w:kern w:val="24"/>
                            <w:sz w:val="15"/>
                            <w:szCs w:val="15"/>
                          </w:rPr>
                          <w:t>f</w:t>
                        </w:r>
                        <w:r>
                          <w:rPr>
                            <w:color w:val="414042"/>
                            <w:spacing w:val="-5"/>
                            <w:kern w:val="24"/>
                            <w:sz w:val="15"/>
                            <w:szCs w:val="15"/>
                          </w:rPr>
                          <w:t>r</w:t>
                        </w:r>
                        <w:r>
                          <w:rPr>
                            <w:color w:val="414042"/>
                            <w:spacing w:val="15"/>
                            <w:kern w:val="24"/>
                            <w:sz w:val="15"/>
                            <w:szCs w:val="15"/>
                          </w:rPr>
                          <w:t>om</w:t>
                        </w:r>
                        <w:r>
                          <w:rPr>
                            <w:color w:val="414042"/>
                            <w:kern w:val="24"/>
                            <w:sz w:val="15"/>
                            <w:szCs w:val="15"/>
                          </w:rPr>
                          <w:t xml:space="preserve"> </w:t>
                        </w:r>
                        <w:r>
                          <w:rPr>
                            <w:color w:val="414042"/>
                            <w:spacing w:val="12"/>
                            <w:kern w:val="24"/>
                            <w:sz w:val="15"/>
                            <w:szCs w:val="15"/>
                          </w:rPr>
                          <w:t>the</w:t>
                        </w:r>
                        <w:r>
                          <w:rPr>
                            <w:color w:val="414042"/>
                            <w:kern w:val="24"/>
                            <w:sz w:val="15"/>
                            <w:szCs w:val="15"/>
                          </w:rPr>
                          <w:t xml:space="preserve"> </w:t>
                        </w:r>
                        <w:r>
                          <w:rPr>
                            <w:color w:val="414042"/>
                            <w:spacing w:val="8"/>
                            <w:kern w:val="24"/>
                            <w:sz w:val="15"/>
                            <w:szCs w:val="15"/>
                          </w:rPr>
                          <w:t>colours</w:t>
                        </w:r>
                        <w:r>
                          <w:rPr>
                            <w:color w:val="414042"/>
                            <w:kern w:val="24"/>
                            <w:sz w:val="15"/>
                            <w:szCs w:val="15"/>
                          </w:rPr>
                          <w:t xml:space="preserve"> </w:t>
                        </w:r>
                        <w:r>
                          <w:rPr>
                            <w:color w:val="414042"/>
                            <w:spacing w:val="3"/>
                            <w:kern w:val="24"/>
                            <w:sz w:val="15"/>
                            <w:szCs w:val="15"/>
                          </w:rPr>
                          <w:t>in</w:t>
                        </w:r>
                        <w:r>
                          <w:rPr>
                            <w:color w:val="414042"/>
                            <w:kern w:val="24"/>
                            <w:sz w:val="15"/>
                            <w:szCs w:val="15"/>
                          </w:rPr>
                          <w:t xml:space="preserve"> </w:t>
                        </w:r>
                        <w:r>
                          <w:rPr>
                            <w:color w:val="414042"/>
                            <w:spacing w:val="10"/>
                            <w:kern w:val="24"/>
                            <w:sz w:val="15"/>
                            <w:szCs w:val="15"/>
                          </w:rPr>
                          <w:t>our</w:t>
                        </w:r>
                        <w:r>
                          <w:rPr>
                            <w:color w:val="414042"/>
                            <w:kern w:val="24"/>
                            <w:sz w:val="15"/>
                            <w:szCs w:val="15"/>
                          </w:rPr>
                          <w:t xml:space="preserve"> </w:t>
                        </w:r>
                        <w:r>
                          <w:rPr>
                            <w:color w:val="414042"/>
                            <w:spacing w:val="9"/>
                            <w:kern w:val="24"/>
                            <w:sz w:val="15"/>
                            <w:szCs w:val="15"/>
                          </w:rPr>
                          <w:t>logotype:</w:t>
                        </w:r>
                      </w:p>
                      <w:p w14:paraId="7DEAF15E" w14:textId="77777777" w:rsidR="009F3A04" w:rsidRDefault="009F3A04" w:rsidP="001331C0">
                        <w:pPr>
                          <w:pStyle w:val="Liststycke"/>
                          <w:numPr>
                            <w:ilvl w:val="0"/>
                            <w:numId w:val="33"/>
                          </w:numPr>
                          <w:tabs>
                            <w:tab w:val="left" w:pos="229"/>
                          </w:tabs>
                          <w:rPr>
                            <w:rFonts w:eastAsia="Times New Roman"/>
                            <w:color w:val="414042"/>
                            <w:sz w:val="15"/>
                          </w:rPr>
                        </w:pPr>
                        <w:r>
                          <w:rPr>
                            <w:color w:val="414042"/>
                            <w:spacing w:val="8"/>
                            <w:kern w:val="24"/>
                            <w:sz w:val="15"/>
                            <w:szCs w:val="15"/>
                          </w:rPr>
                          <w:t xml:space="preserve">dark </w:t>
                        </w:r>
                        <w:r>
                          <w:rPr>
                            <w:color w:val="414042"/>
                            <w:spacing w:val="11"/>
                            <w:kern w:val="24"/>
                            <w:sz w:val="15"/>
                            <w:szCs w:val="15"/>
                          </w:rPr>
                          <w:t>blue</w:t>
                        </w:r>
                      </w:p>
                      <w:p w14:paraId="393AA2C1" w14:textId="77777777" w:rsidR="009F3A04" w:rsidRDefault="009F3A04" w:rsidP="001331C0">
                        <w:pPr>
                          <w:pStyle w:val="Liststycke"/>
                          <w:numPr>
                            <w:ilvl w:val="0"/>
                            <w:numId w:val="33"/>
                          </w:numPr>
                          <w:tabs>
                            <w:tab w:val="left" w:pos="229"/>
                          </w:tabs>
                          <w:rPr>
                            <w:rFonts w:eastAsia="Times New Roman"/>
                            <w:color w:val="414042"/>
                            <w:sz w:val="15"/>
                          </w:rPr>
                        </w:pPr>
                        <w:r>
                          <w:rPr>
                            <w:color w:val="414042"/>
                            <w:spacing w:val="6"/>
                            <w:kern w:val="24"/>
                            <w:sz w:val="15"/>
                            <w:szCs w:val="15"/>
                          </w:rPr>
                          <w:t>white</w:t>
                        </w:r>
                      </w:p>
                      <w:p w14:paraId="1982867B" w14:textId="77777777" w:rsidR="009F3A04" w:rsidRDefault="009F3A04" w:rsidP="001331C0">
                        <w:pPr>
                          <w:pStyle w:val="Liststycke"/>
                          <w:numPr>
                            <w:ilvl w:val="0"/>
                            <w:numId w:val="33"/>
                          </w:numPr>
                          <w:tabs>
                            <w:tab w:val="left" w:pos="229"/>
                          </w:tabs>
                          <w:rPr>
                            <w:rFonts w:eastAsia="Times New Roman"/>
                            <w:color w:val="414042"/>
                            <w:sz w:val="15"/>
                          </w:rPr>
                        </w:pPr>
                        <w:r>
                          <w:rPr>
                            <w:color w:val="414042"/>
                            <w:spacing w:val="5"/>
                            <w:kern w:val="24"/>
                            <w:sz w:val="15"/>
                            <w:szCs w:val="15"/>
                          </w:rPr>
                          <w:t>yellow</w:t>
                        </w:r>
                      </w:p>
                      <w:p w14:paraId="3F6DD149" w14:textId="77777777" w:rsidR="009F3A04" w:rsidRDefault="009F3A04" w:rsidP="001331C0">
                        <w:pPr>
                          <w:pStyle w:val="Liststycke"/>
                          <w:numPr>
                            <w:ilvl w:val="0"/>
                            <w:numId w:val="33"/>
                          </w:numPr>
                          <w:tabs>
                            <w:tab w:val="left" w:pos="229"/>
                          </w:tabs>
                          <w:rPr>
                            <w:rFonts w:eastAsia="Times New Roman"/>
                            <w:color w:val="414042"/>
                            <w:sz w:val="15"/>
                          </w:rPr>
                        </w:pPr>
                        <w:r>
                          <w:rPr>
                            <w:color w:val="414042"/>
                            <w:spacing w:val="14"/>
                            <w:kern w:val="24"/>
                            <w:sz w:val="15"/>
                            <w:szCs w:val="15"/>
                          </w:rPr>
                          <w:t>g</w:t>
                        </w:r>
                        <w:r>
                          <w:rPr>
                            <w:color w:val="414042"/>
                            <w:spacing w:val="7"/>
                            <w:kern w:val="24"/>
                            <w:sz w:val="15"/>
                            <w:szCs w:val="15"/>
                          </w:rPr>
                          <w:t>r</w:t>
                        </w:r>
                        <w:r>
                          <w:rPr>
                            <w:color w:val="414042"/>
                            <w:spacing w:val="10"/>
                            <w:kern w:val="24"/>
                            <w:sz w:val="15"/>
                            <w:szCs w:val="15"/>
                          </w:rPr>
                          <w:t>adient</w:t>
                        </w:r>
                        <w:r>
                          <w:rPr>
                            <w:color w:val="414042"/>
                            <w:kern w:val="24"/>
                            <w:sz w:val="15"/>
                            <w:szCs w:val="15"/>
                          </w:rPr>
                          <w:t xml:space="preserve"> </w:t>
                        </w:r>
                        <w:r>
                          <w:rPr>
                            <w:color w:val="414042"/>
                            <w:spacing w:val="11"/>
                            <w:kern w:val="24"/>
                            <w:sz w:val="15"/>
                            <w:szCs w:val="15"/>
                          </w:rPr>
                          <w:t>blue</w:t>
                        </w:r>
                      </w:p>
                      <w:p w14:paraId="7302A4A0" w14:textId="77777777" w:rsidR="009F3A04" w:rsidRDefault="009F3A04" w:rsidP="00E015AE">
                        <w:pPr>
                          <w:pStyle w:val="Normalwebb"/>
                          <w:ind w:left="144"/>
                          <w:rPr>
                            <w:color w:val="005D90"/>
                            <w:spacing w:val="6"/>
                            <w:kern w:val="24"/>
                            <w:sz w:val="18"/>
                            <w:szCs w:val="18"/>
                          </w:rPr>
                        </w:pPr>
                      </w:p>
                      <w:p w14:paraId="4772766D" w14:textId="77777777" w:rsidR="009F3A04" w:rsidRDefault="009F3A04" w:rsidP="00E015AE">
                        <w:pPr>
                          <w:pStyle w:val="Normalwebb"/>
                          <w:ind w:left="144"/>
                          <w:rPr>
                            <w:color w:val="005D90"/>
                            <w:spacing w:val="6"/>
                            <w:kern w:val="24"/>
                            <w:sz w:val="18"/>
                            <w:szCs w:val="18"/>
                          </w:rPr>
                        </w:pPr>
                        <w:r>
                          <w:rPr>
                            <w:color w:val="005D90"/>
                            <w:spacing w:val="6"/>
                            <w:kern w:val="24"/>
                            <w:sz w:val="18"/>
                            <w:szCs w:val="18"/>
                          </w:rPr>
                          <w:t>Primary &amp; secondary colours</w:t>
                        </w:r>
                      </w:p>
                      <w:p w14:paraId="0D360772" w14:textId="77777777" w:rsidR="009F3A04" w:rsidRDefault="009F3A04" w:rsidP="00E015AE">
                        <w:pPr>
                          <w:pStyle w:val="Normalwebb"/>
                          <w:ind w:left="144"/>
                          <w:rPr>
                            <w:rFonts w:eastAsiaTheme="minorEastAsia"/>
                          </w:rPr>
                        </w:pPr>
                      </w:p>
                      <w:p w14:paraId="6CC85DB4" w14:textId="77777777" w:rsidR="009F3A04" w:rsidRDefault="009F3A04" w:rsidP="00E015AE">
                        <w:pPr>
                          <w:pStyle w:val="Normalwebb"/>
                          <w:spacing w:after="120"/>
                          <w:ind w:left="144" w:right="245"/>
                        </w:pPr>
                        <w:r>
                          <w:rPr>
                            <w:color w:val="414042"/>
                            <w:spacing w:val="-9"/>
                            <w:kern w:val="24"/>
                            <w:sz w:val="15"/>
                            <w:szCs w:val="15"/>
                          </w:rPr>
                          <w:t>T</w:t>
                        </w:r>
                        <w:r>
                          <w:rPr>
                            <w:color w:val="414042"/>
                            <w:spacing w:val="15"/>
                            <w:kern w:val="24"/>
                            <w:sz w:val="15"/>
                            <w:szCs w:val="15"/>
                          </w:rPr>
                          <w:t>he</w:t>
                        </w:r>
                        <w:r>
                          <w:rPr>
                            <w:color w:val="414042"/>
                            <w:kern w:val="24"/>
                            <w:sz w:val="15"/>
                            <w:szCs w:val="15"/>
                          </w:rPr>
                          <w:t xml:space="preserve"> </w:t>
                        </w:r>
                        <w:r>
                          <w:rPr>
                            <w:color w:val="414042"/>
                            <w:spacing w:val="6"/>
                            <w:kern w:val="24"/>
                            <w:sz w:val="15"/>
                            <w:szCs w:val="15"/>
                          </w:rPr>
                          <w:t>primary</w:t>
                        </w:r>
                        <w:r>
                          <w:rPr>
                            <w:color w:val="414042"/>
                            <w:kern w:val="24"/>
                            <w:sz w:val="15"/>
                            <w:szCs w:val="15"/>
                          </w:rPr>
                          <w:t xml:space="preserve"> </w:t>
                        </w:r>
                        <w:r>
                          <w:rPr>
                            <w:color w:val="414042"/>
                            <w:spacing w:val="8"/>
                            <w:kern w:val="24"/>
                            <w:sz w:val="15"/>
                            <w:szCs w:val="15"/>
                          </w:rPr>
                          <w:t>colours</w:t>
                        </w:r>
                        <w:r>
                          <w:rPr>
                            <w:color w:val="414042"/>
                            <w:kern w:val="24"/>
                            <w:sz w:val="15"/>
                            <w:szCs w:val="15"/>
                          </w:rPr>
                          <w:t xml:space="preserve"> </w:t>
                        </w:r>
                        <w:r>
                          <w:rPr>
                            <w:color w:val="414042"/>
                            <w:spacing w:val="9"/>
                            <w:kern w:val="24"/>
                            <w:sz w:val="15"/>
                            <w:szCs w:val="15"/>
                          </w:rPr>
                          <w:t>a</w:t>
                        </w:r>
                        <w:r>
                          <w:rPr>
                            <w:color w:val="414042"/>
                            <w:spacing w:val="5"/>
                            <w:kern w:val="24"/>
                            <w:sz w:val="15"/>
                            <w:szCs w:val="15"/>
                          </w:rPr>
                          <w:t>r</w:t>
                        </w:r>
                        <w:r>
                          <w:rPr>
                            <w:color w:val="414042"/>
                            <w:spacing w:val="17"/>
                            <w:kern w:val="24"/>
                            <w:sz w:val="15"/>
                            <w:szCs w:val="15"/>
                          </w:rPr>
                          <w:t>e</w:t>
                        </w:r>
                        <w:r>
                          <w:rPr>
                            <w:color w:val="414042"/>
                            <w:kern w:val="24"/>
                            <w:sz w:val="15"/>
                            <w:szCs w:val="15"/>
                          </w:rPr>
                          <w:t xml:space="preserve"> </w:t>
                        </w:r>
                        <w:r>
                          <w:rPr>
                            <w:color w:val="414042"/>
                            <w:spacing w:val="10"/>
                            <w:kern w:val="24"/>
                            <w:sz w:val="15"/>
                            <w:szCs w:val="15"/>
                          </w:rPr>
                          <w:t>to</w:t>
                        </w:r>
                        <w:r>
                          <w:rPr>
                            <w:color w:val="414042"/>
                            <w:kern w:val="24"/>
                            <w:sz w:val="15"/>
                            <w:szCs w:val="15"/>
                          </w:rPr>
                          <w:t xml:space="preserve"> </w:t>
                        </w:r>
                        <w:r>
                          <w:rPr>
                            <w:color w:val="414042"/>
                            <w:spacing w:val="19"/>
                            <w:kern w:val="24"/>
                            <w:sz w:val="15"/>
                            <w:szCs w:val="15"/>
                          </w:rPr>
                          <w:t>be</w:t>
                        </w:r>
                        <w:r>
                          <w:rPr>
                            <w:color w:val="414042"/>
                            <w:kern w:val="24"/>
                            <w:sz w:val="15"/>
                            <w:szCs w:val="15"/>
                          </w:rPr>
                          <w:t xml:space="preserve"> </w:t>
                        </w:r>
                        <w:r>
                          <w:rPr>
                            <w:color w:val="414042"/>
                            <w:spacing w:val="11"/>
                            <w:kern w:val="24"/>
                            <w:sz w:val="15"/>
                            <w:szCs w:val="15"/>
                          </w:rPr>
                          <w:t>applied</w:t>
                        </w:r>
                        <w:r>
                          <w:rPr>
                            <w:color w:val="414042"/>
                            <w:kern w:val="24"/>
                            <w:sz w:val="15"/>
                            <w:szCs w:val="15"/>
                          </w:rPr>
                          <w:t xml:space="preserve"> </w:t>
                        </w:r>
                        <w:r>
                          <w:rPr>
                            <w:color w:val="414042"/>
                            <w:spacing w:val="3"/>
                            <w:kern w:val="24"/>
                            <w:sz w:val="15"/>
                            <w:szCs w:val="15"/>
                          </w:rPr>
                          <w:t>in</w:t>
                        </w:r>
                        <w:r>
                          <w:rPr>
                            <w:color w:val="414042"/>
                            <w:kern w:val="24"/>
                            <w:sz w:val="15"/>
                            <w:szCs w:val="15"/>
                          </w:rPr>
                          <w:t xml:space="preserve"> </w:t>
                        </w:r>
                        <w:r>
                          <w:rPr>
                            <w:color w:val="414042"/>
                            <w:spacing w:val="12"/>
                            <w:kern w:val="24"/>
                            <w:sz w:val="15"/>
                            <w:szCs w:val="15"/>
                          </w:rPr>
                          <w:t>complement</w:t>
                        </w:r>
                        <w:r>
                          <w:rPr>
                            <w:color w:val="414042"/>
                            <w:spacing w:val="5"/>
                            <w:kern w:val="24"/>
                            <w:sz w:val="15"/>
                            <w:szCs w:val="15"/>
                          </w:rPr>
                          <w:t xml:space="preserve"> </w:t>
                        </w:r>
                        <w:r>
                          <w:rPr>
                            <w:color w:val="414042"/>
                            <w:spacing w:val="4"/>
                            <w:kern w:val="24"/>
                            <w:sz w:val="15"/>
                            <w:szCs w:val="15"/>
                          </w:rPr>
                          <w:t>with</w:t>
                        </w:r>
                        <w:r>
                          <w:rPr>
                            <w:color w:val="414042"/>
                            <w:kern w:val="24"/>
                            <w:sz w:val="15"/>
                            <w:szCs w:val="15"/>
                          </w:rPr>
                          <w:t xml:space="preserve"> </w:t>
                        </w:r>
                        <w:r>
                          <w:rPr>
                            <w:color w:val="414042"/>
                            <w:spacing w:val="12"/>
                            <w:kern w:val="24"/>
                            <w:sz w:val="15"/>
                            <w:szCs w:val="15"/>
                          </w:rPr>
                          <w:t>the</w:t>
                        </w:r>
                        <w:r>
                          <w:rPr>
                            <w:color w:val="414042"/>
                            <w:kern w:val="24"/>
                            <w:sz w:val="15"/>
                            <w:szCs w:val="15"/>
                          </w:rPr>
                          <w:t xml:space="preserve"> </w:t>
                        </w:r>
                        <w:r>
                          <w:rPr>
                            <w:color w:val="414042"/>
                            <w:spacing w:val="11"/>
                            <w:kern w:val="24"/>
                            <w:sz w:val="15"/>
                            <w:szCs w:val="15"/>
                          </w:rPr>
                          <w:t>corpo</w:t>
                        </w:r>
                        <w:r>
                          <w:rPr>
                            <w:color w:val="414042"/>
                            <w:spacing w:val="6"/>
                            <w:kern w:val="24"/>
                            <w:sz w:val="15"/>
                            <w:szCs w:val="15"/>
                          </w:rPr>
                          <w:t>r</w:t>
                        </w:r>
                        <w:r>
                          <w:rPr>
                            <w:color w:val="414042"/>
                            <w:spacing w:val="11"/>
                            <w:kern w:val="24"/>
                            <w:sz w:val="15"/>
                            <w:szCs w:val="15"/>
                          </w:rPr>
                          <w:t>a</w:t>
                        </w:r>
                        <w:r>
                          <w:rPr>
                            <w:color w:val="414042"/>
                            <w:spacing w:val="12"/>
                            <w:kern w:val="24"/>
                            <w:sz w:val="15"/>
                            <w:szCs w:val="15"/>
                          </w:rPr>
                          <w:t>te</w:t>
                        </w:r>
                        <w:r>
                          <w:rPr>
                            <w:color w:val="414042"/>
                            <w:kern w:val="24"/>
                            <w:sz w:val="15"/>
                            <w:szCs w:val="15"/>
                          </w:rPr>
                          <w:t xml:space="preserve"> </w:t>
                        </w:r>
                        <w:r>
                          <w:rPr>
                            <w:color w:val="414042"/>
                            <w:spacing w:val="7"/>
                            <w:kern w:val="24"/>
                            <w:sz w:val="15"/>
                            <w:szCs w:val="15"/>
                          </w:rPr>
                          <w:t>colours.</w:t>
                        </w:r>
                      </w:p>
                      <w:p w14:paraId="5DBFB28F" w14:textId="77777777" w:rsidR="009F3A04" w:rsidRDefault="009F3A04" w:rsidP="00E015AE">
                        <w:pPr>
                          <w:pStyle w:val="Normalwebb"/>
                          <w:spacing w:after="120"/>
                          <w:ind w:left="144" w:right="374"/>
                        </w:pPr>
                        <w:r>
                          <w:rPr>
                            <w:color w:val="414042"/>
                            <w:spacing w:val="-9"/>
                            <w:kern w:val="24"/>
                            <w:sz w:val="15"/>
                            <w:szCs w:val="15"/>
                          </w:rPr>
                          <w:t>T</w:t>
                        </w:r>
                        <w:r>
                          <w:rPr>
                            <w:color w:val="414042"/>
                            <w:spacing w:val="5"/>
                            <w:kern w:val="24"/>
                            <w:sz w:val="15"/>
                            <w:szCs w:val="15"/>
                          </w:rPr>
                          <w:t>his</w:t>
                        </w:r>
                        <w:r>
                          <w:rPr>
                            <w:color w:val="414042"/>
                            <w:kern w:val="24"/>
                            <w:sz w:val="15"/>
                            <w:szCs w:val="15"/>
                          </w:rPr>
                          <w:t xml:space="preserve"> </w:t>
                        </w:r>
                        <w:r>
                          <w:rPr>
                            <w:color w:val="414042"/>
                            <w:spacing w:val="13"/>
                            <w:kern w:val="24"/>
                            <w:sz w:val="15"/>
                            <w:szCs w:val="15"/>
                          </w:rPr>
                          <w:t>second</w:t>
                        </w:r>
                        <w:r>
                          <w:rPr>
                            <w:color w:val="414042"/>
                            <w:kern w:val="24"/>
                            <w:sz w:val="15"/>
                            <w:szCs w:val="15"/>
                          </w:rPr>
                          <w:t xml:space="preserve"> </w:t>
                        </w:r>
                        <w:r>
                          <w:rPr>
                            <w:color w:val="414042"/>
                            <w:spacing w:val="5"/>
                            <w:kern w:val="24"/>
                            <w:sz w:val="15"/>
                            <w:szCs w:val="15"/>
                          </w:rPr>
                          <w:t>level</w:t>
                        </w:r>
                        <w:r>
                          <w:rPr>
                            <w:color w:val="414042"/>
                            <w:kern w:val="24"/>
                            <w:sz w:val="15"/>
                            <w:szCs w:val="15"/>
                          </w:rPr>
                          <w:t xml:space="preserve"> </w:t>
                        </w:r>
                        <w:r>
                          <w:rPr>
                            <w:color w:val="414042"/>
                            <w:spacing w:val="5"/>
                            <w:kern w:val="24"/>
                            <w:sz w:val="15"/>
                            <w:szCs w:val="15"/>
                          </w:rPr>
                          <w:t>of</w:t>
                        </w:r>
                        <w:r>
                          <w:rPr>
                            <w:color w:val="414042"/>
                            <w:spacing w:val="3"/>
                            <w:kern w:val="24"/>
                            <w:sz w:val="15"/>
                            <w:szCs w:val="15"/>
                          </w:rPr>
                          <w:t xml:space="preserve"> </w:t>
                        </w:r>
                        <w:r>
                          <w:rPr>
                            <w:color w:val="414042"/>
                            <w:spacing w:val="8"/>
                            <w:kern w:val="24"/>
                            <w:sz w:val="15"/>
                            <w:szCs w:val="15"/>
                          </w:rPr>
                          <w:t>colours</w:t>
                        </w:r>
                        <w:r>
                          <w:rPr>
                            <w:color w:val="414042"/>
                            <w:kern w:val="24"/>
                            <w:sz w:val="15"/>
                            <w:szCs w:val="15"/>
                          </w:rPr>
                          <w:t xml:space="preserve"> </w:t>
                        </w:r>
                        <w:r>
                          <w:rPr>
                            <w:color w:val="414042"/>
                            <w:spacing w:val="7"/>
                            <w:kern w:val="24"/>
                            <w:sz w:val="15"/>
                            <w:szCs w:val="15"/>
                          </w:rPr>
                          <w:t>gives</w:t>
                        </w:r>
                        <w:r>
                          <w:rPr>
                            <w:color w:val="414042"/>
                            <w:kern w:val="24"/>
                            <w:sz w:val="15"/>
                            <w:szCs w:val="15"/>
                          </w:rPr>
                          <w:t xml:space="preserve"> </w:t>
                        </w:r>
                        <w:r>
                          <w:rPr>
                            <w:color w:val="414042"/>
                            <w:spacing w:val="7"/>
                            <w:kern w:val="24"/>
                            <w:sz w:val="15"/>
                            <w:szCs w:val="15"/>
                          </w:rPr>
                          <w:t>rhythm</w:t>
                        </w:r>
                        <w:r>
                          <w:rPr>
                            <w:color w:val="414042"/>
                            <w:kern w:val="24"/>
                            <w:sz w:val="15"/>
                            <w:szCs w:val="15"/>
                          </w:rPr>
                          <w:t xml:space="preserve"> </w:t>
                        </w:r>
                        <w:r>
                          <w:rPr>
                            <w:color w:val="414042"/>
                            <w:spacing w:val="15"/>
                            <w:kern w:val="24"/>
                            <w:sz w:val="15"/>
                            <w:szCs w:val="15"/>
                          </w:rPr>
                          <w:t>and</w:t>
                        </w:r>
                        <w:r>
                          <w:rPr>
                            <w:color w:val="414042"/>
                            <w:kern w:val="24"/>
                            <w:sz w:val="15"/>
                            <w:szCs w:val="15"/>
                          </w:rPr>
                          <w:t xml:space="preserve"> </w:t>
                        </w:r>
                        <w:r>
                          <w:rPr>
                            <w:color w:val="414042"/>
                            <w:spacing w:val="10"/>
                            <w:kern w:val="24"/>
                            <w:sz w:val="15"/>
                            <w:szCs w:val="15"/>
                          </w:rPr>
                          <w:t>helps</w:t>
                        </w:r>
                        <w:r>
                          <w:rPr>
                            <w:color w:val="414042"/>
                            <w:spacing w:val="5"/>
                            <w:kern w:val="24"/>
                            <w:sz w:val="15"/>
                            <w:szCs w:val="15"/>
                          </w:rPr>
                          <w:t xml:space="preserve"> </w:t>
                        </w:r>
                        <w:r>
                          <w:rPr>
                            <w:color w:val="414042"/>
                            <w:spacing w:val="10"/>
                            <w:kern w:val="24"/>
                            <w:sz w:val="15"/>
                            <w:szCs w:val="15"/>
                          </w:rPr>
                          <w:t>to</w:t>
                        </w:r>
                        <w:r>
                          <w:rPr>
                            <w:color w:val="414042"/>
                            <w:kern w:val="24"/>
                            <w:sz w:val="15"/>
                            <w:szCs w:val="15"/>
                          </w:rPr>
                          <w:t xml:space="preserve"> </w:t>
                        </w:r>
                        <w:r>
                          <w:rPr>
                            <w:color w:val="414042"/>
                            <w:spacing w:val="14"/>
                            <w:kern w:val="24"/>
                            <w:sz w:val="15"/>
                            <w:szCs w:val="15"/>
                          </w:rPr>
                          <w:t>segment</w:t>
                        </w:r>
                        <w:r>
                          <w:rPr>
                            <w:color w:val="414042"/>
                            <w:kern w:val="24"/>
                            <w:sz w:val="15"/>
                            <w:szCs w:val="15"/>
                          </w:rPr>
                          <w:t xml:space="preserve"> </w:t>
                        </w:r>
                        <w:r>
                          <w:rPr>
                            <w:color w:val="414042"/>
                            <w:spacing w:val="10"/>
                            <w:kern w:val="24"/>
                            <w:sz w:val="15"/>
                            <w:szCs w:val="15"/>
                          </w:rPr>
                          <w:t>our</w:t>
                        </w:r>
                        <w:r>
                          <w:rPr>
                            <w:color w:val="414042"/>
                            <w:kern w:val="24"/>
                            <w:sz w:val="15"/>
                            <w:szCs w:val="15"/>
                          </w:rPr>
                          <w:t xml:space="preserve"> </w:t>
                        </w:r>
                        <w:r>
                          <w:rPr>
                            <w:color w:val="414042"/>
                            <w:spacing w:val="9"/>
                            <w:kern w:val="24"/>
                            <w:sz w:val="15"/>
                            <w:szCs w:val="15"/>
                          </w:rPr>
                          <w:t>public</w:t>
                        </w:r>
                        <w:r>
                          <w:rPr>
                            <w:color w:val="414042"/>
                            <w:spacing w:val="7"/>
                            <w:kern w:val="24"/>
                            <w:sz w:val="15"/>
                            <w:szCs w:val="15"/>
                          </w:rPr>
                          <w:t>a</w:t>
                        </w:r>
                        <w:r>
                          <w:rPr>
                            <w:color w:val="414042"/>
                            <w:spacing w:val="6"/>
                            <w:kern w:val="24"/>
                            <w:sz w:val="15"/>
                            <w:szCs w:val="15"/>
                          </w:rPr>
                          <w:t>tions.</w:t>
                        </w:r>
                      </w:p>
                      <w:p w14:paraId="1E31EEA5" w14:textId="77777777" w:rsidR="009F3A04" w:rsidRDefault="009F3A04" w:rsidP="00E015AE">
                        <w:pPr>
                          <w:pStyle w:val="Normalwebb"/>
                          <w:spacing w:after="120"/>
                          <w:ind w:left="144" w:right="734"/>
                        </w:pPr>
                        <w:r>
                          <w:rPr>
                            <w:color w:val="414042"/>
                            <w:spacing w:val="-9"/>
                            <w:kern w:val="24"/>
                            <w:sz w:val="15"/>
                            <w:szCs w:val="15"/>
                          </w:rPr>
                          <w:t>T</w:t>
                        </w:r>
                        <w:r>
                          <w:rPr>
                            <w:color w:val="414042"/>
                            <w:spacing w:val="15"/>
                            <w:kern w:val="24"/>
                            <w:sz w:val="15"/>
                            <w:szCs w:val="15"/>
                          </w:rPr>
                          <w:t>he</w:t>
                        </w:r>
                        <w:r>
                          <w:rPr>
                            <w:color w:val="414042"/>
                            <w:kern w:val="24"/>
                            <w:sz w:val="15"/>
                            <w:szCs w:val="15"/>
                          </w:rPr>
                          <w:t xml:space="preserve"> </w:t>
                        </w:r>
                        <w:r>
                          <w:rPr>
                            <w:color w:val="414042"/>
                            <w:spacing w:val="10"/>
                            <w:kern w:val="24"/>
                            <w:sz w:val="15"/>
                            <w:szCs w:val="15"/>
                          </w:rPr>
                          <w:t>secondary</w:t>
                        </w:r>
                        <w:r>
                          <w:rPr>
                            <w:color w:val="414042"/>
                            <w:kern w:val="24"/>
                            <w:sz w:val="15"/>
                            <w:szCs w:val="15"/>
                          </w:rPr>
                          <w:t xml:space="preserve"> </w:t>
                        </w:r>
                        <w:r>
                          <w:rPr>
                            <w:color w:val="414042"/>
                            <w:spacing w:val="8"/>
                            <w:kern w:val="24"/>
                            <w:sz w:val="15"/>
                            <w:szCs w:val="15"/>
                          </w:rPr>
                          <w:t>colours</w:t>
                        </w:r>
                        <w:r>
                          <w:rPr>
                            <w:color w:val="414042"/>
                            <w:kern w:val="24"/>
                            <w:sz w:val="15"/>
                            <w:szCs w:val="15"/>
                          </w:rPr>
                          <w:t xml:space="preserve"> </w:t>
                        </w:r>
                        <w:r>
                          <w:rPr>
                            <w:color w:val="414042"/>
                            <w:spacing w:val="9"/>
                            <w:kern w:val="24"/>
                            <w:sz w:val="15"/>
                            <w:szCs w:val="15"/>
                          </w:rPr>
                          <w:t>a</w:t>
                        </w:r>
                        <w:r>
                          <w:rPr>
                            <w:color w:val="414042"/>
                            <w:spacing w:val="5"/>
                            <w:kern w:val="24"/>
                            <w:sz w:val="15"/>
                            <w:szCs w:val="15"/>
                          </w:rPr>
                          <w:t>r</w:t>
                        </w:r>
                        <w:r>
                          <w:rPr>
                            <w:color w:val="414042"/>
                            <w:spacing w:val="17"/>
                            <w:kern w:val="24"/>
                            <w:sz w:val="15"/>
                            <w:szCs w:val="15"/>
                          </w:rPr>
                          <w:t>e</w:t>
                        </w:r>
                        <w:r>
                          <w:rPr>
                            <w:color w:val="414042"/>
                            <w:kern w:val="24"/>
                            <w:sz w:val="15"/>
                            <w:szCs w:val="15"/>
                          </w:rPr>
                          <w:t xml:space="preserve"> </w:t>
                        </w:r>
                        <w:r>
                          <w:rPr>
                            <w:color w:val="414042"/>
                            <w:spacing w:val="14"/>
                            <w:kern w:val="24"/>
                            <w:sz w:val="15"/>
                            <w:szCs w:val="15"/>
                          </w:rPr>
                          <w:t>used</w:t>
                        </w:r>
                        <w:r>
                          <w:rPr>
                            <w:color w:val="414042"/>
                            <w:kern w:val="24"/>
                            <w:sz w:val="15"/>
                            <w:szCs w:val="15"/>
                          </w:rPr>
                          <w:t xml:space="preserve"> </w:t>
                        </w:r>
                        <w:r>
                          <w:rPr>
                            <w:color w:val="414042"/>
                            <w:spacing w:val="10"/>
                            <w:kern w:val="24"/>
                            <w:sz w:val="15"/>
                            <w:szCs w:val="15"/>
                          </w:rPr>
                          <w:t>to</w:t>
                        </w:r>
                        <w:r>
                          <w:rPr>
                            <w:color w:val="414042"/>
                            <w:kern w:val="24"/>
                            <w:sz w:val="15"/>
                            <w:szCs w:val="15"/>
                          </w:rPr>
                          <w:t xml:space="preserve"> </w:t>
                        </w:r>
                        <w:r>
                          <w:rPr>
                            <w:color w:val="414042"/>
                            <w:spacing w:val="7"/>
                            <w:kern w:val="24"/>
                            <w:sz w:val="15"/>
                            <w:szCs w:val="15"/>
                          </w:rPr>
                          <w:t>highlight</w:t>
                        </w:r>
                        <w:r>
                          <w:rPr>
                            <w:color w:val="414042"/>
                            <w:spacing w:val="5"/>
                            <w:kern w:val="24"/>
                            <w:sz w:val="15"/>
                            <w:szCs w:val="15"/>
                          </w:rPr>
                          <w:t xml:space="preserve"> </w:t>
                        </w:r>
                        <w:r>
                          <w:rPr>
                            <w:color w:val="414042"/>
                            <w:spacing w:val="6"/>
                            <w:kern w:val="24"/>
                            <w:sz w:val="15"/>
                            <w:szCs w:val="15"/>
                          </w:rPr>
                          <w:t>inform</w:t>
                        </w:r>
                        <w:r>
                          <w:rPr>
                            <w:color w:val="414042"/>
                            <w:spacing w:val="5"/>
                            <w:kern w:val="24"/>
                            <w:sz w:val="15"/>
                            <w:szCs w:val="15"/>
                          </w:rPr>
                          <w:t>ation,</w:t>
                        </w:r>
                        <w:r>
                          <w:rPr>
                            <w:color w:val="414042"/>
                            <w:spacing w:val="-5"/>
                            <w:kern w:val="24"/>
                            <w:sz w:val="15"/>
                            <w:szCs w:val="15"/>
                          </w:rPr>
                          <w:t xml:space="preserve"> </w:t>
                        </w:r>
                        <w:r>
                          <w:rPr>
                            <w:color w:val="414042"/>
                            <w:spacing w:val="5"/>
                            <w:kern w:val="24"/>
                            <w:sz w:val="15"/>
                            <w:szCs w:val="15"/>
                          </w:rPr>
                          <w:t>titles</w:t>
                        </w:r>
                        <w:r>
                          <w:rPr>
                            <w:color w:val="414042"/>
                            <w:kern w:val="24"/>
                            <w:sz w:val="15"/>
                            <w:szCs w:val="15"/>
                          </w:rPr>
                          <w:t xml:space="preserve"> </w:t>
                        </w:r>
                        <w:r>
                          <w:rPr>
                            <w:color w:val="414042"/>
                            <w:spacing w:val="3"/>
                            <w:kern w:val="24"/>
                            <w:sz w:val="15"/>
                            <w:szCs w:val="15"/>
                          </w:rPr>
                          <w:t>in</w:t>
                        </w:r>
                        <w:r>
                          <w:rPr>
                            <w:color w:val="414042"/>
                            <w:kern w:val="24"/>
                            <w:sz w:val="15"/>
                            <w:szCs w:val="15"/>
                          </w:rPr>
                          <w:t xml:space="preserve"> </w:t>
                        </w:r>
                        <w:r>
                          <w:rPr>
                            <w:color w:val="414042"/>
                            <w:spacing w:val="13"/>
                            <w:kern w:val="24"/>
                            <w:sz w:val="15"/>
                            <w:szCs w:val="15"/>
                          </w:rPr>
                          <w:t>a</w:t>
                        </w:r>
                        <w:r>
                          <w:rPr>
                            <w:color w:val="414042"/>
                            <w:kern w:val="24"/>
                            <w:sz w:val="15"/>
                            <w:szCs w:val="15"/>
                          </w:rPr>
                          <w:t xml:space="preserve"> </w:t>
                        </w:r>
                        <w:r>
                          <w:rPr>
                            <w:color w:val="414042"/>
                            <w:spacing w:val="8"/>
                            <w:kern w:val="24"/>
                            <w:sz w:val="15"/>
                            <w:szCs w:val="15"/>
                          </w:rPr>
                          <w:t>minor</w:t>
                        </w:r>
                        <w:r>
                          <w:rPr>
                            <w:color w:val="414042"/>
                            <w:kern w:val="24"/>
                            <w:sz w:val="15"/>
                            <w:szCs w:val="15"/>
                          </w:rPr>
                          <w:t xml:space="preserve"> </w:t>
                        </w:r>
                        <w:r>
                          <w:rPr>
                            <w:color w:val="414042"/>
                            <w:spacing w:val="14"/>
                            <w:kern w:val="24"/>
                            <w:sz w:val="15"/>
                            <w:szCs w:val="15"/>
                          </w:rPr>
                          <w:t>p</w:t>
                        </w:r>
                        <w:r>
                          <w:rPr>
                            <w:color w:val="414042"/>
                            <w:spacing w:val="6"/>
                            <w:kern w:val="24"/>
                            <w:sz w:val="15"/>
                            <w:szCs w:val="15"/>
                          </w:rPr>
                          <w:t>r</w:t>
                        </w:r>
                        <w:r>
                          <w:rPr>
                            <w:color w:val="414042"/>
                            <w:spacing w:val="15"/>
                            <w:kern w:val="24"/>
                            <w:sz w:val="15"/>
                            <w:szCs w:val="15"/>
                          </w:rPr>
                          <w:t>opo</w:t>
                        </w:r>
                        <w:r>
                          <w:rPr>
                            <w:color w:val="414042"/>
                            <w:spacing w:val="7"/>
                            <w:kern w:val="24"/>
                            <w:sz w:val="15"/>
                            <w:szCs w:val="15"/>
                          </w:rPr>
                          <w:t>rtion</w:t>
                        </w:r>
                        <w:r>
                          <w:rPr>
                            <w:color w:val="414042"/>
                            <w:kern w:val="24"/>
                            <w:sz w:val="15"/>
                            <w:szCs w:val="15"/>
                          </w:rPr>
                          <w:t xml:space="preserve"> </w:t>
                        </w:r>
                        <w:r>
                          <w:rPr>
                            <w:color w:val="414042"/>
                            <w:spacing w:val="5"/>
                            <w:kern w:val="24"/>
                            <w:sz w:val="15"/>
                            <w:szCs w:val="15"/>
                          </w:rPr>
                          <w:t>onl</w:t>
                        </w:r>
                        <w:r>
                          <w:rPr>
                            <w:color w:val="414042"/>
                            <w:kern w:val="24"/>
                            <w:sz w:val="15"/>
                            <w:szCs w:val="15"/>
                          </w:rPr>
                          <w:t>y</w:t>
                        </w:r>
                        <w:r>
                          <w:rPr>
                            <w:color w:val="414042"/>
                            <w:spacing w:val="1"/>
                            <w:kern w:val="24"/>
                            <w:sz w:val="15"/>
                            <w:szCs w:val="15"/>
                          </w:rPr>
                          <w:t>.</w:t>
                        </w:r>
                      </w:p>
                      <w:p w14:paraId="7C9CE97C" w14:textId="77777777" w:rsidR="009F3A04" w:rsidRDefault="009F3A04" w:rsidP="00E015AE">
                        <w:pPr>
                          <w:pStyle w:val="Normalwebb"/>
                          <w:spacing w:after="120"/>
                          <w:ind w:left="144"/>
                        </w:pPr>
                        <w:r>
                          <w:rPr>
                            <w:color w:val="414042"/>
                            <w:spacing w:val="-9"/>
                            <w:kern w:val="24"/>
                            <w:sz w:val="15"/>
                            <w:szCs w:val="15"/>
                          </w:rPr>
                          <w:t>T</w:t>
                        </w:r>
                        <w:r>
                          <w:rPr>
                            <w:color w:val="414042"/>
                            <w:spacing w:val="14"/>
                            <w:kern w:val="24"/>
                            <w:sz w:val="15"/>
                            <w:szCs w:val="15"/>
                          </w:rPr>
                          <w:t>hese</w:t>
                        </w:r>
                        <w:r>
                          <w:rPr>
                            <w:color w:val="414042"/>
                            <w:kern w:val="24"/>
                            <w:sz w:val="15"/>
                            <w:szCs w:val="15"/>
                          </w:rPr>
                          <w:t xml:space="preserve"> </w:t>
                        </w:r>
                        <w:r>
                          <w:rPr>
                            <w:color w:val="414042"/>
                            <w:spacing w:val="8"/>
                            <w:kern w:val="24"/>
                            <w:sz w:val="15"/>
                            <w:szCs w:val="15"/>
                          </w:rPr>
                          <w:t>colours</w:t>
                        </w:r>
                        <w:r>
                          <w:rPr>
                            <w:color w:val="414042"/>
                            <w:kern w:val="24"/>
                            <w:sz w:val="15"/>
                            <w:szCs w:val="15"/>
                          </w:rPr>
                          <w:t xml:space="preserve"> </w:t>
                        </w:r>
                        <w:r>
                          <w:rPr>
                            <w:color w:val="414042"/>
                            <w:spacing w:val="4"/>
                            <w:kern w:val="24"/>
                            <w:sz w:val="15"/>
                            <w:szCs w:val="15"/>
                          </w:rPr>
                          <w:t>can’t</w:t>
                        </w:r>
                        <w:r>
                          <w:rPr>
                            <w:color w:val="414042"/>
                            <w:kern w:val="24"/>
                            <w:sz w:val="15"/>
                            <w:szCs w:val="15"/>
                          </w:rPr>
                          <w:t xml:space="preserve"> </w:t>
                        </w:r>
                        <w:r>
                          <w:rPr>
                            <w:color w:val="414042"/>
                            <w:spacing w:val="19"/>
                            <w:kern w:val="24"/>
                            <w:sz w:val="15"/>
                            <w:szCs w:val="15"/>
                          </w:rPr>
                          <w:t>be</w:t>
                        </w:r>
                        <w:r>
                          <w:rPr>
                            <w:color w:val="414042"/>
                            <w:kern w:val="24"/>
                            <w:sz w:val="15"/>
                            <w:szCs w:val="15"/>
                          </w:rPr>
                          <w:t xml:space="preserve"> </w:t>
                        </w:r>
                        <w:r>
                          <w:rPr>
                            <w:color w:val="414042"/>
                            <w:spacing w:val="1"/>
                            <w:kern w:val="24"/>
                            <w:sz w:val="15"/>
                            <w:szCs w:val="15"/>
                          </w:rPr>
                          <w:t>r</w:t>
                        </w:r>
                        <w:r>
                          <w:rPr>
                            <w:color w:val="414042"/>
                            <w:spacing w:val="13"/>
                            <w:kern w:val="24"/>
                            <w:sz w:val="15"/>
                            <w:szCs w:val="15"/>
                          </w:rPr>
                          <w:t>eplaced</w:t>
                        </w:r>
                        <w:r>
                          <w:rPr>
                            <w:color w:val="414042"/>
                            <w:kern w:val="24"/>
                            <w:sz w:val="15"/>
                            <w:szCs w:val="15"/>
                          </w:rPr>
                          <w:t xml:space="preserve"> </w:t>
                        </w:r>
                        <w:r>
                          <w:rPr>
                            <w:color w:val="414042"/>
                            <w:spacing w:val="8"/>
                            <w:kern w:val="24"/>
                            <w:sz w:val="15"/>
                            <w:szCs w:val="15"/>
                          </w:rPr>
                          <w:t>by</w:t>
                        </w:r>
                        <w:r>
                          <w:rPr>
                            <w:color w:val="414042"/>
                            <w:kern w:val="24"/>
                            <w:sz w:val="15"/>
                            <w:szCs w:val="15"/>
                          </w:rPr>
                          <w:t xml:space="preserve"> </w:t>
                        </w:r>
                        <w:r>
                          <w:rPr>
                            <w:color w:val="414042"/>
                            <w:spacing w:val="10"/>
                            <w:kern w:val="24"/>
                            <w:sz w:val="15"/>
                            <w:szCs w:val="15"/>
                          </w:rPr>
                          <w:t>other</w:t>
                        </w:r>
                        <w:r>
                          <w:rPr>
                            <w:color w:val="414042"/>
                            <w:kern w:val="24"/>
                            <w:sz w:val="15"/>
                            <w:szCs w:val="15"/>
                          </w:rPr>
                          <w:t xml:space="preserve"> </w:t>
                        </w:r>
                        <w:r>
                          <w:rPr>
                            <w:color w:val="414042"/>
                            <w:spacing w:val="4"/>
                            <w:kern w:val="24"/>
                            <w:sz w:val="15"/>
                            <w:szCs w:val="15"/>
                          </w:rPr>
                          <w:t>tints.</w:t>
                        </w:r>
                      </w:p>
                    </w:txbxContent>
                  </v:textbox>
                </v:shape>
                <v:shape id="object 8" o:spid="_x0000_s1028" type="#_x0000_t202" style="position:absolute;left:42989;top:3208;width:7773;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" filled="f" stroked="f">
                  <v:textbox style="mso-fit-shape-to-text:t" inset="0,0,0,0">
                    <w:txbxContent>
                      <w:p w14:paraId="29059C1B" w14:textId="77777777" w:rsidR="009F3A04" w:rsidRDefault="009F3A04" w:rsidP="00E015AE">
                        <w:pPr>
                          <w:pStyle w:val="Normalwebb"/>
                          <w:ind w:left="14" w:right="14"/>
                          <w:rPr>
                            <w:sz w:val="24"/>
                          </w:rPr>
                        </w:pPr>
                        <w:r>
                          <w:rPr>
                            <w:b/>
                            <w:bCs/>
                            <w:color w:val="414042"/>
                            <w:spacing w:val="-20"/>
                            <w:kern w:val="24"/>
                            <w:sz w:val="12"/>
                            <w:szCs w:val="12"/>
                          </w:rPr>
                          <w:t>P</w:t>
                        </w:r>
                        <w:r>
                          <w:rPr>
                            <w:b/>
                            <w:bCs/>
                            <w:color w:val="414042"/>
                            <w:spacing w:val="-27"/>
                            <w:kern w:val="24"/>
                            <w:sz w:val="12"/>
                            <w:szCs w:val="12"/>
                          </w:rPr>
                          <w:t>AN</w:t>
                        </w:r>
                        <w:r>
                          <w:rPr>
                            <w:b/>
                            <w:bCs/>
                            <w:color w:val="414042"/>
                            <w:spacing w:val="-26"/>
                            <w:kern w:val="24"/>
                            <w:sz w:val="12"/>
                            <w:szCs w:val="12"/>
                          </w:rPr>
                          <w:t>T</w:t>
                        </w:r>
                        <w:r>
                          <w:rPr>
                            <w:b/>
                            <w:bCs/>
                            <w:color w:val="414042"/>
                            <w:spacing w:val="-23"/>
                            <w:kern w:val="24"/>
                            <w:sz w:val="12"/>
                            <w:szCs w:val="12"/>
                          </w:rPr>
                          <w:t>ONE</w:t>
                        </w:r>
                        <w:r>
                          <w:rPr>
                            <w:b/>
                            <w:bCs/>
                            <w:color w:val="414042"/>
                            <w:spacing w:val="-7"/>
                            <w:kern w:val="24"/>
                            <w:sz w:val="12"/>
                            <w:szCs w:val="12"/>
                          </w:rPr>
                          <w:t xml:space="preserve"> </w:t>
                        </w:r>
                        <w:r>
                          <w:rPr>
                            <w:b/>
                            <w:bCs/>
                            <w:color w:val="414042"/>
                            <w:spacing w:val="-21"/>
                            <w:kern w:val="24"/>
                            <w:sz w:val="12"/>
                            <w:szCs w:val="12"/>
                          </w:rPr>
                          <w:t>PROCESS</w:t>
                        </w:r>
                        <w:r>
                          <w:rPr>
                            <w:b/>
                            <w:bCs/>
                            <w:color w:val="414042"/>
                            <w:spacing w:val="-7"/>
                            <w:kern w:val="24"/>
                            <w:sz w:val="12"/>
                            <w:szCs w:val="12"/>
                          </w:rPr>
                          <w:t xml:space="preserve"> </w:t>
                        </w:r>
                        <w:r>
                          <w:rPr>
                            <w:b/>
                            <w:bCs/>
                            <w:color w:val="414042"/>
                            <w:spacing w:val="-29"/>
                            <w:kern w:val="24"/>
                            <w:sz w:val="12"/>
                            <w:szCs w:val="12"/>
                          </w:rPr>
                          <w:t>C</w:t>
                        </w:r>
                        <w:r>
                          <w:rPr>
                            <w:b/>
                            <w:bCs/>
                            <w:color w:val="414042"/>
                            <w:spacing w:val="-35"/>
                            <w:kern w:val="24"/>
                            <w:sz w:val="12"/>
                            <w:szCs w:val="12"/>
                          </w:rPr>
                          <w:t>Y</w:t>
                        </w:r>
                        <w:r>
                          <w:rPr>
                            <w:b/>
                            <w:bCs/>
                            <w:color w:val="414042"/>
                            <w:spacing w:val="-22"/>
                            <w:kern w:val="24"/>
                            <w:sz w:val="12"/>
                            <w:szCs w:val="12"/>
                          </w:rPr>
                          <w:t>AN</w:t>
                        </w:r>
                        <w:r>
                          <w:rPr>
                            <w:b/>
                            <w:bCs/>
                            <w:color w:val="414042"/>
                            <w:spacing w:val="-7"/>
                            <w:kern w:val="24"/>
                            <w:sz w:val="12"/>
                            <w:szCs w:val="12"/>
                          </w:rPr>
                          <w:t xml:space="preserve"> </w:t>
                        </w:r>
                        <w:r>
                          <w:rPr>
                            <w:b/>
                            <w:bCs/>
                            <w:color w:val="414042"/>
                            <w:spacing w:val="-28"/>
                            <w:kern w:val="24"/>
                            <w:sz w:val="12"/>
                            <w:szCs w:val="12"/>
                          </w:rPr>
                          <w:t>C</w:t>
                        </w:r>
                        <w:r>
                          <w:rPr>
                            <w:b/>
                            <w:bCs/>
                            <w:color w:val="414042"/>
                            <w:spacing w:val="-10"/>
                            <w:kern w:val="24"/>
                            <w:sz w:val="12"/>
                            <w:szCs w:val="12"/>
                          </w:rPr>
                          <w:t xml:space="preserve"> </w:t>
                        </w: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C</w:t>
                        </w:r>
                        <w:r>
                          <w:rPr>
                            <w:color w:val="414042"/>
                            <w:spacing w:val="-8"/>
                            <w:kern w:val="24"/>
                            <w:sz w:val="12"/>
                            <w:szCs w:val="12"/>
                          </w:rPr>
                          <w:t xml:space="preserve"> </w:t>
                        </w:r>
                        <w:r>
                          <w:rPr>
                            <w:color w:val="414042"/>
                            <w:spacing w:val="-4"/>
                            <w:kern w:val="24"/>
                            <w:sz w:val="12"/>
                            <w:szCs w:val="12"/>
                          </w:rPr>
                          <w:t>100</w:t>
                        </w:r>
                      </w:p>
                      <w:p w14:paraId="574284FC" w14:textId="77777777" w:rsidR="009F3A04" w:rsidRDefault="009F3A04" w:rsidP="00E015AE">
                        <w:pPr>
                          <w:pStyle w:val="Normalweb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159</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223</w:t>
                        </w:r>
                      </w:p>
                    </w:txbxContent>
                  </v:textbox>
                </v:shape>
                <v:shape id="object 9" o:spid="_x0000_s1029" type="#_x0000_t202" style="position:absolute;left:42989;top:9213;width:7633;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" filled="f" stroked="f">
                  <v:textbox style="mso-fit-shape-to-text:t" inset="0,0,0,0">
                    <w:txbxContent>
                      <w:p w14:paraId="1AFE8EB1" w14:textId="77777777" w:rsidR="009F3A04" w:rsidRDefault="009F3A04" w:rsidP="00E015AE">
                        <w:pPr>
                          <w:pStyle w:val="Normalweb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131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208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245</w:t>
                        </w:r>
                      </w:p>
                    </w:txbxContent>
                  </v:textbox>
                </v:shape>
                <v:shape id="object 10" o:spid="_x0000_s1030" type="#_x0000_t202" style="position:absolute;left:55160;top:9213;width:7626;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" filled="f" stroked="f">
                  <v:textbox style="mso-fit-shape-to-text:t" inset="0,0,0,0">
                    <w:txbxContent>
                      <w:p w14:paraId="5DD8D3DC" w14:textId="77777777" w:rsidR="009F3A04" w:rsidRDefault="009F3A04" w:rsidP="00E015AE">
                        <w:pPr>
                          <w:pStyle w:val="Normalweb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148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217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213</w:t>
                        </w:r>
                      </w:p>
                    </w:txbxContent>
                  </v:textbox>
                </v:shape>
                <v:shape id="object 11" o:spid="_x0000_s1031" type="#_x0000_t202" style="position:absolute;left:67409;top:9213;width:7627;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" filled="f" stroked="f">
                  <v:textbox style="mso-fit-shape-to-text:t" inset="0,0,0,0">
                    <w:txbxContent>
                      <w:p w14:paraId="7A35475A" w14:textId="77777777" w:rsidR="009F3A04" w:rsidRDefault="009F3A04" w:rsidP="00E015AE">
                        <w:pPr>
                          <w:pStyle w:val="Normalweb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9"/>
                            <w:kern w:val="24"/>
                            <w:sz w:val="12"/>
                            <w:szCs w:val="12"/>
                          </w:rPr>
                          <w:t>R171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219</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233</w:t>
                        </w:r>
                      </w:p>
                    </w:txbxContent>
                  </v:textbox>
                </v:shape>
                <v:shape id="object 12" o:spid="_x0000_s1032" type="#_x0000_t202" style="position:absolute;left:79554;top:9213;width:7633;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" filled="f" stroked="f">
                  <v:textbox style="mso-fit-shape-to-text:t" inset="0,0,0,0">
                    <w:txbxContent>
                      <w:p w14:paraId="212EBA11" w14:textId="77777777" w:rsidR="009F3A04" w:rsidRDefault="009F3A04" w:rsidP="00E015AE">
                        <w:pPr>
                          <w:pStyle w:val="Normalweb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178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193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237</w:t>
                        </w:r>
                      </w:p>
                    </w:txbxContent>
                  </v:textbox>
                </v:shape>
                <v:shape id="object 13" o:spid="_x0000_s1033" type="#_x0000_t202" style="position:absolute;left:55197;top:3208;width:6808;height:4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" filled="f" stroked="f">
                  <v:textbox style="mso-fit-shape-to-text:t" inset="0,0,0,0">
                    <w:txbxContent>
                      <w:p w14:paraId="092241C7" w14:textId="77777777" w:rsidR="009F3A04" w:rsidRPr="00560F9E" w:rsidRDefault="009F3A04" w:rsidP="00E015AE">
                        <w:pPr>
                          <w:pStyle w:val="Normalwebb"/>
                          <w:ind w:left="14" w:right="259"/>
                          <w:rPr>
                            <w:sz w:val="24"/>
                            <w:lang w:val="es-ES"/>
                            <w:rPrChange w:id="424" w:author="Ginés Moreno López" w:date="2020-10-14T11:51:00Z">
                              <w:rPr>
                                <w:sz w:val="24"/>
                              </w:rPr>
                            </w:rPrChange>
                          </w:rPr>
                        </w:pPr>
                        <w:r w:rsidRPr="00560F9E">
                          <w:rPr>
                            <w:b/>
                            <w:bCs/>
                            <w:color w:val="414042"/>
                            <w:spacing w:val="-20"/>
                            <w:kern w:val="24"/>
                            <w:sz w:val="12"/>
                            <w:szCs w:val="12"/>
                            <w:lang w:val="es-ES"/>
                            <w:rPrChange w:id="425" w:author="Ginés Moreno López" w:date="2020-10-14T11:51:00Z">
                              <w:rPr>
                                <w:b/>
                                <w:bCs/>
                                <w:color w:val="414042"/>
                                <w:spacing w:val="-20"/>
                                <w:kern w:val="24"/>
                                <w:sz w:val="12"/>
                                <w:szCs w:val="12"/>
                              </w:rPr>
                            </w:rPrChange>
                          </w:rPr>
                          <w:t>P</w:t>
                        </w:r>
                        <w:r w:rsidRPr="00560F9E">
                          <w:rPr>
                            <w:b/>
                            <w:bCs/>
                            <w:color w:val="414042"/>
                            <w:spacing w:val="-27"/>
                            <w:kern w:val="24"/>
                            <w:sz w:val="12"/>
                            <w:szCs w:val="12"/>
                            <w:lang w:val="es-ES"/>
                            <w:rPrChange w:id="426" w:author="Ginés Moreno López" w:date="2020-10-14T11:51:00Z">
                              <w:rPr>
                                <w:b/>
                                <w:bCs/>
                                <w:color w:val="414042"/>
                                <w:spacing w:val="-27"/>
                                <w:kern w:val="24"/>
                                <w:sz w:val="12"/>
                                <w:szCs w:val="12"/>
                              </w:rPr>
                            </w:rPrChange>
                          </w:rPr>
                          <w:t>AN</w:t>
                        </w:r>
                        <w:r w:rsidRPr="00560F9E">
                          <w:rPr>
                            <w:b/>
                            <w:bCs/>
                            <w:color w:val="414042"/>
                            <w:spacing w:val="-26"/>
                            <w:kern w:val="24"/>
                            <w:sz w:val="12"/>
                            <w:szCs w:val="12"/>
                            <w:lang w:val="es-ES"/>
                            <w:rPrChange w:id="427" w:author="Ginés Moreno López" w:date="2020-10-14T11:51:00Z">
                              <w:rPr>
                                <w:b/>
                                <w:bCs/>
                                <w:color w:val="414042"/>
                                <w:spacing w:val="-26"/>
                                <w:kern w:val="24"/>
                                <w:sz w:val="12"/>
                                <w:szCs w:val="12"/>
                              </w:rPr>
                            </w:rPrChange>
                          </w:rPr>
                          <w:t>T</w:t>
                        </w:r>
                        <w:r w:rsidRPr="00560F9E">
                          <w:rPr>
                            <w:b/>
                            <w:bCs/>
                            <w:color w:val="414042"/>
                            <w:spacing w:val="-23"/>
                            <w:kern w:val="24"/>
                            <w:sz w:val="12"/>
                            <w:szCs w:val="12"/>
                            <w:lang w:val="es-ES"/>
                            <w:rPrChange w:id="428" w:author="Ginés Moreno López" w:date="2020-10-14T11:51:00Z">
                              <w:rPr>
                                <w:b/>
                                <w:bCs/>
                                <w:color w:val="414042"/>
                                <w:spacing w:val="-23"/>
                                <w:kern w:val="24"/>
                                <w:sz w:val="12"/>
                                <w:szCs w:val="12"/>
                              </w:rPr>
                            </w:rPrChange>
                          </w:rPr>
                          <w:t>ONE</w:t>
                        </w:r>
                        <w:r w:rsidRPr="00560F9E">
                          <w:rPr>
                            <w:b/>
                            <w:bCs/>
                            <w:color w:val="414042"/>
                            <w:spacing w:val="-7"/>
                            <w:kern w:val="24"/>
                            <w:sz w:val="12"/>
                            <w:szCs w:val="12"/>
                            <w:lang w:val="es-ES"/>
                            <w:rPrChange w:id="429" w:author="Ginés Moreno López" w:date="2020-10-14T11:51:00Z">
                              <w:rPr>
                                <w:b/>
                                <w:bCs/>
                                <w:color w:val="414042"/>
                                <w:spacing w:val="-7"/>
                                <w:kern w:val="24"/>
                                <w:sz w:val="12"/>
                                <w:szCs w:val="12"/>
                              </w:rPr>
                            </w:rPrChange>
                          </w:rPr>
                          <w:t xml:space="preserve"> 326C</w:t>
                        </w:r>
                        <w:r w:rsidRPr="00560F9E">
                          <w:rPr>
                            <w:b/>
                            <w:bCs/>
                            <w:color w:val="414042"/>
                            <w:spacing w:val="-4"/>
                            <w:kern w:val="24"/>
                            <w:sz w:val="12"/>
                            <w:szCs w:val="12"/>
                            <w:lang w:val="es-ES"/>
                            <w:rPrChange w:id="430" w:author="Ginés Moreno López" w:date="2020-10-14T11:51:00Z">
                              <w:rPr>
                                <w:b/>
                                <w:bCs/>
                                <w:color w:val="414042"/>
                                <w:spacing w:val="-4"/>
                                <w:kern w:val="24"/>
                                <w:sz w:val="12"/>
                                <w:szCs w:val="12"/>
                              </w:rPr>
                            </w:rPrChange>
                          </w:rPr>
                          <w:t xml:space="preserve"> </w:t>
                        </w:r>
                        <w:r w:rsidRPr="00560F9E">
                          <w:rPr>
                            <w:b/>
                            <w:bCs/>
                            <w:color w:val="414042"/>
                            <w:spacing w:val="-28"/>
                            <w:kern w:val="24"/>
                            <w:sz w:val="12"/>
                            <w:szCs w:val="12"/>
                            <w:lang w:val="es-ES"/>
                            <w:rPrChange w:id="431" w:author="Ginés Moreno López" w:date="2020-10-14T11:51:00Z">
                              <w:rPr>
                                <w:b/>
                                <w:bCs/>
                                <w:color w:val="414042"/>
                                <w:spacing w:val="-28"/>
                                <w:kern w:val="24"/>
                                <w:sz w:val="12"/>
                                <w:szCs w:val="12"/>
                              </w:rPr>
                            </w:rPrChange>
                          </w:rPr>
                          <w:t>CMYK</w:t>
                        </w:r>
                        <w:r w:rsidRPr="00560F9E">
                          <w:rPr>
                            <w:b/>
                            <w:bCs/>
                            <w:color w:val="414042"/>
                            <w:spacing w:val="-8"/>
                            <w:kern w:val="24"/>
                            <w:sz w:val="12"/>
                            <w:szCs w:val="12"/>
                            <w:lang w:val="es-ES"/>
                            <w:rPrChange w:id="432" w:author="Ginés Moreno López" w:date="2020-10-14T11:51:00Z">
                              <w:rPr>
                                <w:b/>
                                <w:bCs/>
                                <w:color w:val="414042"/>
                                <w:spacing w:val="-8"/>
                                <w:kern w:val="24"/>
                                <w:sz w:val="12"/>
                                <w:szCs w:val="12"/>
                              </w:rPr>
                            </w:rPrChange>
                          </w:rPr>
                          <w:t xml:space="preserve"> </w:t>
                        </w:r>
                        <w:r w:rsidRPr="00560F9E">
                          <w:rPr>
                            <w:b/>
                            <w:bCs/>
                            <w:color w:val="414042"/>
                            <w:spacing w:val="-6"/>
                            <w:kern w:val="24"/>
                            <w:sz w:val="12"/>
                            <w:szCs w:val="12"/>
                            <w:lang w:val="es-ES"/>
                            <w:rPrChange w:id="433" w:author="Ginés Moreno López" w:date="2020-10-14T11:51:00Z">
                              <w:rPr>
                                <w:b/>
                                <w:bCs/>
                                <w:color w:val="414042"/>
                                <w:spacing w:val="-6"/>
                                <w:kern w:val="24"/>
                                <w:sz w:val="12"/>
                                <w:szCs w:val="12"/>
                              </w:rPr>
                            </w:rPrChange>
                          </w:rPr>
                          <w:t>:</w:t>
                        </w:r>
                        <w:r w:rsidRPr="00560F9E">
                          <w:rPr>
                            <w:b/>
                            <w:bCs/>
                            <w:color w:val="414042"/>
                            <w:spacing w:val="-8"/>
                            <w:kern w:val="24"/>
                            <w:sz w:val="12"/>
                            <w:szCs w:val="12"/>
                            <w:lang w:val="es-ES"/>
                            <w:rPrChange w:id="434" w:author="Ginés Moreno López" w:date="2020-10-14T11:51:00Z">
                              <w:rPr>
                                <w:b/>
                                <w:bCs/>
                                <w:color w:val="414042"/>
                                <w:spacing w:val="-8"/>
                                <w:kern w:val="24"/>
                                <w:sz w:val="12"/>
                                <w:szCs w:val="12"/>
                              </w:rPr>
                            </w:rPrChange>
                          </w:rPr>
                          <w:t xml:space="preserve"> </w:t>
                        </w:r>
                        <w:r w:rsidRPr="00560F9E">
                          <w:rPr>
                            <w:color w:val="414042"/>
                            <w:spacing w:val="-24"/>
                            <w:kern w:val="24"/>
                            <w:sz w:val="12"/>
                            <w:szCs w:val="12"/>
                            <w:lang w:val="es-ES"/>
                            <w:rPrChange w:id="435" w:author="Ginés Moreno López" w:date="2020-10-14T11:51:00Z">
                              <w:rPr>
                                <w:color w:val="414042"/>
                                <w:spacing w:val="-24"/>
                                <w:kern w:val="24"/>
                                <w:sz w:val="12"/>
                                <w:szCs w:val="12"/>
                              </w:rPr>
                            </w:rPrChange>
                          </w:rPr>
                          <w:t>C</w:t>
                        </w:r>
                        <w:r w:rsidRPr="00560F9E">
                          <w:rPr>
                            <w:color w:val="414042"/>
                            <w:spacing w:val="-8"/>
                            <w:kern w:val="24"/>
                            <w:sz w:val="12"/>
                            <w:szCs w:val="12"/>
                            <w:lang w:val="es-ES"/>
                            <w:rPrChange w:id="436" w:author="Ginés Moreno López" w:date="2020-10-14T11:51:00Z">
                              <w:rPr>
                                <w:color w:val="414042"/>
                                <w:spacing w:val="-8"/>
                                <w:kern w:val="24"/>
                                <w:sz w:val="12"/>
                                <w:szCs w:val="12"/>
                              </w:rPr>
                            </w:rPrChange>
                          </w:rPr>
                          <w:t xml:space="preserve"> </w:t>
                        </w:r>
                        <w:r w:rsidRPr="00560F9E">
                          <w:rPr>
                            <w:color w:val="414042"/>
                            <w:spacing w:val="-4"/>
                            <w:kern w:val="24"/>
                            <w:sz w:val="12"/>
                            <w:szCs w:val="12"/>
                            <w:lang w:val="es-ES"/>
                            <w:rPrChange w:id="437" w:author="Ginés Moreno López" w:date="2020-10-14T11:51:00Z">
                              <w:rPr>
                                <w:color w:val="414042"/>
                                <w:spacing w:val="-4"/>
                                <w:kern w:val="24"/>
                                <w:sz w:val="12"/>
                                <w:szCs w:val="12"/>
                              </w:rPr>
                            </w:rPrChange>
                          </w:rPr>
                          <w:t>81</w:t>
                        </w:r>
                        <w:r w:rsidRPr="00560F9E">
                          <w:rPr>
                            <w:color w:val="414042"/>
                            <w:spacing w:val="-8"/>
                            <w:kern w:val="24"/>
                            <w:sz w:val="12"/>
                            <w:szCs w:val="12"/>
                            <w:lang w:val="es-ES"/>
                            <w:rPrChange w:id="438" w:author="Ginés Moreno López" w:date="2020-10-14T11:51:00Z">
                              <w:rPr>
                                <w:color w:val="414042"/>
                                <w:spacing w:val="-8"/>
                                <w:kern w:val="24"/>
                                <w:sz w:val="12"/>
                                <w:szCs w:val="12"/>
                              </w:rPr>
                            </w:rPrChange>
                          </w:rPr>
                          <w:t xml:space="preserve"> </w:t>
                        </w:r>
                        <w:r w:rsidRPr="00560F9E">
                          <w:rPr>
                            <w:color w:val="414042"/>
                            <w:spacing w:val="-14"/>
                            <w:kern w:val="24"/>
                            <w:sz w:val="12"/>
                            <w:szCs w:val="12"/>
                            <w:lang w:val="es-ES"/>
                            <w:rPrChange w:id="439" w:author="Ginés Moreno López" w:date="2020-10-14T11:51:00Z">
                              <w:rPr>
                                <w:color w:val="414042"/>
                                <w:spacing w:val="-14"/>
                                <w:kern w:val="24"/>
                                <w:sz w:val="12"/>
                                <w:szCs w:val="12"/>
                              </w:rPr>
                            </w:rPrChange>
                          </w:rPr>
                          <w:t>-</w:t>
                        </w:r>
                        <w:r w:rsidRPr="00560F9E">
                          <w:rPr>
                            <w:color w:val="414042"/>
                            <w:spacing w:val="-11"/>
                            <w:kern w:val="24"/>
                            <w:sz w:val="12"/>
                            <w:szCs w:val="12"/>
                            <w:lang w:val="es-ES"/>
                            <w:rPrChange w:id="440" w:author="Ginés Moreno López" w:date="2020-10-14T11:51:00Z">
                              <w:rPr>
                                <w:color w:val="414042"/>
                                <w:spacing w:val="-11"/>
                                <w:kern w:val="24"/>
                                <w:sz w:val="12"/>
                                <w:szCs w:val="12"/>
                              </w:rPr>
                            </w:rPrChange>
                          </w:rPr>
                          <w:t xml:space="preserve"> </w:t>
                        </w:r>
                        <w:r w:rsidRPr="00560F9E">
                          <w:rPr>
                            <w:color w:val="414042"/>
                            <w:spacing w:val="-36"/>
                            <w:kern w:val="24"/>
                            <w:sz w:val="12"/>
                            <w:szCs w:val="12"/>
                            <w:lang w:val="es-ES"/>
                            <w:rPrChange w:id="441" w:author="Ginés Moreno López" w:date="2020-10-14T11:51:00Z">
                              <w:rPr>
                                <w:color w:val="414042"/>
                                <w:spacing w:val="-36"/>
                                <w:kern w:val="24"/>
                                <w:sz w:val="12"/>
                                <w:szCs w:val="12"/>
                              </w:rPr>
                            </w:rPrChange>
                          </w:rPr>
                          <w:t>Y</w:t>
                        </w:r>
                        <w:r w:rsidRPr="00560F9E">
                          <w:rPr>
                            <w:color w:val="414042"/>
                            <w:spacing w:val="-11"/>
                            <w:kern w:val="24"/>
                            <w:sz w:val="12"/>
                            <w:szCs w:val="12"/>
                            <w:lang w:val="es-ES"/>
                            <w:rPrChange w:id="442" w:author="Ginés Moreno López" w:date="2020-10-14T11:51:00Z">
                              <w:rPr>
                                <w:color w:val="414042"/>
                                <w:spacing w:val="-11"/>
                                <w:kern w:val="24"/>
                                <w:sz w:val="12"/>
                                <w:szCs w:val="12"/>
                              </w:rPr>
                            </w:rPrChange>
                          </w:rPr>
                          <w:t xml:space="preserve"> </w:t>
                        </w:r>
                        <w:r w:rsidRPr="00560F9E">
                          <w:rPr>
                            <w:color w:val="414042"/>
                            <w:spacing w:val="-4"/>
                            <w:kern w:val="24"/>
                            <w:sz w:val="12"/>
                            <w:szCs w:val="12"/>
                            <w:lang w:val="es-ES"/>
                            <w:rPrChange w:id="443" w:author="Ginés Moreno López" w:date="2020-10-14T11:51:00Z">
                              <w:rPr>
                                <w:color w:val="414042"/>
                                <w:spacing w:val="-4"/>
                                <w:kern w:val="24"/>
                                <w:sz w:val="12"/>
                                <w:szCs w:val="12"/>
                              </w:rPr>
                            </w:rPrChange>
                          </w:rPr>
                          <w:t>39</w:t>
                        </w:r>
                      </w:p>
                      <w:p w14:paraId="024233EE" w14:textId="77777777" w:rsidR="009F3A04" w:rsidRDefault="009F3A04" w:rsidP="00E015AE">
                        <w:pPr>
                          <w:pStyle w:val="Normalweb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175</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170</w:t>
                        </w:r>
                      </w:p>
                    </w:txbxContent>
                  </v:textbox>
                </v:shape>
                <v:shape id="object 14" o:spid="_x0000_s1034" type="#_x0000_t202" style="position:absolute;left:67406;top:3208;width:8280;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" filled="f" stroked="f">
                  <v:textbox style="mso-fit-shape-to-text:t" inset="0,0,0,0">
                    <w:txbxContent>
                      <w:p w14:paraId="5E650383" w14:textId="77777777" w:rsidR="009F3A04" w:rsidRDefault="009F3A04" w:rsidP="00E015AE">
                        <w:pPr>
                          <w:pStyle w:val="Normalwebb"/>
                          <w:ind w:left="14"/>
                          <w:rPr>
                            <w:sz w:val="24"/>
                          </w:rPr>
                        </w:pPr>
                        <w:r>
                          <w:rPr>
                            <w:b/>
                            <w:bCs/>
                            <w:color w:val="414042"/>
                            <w:spacing w:val="-20"/>
                            <w:kern w:val="24"/>
                            <w:sz w:val="12"/>
                            <w:szCs w:val="12"/>
                          </w:rPr>
                          <w:t>P</w:t>
                        </w:r>
                        <w:r>
                          <w:rPr>
                            <w:b/>
                            <w:bCs/>
                            <w:color w:val="414042"/>
                            <w:spacing w:val="-27"/>
                            <w:kern w:val="24"/>
                            <w:sz w:val="12"/>
                            <w:szCs w:val="12"/>
                          </w:rPr>
                          <w:t>AN</w:t>
                        </w:r>
                        <w:r>
                          <w:rPr>
                            <w:b/>
                            <w:bCs/>
                            <w:color w:val="414042"/>
                            <w:spacing w:val="-26"/>
                            <w:kern w:val="24"/>
                            <w:sz w:val="12"/>
                            <w:szCs w:val="12"/>
                          </w:rPr>
                          <w:t>T</w:t>
                        </w:r>
                        <w:r>
                          <w:rPr>
                            <w:b/>
                            <w:bCs/>
                            <w:color w:val="414042"/>
                            <w:spacing w:val="-23"/>
                            <w:kern w:val="24"/>
                            <w:sz w:val="12"/>
                            <w:szCs w:val="12"/>
                          </w:rPr>
                          <w:t>ONE</w:t>
                        </w:r>
                        <w:r>
                          <w:rPr>
                            <w:b/>
                            <w:bCs/>
                            <w:color w:val="414042"/>
                            <w:spacing w:val="-7"/>
                            <w:kern w:val="24"/>
                            <w:sz w:val="12"/>
                            <w:szCs w:val="12"/>
                          </w:rPr>
                          <w:t xml:space="preserve"> </w:t>
                        </w:r>
                        <w:r>
                          <w:rPr>
                            <w:b/>
                            <w:bCs/>
                            <w:color w:val="414042"/>
                            <w:kern w:val="24"/>
                            <w:sz w:val="12"/>
                            <w:szCs w:val="12"/>
                          </w:rPr>
                          <w:t>7703</w:t>
                        </w:r>
                        <w:r>
                          <w:rPr>
                            <w:b/>
                            <w:bCs/>
                            <w:color w:val="414042"/>
                            <w:spacing w:val="-7"/>
                            <w:kern w:val="24"/>
                            <w:sz w:val="12"/>
                            <w:szCs w:val="12"/>
                          </w:rPr>
                          <w:t xml:space="preserve"> </w:t>
                        </w:r>
                        <w:r>
                          <w:rPr>
                            <w:b/>
                            <w:bCs/>
                            <w:color w:val="414042"/>
                            <w:spacing w:val="-28"/>
                            <w:kern w:val="24"/>
                            <w:sz w:val="12"/>
                            <w:szCs w:val="12"/>
                          </w:rPr>
                          <w:t>C</w:t>
                        </w:r>
                      </w:p>
                      <w:p w14:paraId="6444A6E2" w14:textId="77777777" w:rsidR="009F3A04" w:rsidRPr="00560F9E" w:rsidRDefault="009F3A04" w:rsidP="00E015AE">
                        <w:pPr>
                          <w:pStyle w:val="Normalwebb"/>
                          <w:ind w:left="14"/>
                          <w:rPr>
                            <w:lang w:val="es-ES"/>
                            <w:rPrChange w:id="444" w:author="Ginés Moreno López" w:date="2020-10-14T11:51:00Z">
                              <w:rPr/>
                            </w:rPrChange>
                          </w:rPr>
                        </w:pPr>
                        <w:r w:rsidRPr="00560F9E">
                          <w:rPr>
                            <w:b/>
                            <w:bCs/>
                            <w:color w:val="414042"/>
                            <w:spacing w:val="-28"/>
                            <w:kern w:val="24"/>
                            <w:sz w:val="12"/>
                            <w:szCs w:val="12"/>
                            <w:lang w:val="es-ES"/>
                            <w:rPrChange w:id="445" w:author="Ginés Moreno López" w:date="2020-10-14T11:51:00Z">
                              <w:rPr>
                                <w:b/>
                                <w:bCs/>
                                <w:color w:val="414042"/>
                                <w:spacing w:val="-28"/>
                                <w:kern w:val="24"/>
                                <w:sz w:val="12"/>
                                <w:szCs w:val="12"/>
                              </w:rPr>
                            </w:rPrChange>
                          </w:rPr>
                          <w:t>CMYK</w:t>
                        </w:r>
                        <w:r w:rsidRPr="00560F9E">
                          <w:rPr>
                            <w:b/>
                            <w:bCs/>
                            <w:color w:val="414042"/>
                            <w:spacing w:val="-8"/>
                            <w:kern w:val="24"/>
                            <w:sz w:val="12"/>
                            <w:szCs w:val="12"/>
                            <w:lang w:val="es-ES"/>
                            <w:rPrChange w:id="446" w:author="Ginés Moreno López" w:date="2020-10-14T11:51:00Z">
                              <w:rPr>
                                <w:b/>
                                <w:bCs/>
                                <w:color w:val="414042"/>
                                <w:spacing w:val="-8"/>
                                <w:kern w:val="24"/>
                                <w:sz w:val="12"/>
                                <w:szCs w:val="12"/>
                              </w:rPr>
                            </w:rPrChange>
                          </w:rPr>
                          <w:t xml:space="preserve"> </w:t>
                        </w:r>
                        <w:r w:rsidRPr="00560F9E">
                          <w:rPr>
                            <w:b/>
                            <w:bCs/>
                            <w:color w:val="414042"/>
                            <w:spacing w:val="-6"/>
                            <w:kern w:val="24"/>
                            <w:sz w:val="12"/>
                            <w:szCs w:val="12"/>
                            <w:lang w:val="es-ES"/>
                            <w:rPrChange w:id="447" w:author="Ginés Moreno López" w:date="2020-10-14T11:51:00Z">
                              <w:rPr>
                                <w:b/>
                                <w:bCs/>
                                <w:color w:val="414042"/>
                                <w:spacing w:val="-6"/>
                                <w:kern w:val="24"/>
                                <w:sz w:val="12"/>
                                <w:szCs w:val="12"/>
                              </w:rPr>
                            </w:rPrChange>
                          </w:rPr>
                          <w:t>:</w:t>
                        </w:r>
                        <w:r w:rsidRPr="00560F9E">
                          <w:rPr>
                            <w:b/>
                            <w:bCs/>
                            <w:color w:val="414042"/>
                            <w:spacing w:val="-8"/>
                            <w:kern w:val="24"/>
                            <w:sz w:val="12"/>
                            <w:szCs w:val="12"/>
                            <w:lang w:val="es-ES"/>
                            <w:rPrChange w:id="448" w:author="Ginés Moreno López" w:date="2020-10-14T11:51:00Z">
                              <w:rPr>
                                <w:b/>
                                <w:bCs/>
                                <w:color w:val="414042"/>
                                <w:spacing w:val="-8"/>
                                <w:kern w:val="24"/>
                                <w:sz w:val="12"/>
                                <w:szCs w:val="12"/>
                              </w:rPr>
                            </w:rPrChange>
                          </w:rPr>
                          <w:t xml:space="preserve"> </w:t>
                        </w:r>
                        <w:r w:rsidRPr="00560F9E">
                          <w:rPr>
                            <w:color w:val="414042"/>
                            <w:spacing w:val="-24"/>
                            <w:kern w:val="24"/>
                            <w:sz w:val="12"/>
                            <w:szCs w:val="12"/>
                            <w:lang w:val="es-ES"/>
                            <w:rPrChange w:id="449" w:author="Ginés Moreno López" w:date="2020-10-14T11:51:00Z">
                              <w:rPr>
                                <w:color w:val="414042"/>
                                <w:spacing w:val="-24"/>
                                <w:kern w:val="24"/>
                                <w:sz w:val="12"/>
                                <w:szCs w:val="12"/>
                              </w:rPr>
                            </w:rPrChange>
                          </w:rPr>
                          <w:t>C</w:t>
                        </w:r>
                        <w:r w:rsidRPr="00560F9E">
                          <w:rPr>
                            <w:color w:val="414042"/>
                            <w:spacing w:val="-8"/>
                            <w:kern w:val="24"/>
                            <w:sz w:val="12"/>
                            <w:szCs w:val="12"/>
                            <w:lang w:val="es-ES"/>
                            <w:rPrChange w:id="450" w:author="Ginés Moreno López" w:date="2020-10-14T11:51:00Z">
                              <w:rPr>
                                <w:color w:val="414042"/>
                                <w:spacing w:val="-8"/>
                                <w:kern w:val="24"/>
                                <w:sz w:val="12"/>
                                <w:szCs w:val="12"/>
                              </w:rPr>
                            </w:rPrChange>
                          </w:rPr>
                          <w:t xml:space="preserve"> </w:t>
                        </w:r>
                        <w:r w:rsidRPr="00560F9E">
                          <w:rPr>
                            <w:color w:val="414042"/>
                            <w:spacing w:val="-4"/>
                            <w:kern w:val="24"/>
                            <w:sz w:val="12"/>
                            <w:szCs w:val="12"/>
                            <w:lang w:val="es-ES"/>
                            <w:rPrChange w:id="451" w:author="Ginés Moreno López" w:date="2020-10-14T11:51:00Z">
                              <w:rPr>
                                <w:color w:val="414042"/>
                                <w:spacing w:val="-4"/>
                                <w:kern w:val="24"/>
                                <w:sz w:val="12"/>
                                <w:szCs w:val="12"/>
                              </w:rPr>
                            </w:rPrChange>
                          </w:rPr>
                          <w:t>79</w:t>
                        </w:r>
                        <w:r w:rsidRPr="00560F9E">
                          <w:rPr>
                            <w:color w:val="414042"/>
                            <w:spacing w:val="-8"/>
                            <w:kern w:val="24"/>
                            <w:sz w:val="12"/>
                            <w:szCs w:val="12"/>
                            <w:lang w:val="es-ES"/>
                            <w:rPrChange w:id="452" w:author="Ginés Moreno López" w:date="2020-10-14T11:51:00Z">
                              <w:rPr>
                                <w:color w:val="414042"/>
                                <w:spacing w:val="-8"/>
                                <w:kern w:val="24"/>
                                <w:sz w:val="12"/>
                                <w:szCs w:val="12"/>
                              </w:rPr>
                            </w:rPrChange>
                          </w:rPr>
                          <w:t xml:space="preserve"> </w:t>
                        </w:r>
                        <w:r w:rsidRPr="00560F9E">
                          <w:rPr>
                            <w:color w:val="414042"/>
                            <w:spacing w:val="-14"/>
                            <w:kern w:val="24"/>
                            <w:sz w:val="12"/>
                            <w:szCs w:val="12"/>
                            <w:lang w:val="es-ES"/>
                            <w:rPrChange w:id="453" w:author="Ginés Moreno López" w:date="2020-10-14T11:51:00Z">
                              <w:rPr>
                                <w:color w:val="414042"/>
                                <w:spacing w:val="-14"/>
                                <w:kern w:val="24"/>
                                <w:sz w:val="12"/>
                                <w:szCs w:val="12"/>
                              </w:rPr>
                            </w:rPrChange>
                          </w:rPr>
                          <w:t>-</w:t>
                        </w:r>
                        <w:r w:rsidRPr="00560F9E">
                          <w:rPr>
                            <w:color w:val="414042"/>
                            <w:spacing w:val="-8"/>
                            <w:kern w:val="24"/>
                            <w:sz w:val="12"/>
                            <w:szCs w:val="12"/>
                            <w:lang w:val="es-ES"/>
                            <w:rPrChange w:id="454" w:author="Ginés Moreno López" w:date="2020-10-14T11:51:00Z">
                              <w:rPr>
                                <w:color w:val="414042"/>
                                <w:spacing w:val="-8"/>
                                <w:kern w:val="24"/>
                                <w:sz w:val="12"/>
                                <w:szCs w:val="12"/>
                              </w:rPr>
                            </w:rPrChange>
                          </w:rPr>
                          <w:t xml:space="preserve"> </w:t>
                        </w:r>
                        <w:r w:rsidRPr="00560F9E">
                          <w:rPr>
                            <w:color w:val="414042"/>
                            <w:spacing w:val="-22"/>
                            <w:kern w:val="24"/>
                            <w:sz w:val="12"/>
                            <w:szCs w:val="12"/>
                            <w:lang w:val="es-ES"/>
                            <w:rPrChange w:id="455" w:author="Ginés Moreno López" w:date="2020-10-14T11:51:00Z">
                              <w:rPr>
                                <w:color w:val="414042"/>
                                <w:spacing w:val="-22"/>
                                <w:kern w:val="24"/>
                                <w:sz w:val="12"/>
                                <w:szCs w:val="12"/>
                              </w:rPr>
                            </w:rPrChange>
                          </w:rPr>
                          <w:t>M</w:t>
                        </w:r>
                        <w:r w:rsidRPr="00560F9E">
                          <w:rPr>
                            <w:color w:val="414042"/>
                            <w:spacing w:val="-8"/>
                            <w:kern w:val="24"/>
                            <w:sz w:val="12"/>
                            <w:szCs w:val="12"/>
                            <w:lang w:val="es-ES"/>
                            <w:rPrChange w:id="456" w:author="Ginés Moreno López" w:date="2020-10-14T11:51:00Z">
                              <w:rPr>
                                <w:color w:val="414042"/>
                                <w:spacing w:val="-8"/>
                                <w:kern w:val="24"/>
                                <w:sz w:val="12"/>
                                <w:szCs w:val="12"/>
                              </w:rPr>
                            </w:rPrChange>
                          </w:rPr>
                          <w:t xml:space="preserve"> </w:t>
                        </w:r>
                        <w:r w:rsidRPr="00560F9E">
                          <w:rPr>
                            <w:color w:val="414042"/>
                            <w:spacing w:val="-4"/>
                            <w:kern w:val="24"/>
                            <w:sz w:val="12"/>
                            <w:szCs w:val="12"/>
                            <w:lang w:val="es-ES"/>
                            <w:rPrChange w:id="457" w:author="Ginés Moreno López" w:date="2020-10-14T11:51:00Z">
                              <w:rPr>
                                <w:color w:val="414042"/>
                                <w:spacing w:val="-4"/>
                                <w:kern w:val="24"/>
                                <w:sz w:val="12"/>
                                <w:szCs w:val="12"/>
                              </w:rPr>
                            </w:rPrChange>
                          </w:rPr>
                          <w:t>2</w:t>
                        </w:r>
                        <w:r w:rsidRPr="00560F9E">
                          <w:rPr>
                            <w:color w:val="414042"/>
                            <w:spacing w:val="-8"/>
                            <w:kern w:val="24"/>
                            <w:sz w:val="12"/>
                            <w:szCs w:val="12"/>
                            <w:lang w:val="es-ES"/>
                            <w:rPrChange w:id="458" w:author="Ginés Moreno López" w:date="2020-10-14T11:51:00Z">
                              <w:rPr>
                                <w:color w:val="414042"/>
                                <w:spacing w:val="-8"/>
                                <w:kern w:val="24"/>
                                <w:sz w:val="12"/>
                                <w:szCs w:val="12"/>
                              </w:rPr>
                            </w:rPrChange>
                          </w:rPr>
                          <w:t xml:space="preserve"> </w:t>
                        </w:r>
                        <w:r w:rsidRPr="00560F9E">
                          <w:rPr>
                            <w:color w:val="414042"/>
                            <w:spacing w:val="-14"/>
                            <w:kern w:val="24"/>
                            <w:sz w:val="12"/>
                            <w:szCs w:val="12"/>
                            <w:lang w:val="es-ES"/>
                            <w:rPrChange w:id="459" w:author="Ginés Moreno López" w:date="2020-10-14T11:51:00Z">
                              <w:rPr>
                                <w:color w:val="414042"/>
                                <w:spacing w:val="-14"/>
                                <w:kern w:val="24"/>
                                <w:sz w:val="12"/>
                                <w:szCs w:val="12"/>
                              </w:rPr>
                            </w:rPrChange>
                          </w:rPr>
                          <w:t>-</w:t>
                        </w:r>
                        <w:r w:rsidRPr="00560F9E">
                          <w:rPr>
                            <w:color w:val="414042"/>
                            <w:spacing w:val="-11"/>
                            <w:kern w:val="24"/>
                            <w:sz w:val="12"/>
                            <w:szCs w:val="12"/>
                            <w:lang w:val="es-ES"/>
                            <w:rPrChange w:id="460" w:author="Ginés Moreno López" w:date="2020-10-14T11:51:00Z">
                              <w:rPr>
                                <w:color w:val="414042"/>
                                <w:spacing w:val="-11"/>
                                <w:kern w:val="24"/>
                                <w:sz w:val="12"/>
                                <w:szCs w:val="12"/>
                              </w:rPr>
                            </w:rPrChange>
                          </w:rPr>
                          <w:t xml:space="preserve"> </w:t>
                        </w:r>
                        <w:r w:rsidRPr="00560F9E">
                          <w:rPr>
                            <w:color w:val="414042"/>
                            <w:spacing w:val="-36"/>
                            <w:kern w:val="24"/>
                            <w:sz w:val="12"/>
                            <w:szCs w:val="12"/>
                            <w:lang w:val="es-ES"/>
                            <w:rPrChange w:id="461" w:author="Ginés Moreno López" w:date="2020-10-14T11:51:00Z">
                              <w:rPr>
                                <w:color w:val="414042"/>
                                <w:spacing w:val="-36"/>
                                <w:kern w:val="24"/>
                                <w:sz w:val="12"/>
                                <w:szCs w:val="12"/>
                              </w:rPr>
                            </w:rPrChange>
                          </w:rPr>
                          <w:t>Y</w:t>
                        </w:r>
                        <w:r w:rsidRPr="00560F9E">
                          <w:rPr>
                            <w:color w:val="414042"/>
                            <w:spacing w:val="-11"/>
                            <w:kern w:val="24"/>
                            <w:sz w:val="12"/>
                            <w:szCs w:val="12"/>
                            <w:lang w:val="es-ES"/>
                            <w:rPrChange w:id="462" w:author="Ginés Moreno López" w:date="2020-10-14T11:51:00Z">
                              <w:rPr>
                                <w:color w:val="414042"/>
                                <w:spacing w:val="-11"/>
                                <w:kern w:val="24"/>
                                <w:sz w:val="12"/>
                                <w:szCs w:val="12"/>
                              </w:rPr>
                            </w:rPrChange>
                          </w:rPr>
                          <w:t xml:space="preserve"> </w:t>
                        </w:r>
                        <w:r w:rsidRPr="00560F9E">
                          <w:rPr>
                            <w:color w:val="414042"/>
                            <w:spacing w:val="-4"/>
                            <w:kern w:val="24"/>
                            <w:sz w:val="12"/>
                            <w:szCs w:val="12"/>
                            <w:lang w:val="es-ES"/>
                            <w:rPrChange w:id="463" w:author="Ginés Moreno López" w:date="2020-10-14T11:51:00Z">
                              <w:rPr>
                                <w:color w:val="414042"/>
                                <w:spacing w:val="-4"/>
                                <w:kern w:val="24"/>
                                <w:sz w:val="12"/>
                                <w:szCs w:val="12"/>
                              </w:rPr>
                            </w:rPrChange>
                          </w:rPr>
                          <w:t>10</w:t>
                        </w:r>
                        <w:r w:rsidRPr="00560F9E">
                          <w:rPr>
                            <w:color w:val="414042"/>
                            <w:spacing w:val="-8"/>
                            <w:kern w:val="24"/>
                            <w:sz w:val="12"/>
                            <w:szCs w:val="12"/>
                            <w:lang w:val="es-ES"/>
                            <w:rPrChange w:id="464" w:author="Ginés Moreno López" w:date="2020-10-14T11:51:00Z">
                              <w:rPr>
                                <w:color w:val="414042"/>
                                <w:spacing w:val="-8"/>
                                <w:kern w:val="24"/>
                                <w:sz w:val="12"/>
                                <w:szCs w:val="12"/>
                              </w:rPr>
                            </w:rPrChange>
                          </w:rPr>
                          <w:t xml:space="preserve"> </w:t>
                        </w:r>
                        <w:r w:rsidRPr="00560F9E">
                          <w:rPr>
                            <w:color w:val="414042"/>
                            <w:spacing w:val="-14"/>
                            <w:kern w:val="24"/>
                            <w:sz w:val="12"/>
                            <w:szCs w:val="12"/>
                            <w:lang w:val="es-ES"/>
                            <w:rPrChange w:id="465" w:author="Ginés Moreno López" w:date="2020-10-14T11:51:00Z">
                              <w:rPr>
                                <w:color w:val="414042"/>
                                <w:spacing w:val="-14"/>
                                <w:kern w:val="24"/>
                                <w:sz w:val="12"/>
                                <w:szCs w:val="12"/>
                              </w:rPr>
                            </w:rPrChange>
                          </w:rPr>
                          <w:t>-</w:t>
                        </w:r>
                        <w:r w:rsidRPr="00560F9E">
                          <w:rPr>
                            <w:color w:val="414042"/>
                            <w:spacing w:val="-8"/>
                            <w:kern w:val="24"/>
                            <w:sz w:val="12"/>
                            <w:szCs w:val="12"/>
                            <w:lang w:val="es-ES"/>
                            <w:rPrChange w:id="466" w:author="Ginés Moreno López" w:date="2020-10-14T11:51:00Z">
                              <w:rPr>
                                <w:color w:val="414042"/>
                                <w:spacing w:val="-8"/>
                                <w:kern w:val="24"/>
                                <w:sz w:val="12"/>
                                <w:szCs w:val="12"/>
                              </w:rPr>
                            </w:rPrChange>
                          </w:rPr>
                          <w:t xml:space="preserve"> </w:t>
                        </w:r>
                        <w:r w:rsidRPr="00560F9E">
                          <w:rPr>
                            <w:color w:val="414042"/>
                            <w:spacing w:val="-29"/>
                            <w:kern w:val="24"/>
                            <w:sz w:val="12"/>
                            <w:szCs w:val="12"/>
                            <w:lang w:val="es-ES"/>
                            <w:rPrChange w:id="467" w:author="Ginés Moreno López" w:date="2020-10-14T11:51:00Z">
                              <w:rPr>
                                <w:color w:val="414042"/>
                                <w:spacing w:val="-29"/>
                                <w:kern w:val="24"/>
                                <w:sz w:val="12"/>
                                <w:szCs w:val="12"/>
                              </w:rPr>
                            </w:rPrChange>
                          </w:rPr>
                          <w:t>K</w:t>
                        </w:r>
                        <w:r w:rsidRPr="00560F9E">
                          <w:rPr>
                            <w:color w:val="414042"/>
                            <w:spacing w:val="-9"/>
                            <w:kern w:val="24"/>
                            <w:sz w:val="12"/>
                            <w:szCs w:val="12"/>
                            <w:lang w:val="es-ES"/>
                            <w:rPrChange w:id="468" w:author="Ginés Moreno López" w:date="2020-10-14T11:51:00Z">
                              <w:rPr>
                                <w:color w:val="414042"/>
                                <w:spacing w:val="-9"/>
                                <w:kern w:val="24"/>
                                <w:sz w:val="12"/>
                                <w:szCs w:val="12"/>
                              </w:rPr>
                            </w:rPrChange>
                          </w:rPr>
                          <w:t xml:space="preserve"> </w:t>
                        </w:r>
                        <w:r w:rsidRPr="00560F9E">
                          <w:rPr>
                            <w:color w:val="414042"/>
                            <w:spacing w:val="-4"/>
                            <w:kern w:val="24"/>
                            <w:sz w:val="12"/>
                            <w:szCs w:val="12"/>
                            <w:lang w:val="es-ES"/>
                            <w:rPrChange w:id="469" w:author="Ginés Moreno López" w:date="2020-10-14T11:51:00Z">
                              <w:rPr>
                                <w:color w:val="414042"/>
                                <w:spacing w:val="-4"/>
                                <w:kern w:val="24"/>
                                <w:sz w:val="12"/>
                                <w:szCs w:val="12"/>
                              </w:rPr>
                            </w:rPrChange>
                          </w:rPr>
                          <w:t>11</w:t>
                        </w:r>
                      </w:p>
                      <w:p w14:paraId="38C31454" w14:textId="77777777" w:rsidR="009F3A04" w:rsidRPr="00560F9E" w:rsidRDefault="009F3A04" w:rsidP="00E015AE">
                        <w:pPr>
                          <w:pStyle w:val="Normalwebb"/>
                          <w:ind w:left="14"/>
                          <w:rPr>
                            <w:lang w:val="es-ES"/>
                            <w:rPrChange w:id="470" w:author="Ginés Moreno López" w:date="2020-10-14T11:51:00Z">
                              <w:rPr/>
                            </w:rPrChange>
                          </w:rPr>
                        </w:pPr>
                        <w:r w:rsidRPr="00560F9E">
                          <w:rPr>
                            <w:b/>
                            <w:bCs/>
                            <w:color w:val="414042"/>
                            <w:spacing w:val="-24"/>
                            <w:kern w:val="24"/>
                            <w:sz w:val="12"/>
                            <w:szCs w:val="12"/>
                            <w:lang w:val="es-ES"/>
                            <w:rPrChange w:id="471" w:author="Ginés Moreno López" w:date="2020-10-14T11:51:00Z">
                              <w:rPr>
                                <w:b/>
                                <w:bCs/>
                                <w:color w:val="414042"/>
                                <w:spacing w:val="-24"/>
                                <w:kern w:val="24"/>
                                <w:sz w:val="12"/>
                                <w:szCs w:val="12"/>
                              </w:rPr>
                            </w:rPrChange>
                          </w:rPr>
                          <w:t>RGB</w:t>
                        </w:r>
                        <w:r w:rsidRPr="00560F9E">
                          <w:rPr>
                            <w:b/>
                            <w:bCs/>
                            <w:color w:val="414042"/>
                            <w:spacing w:val="-7"/>
                            <w:kern w:val="24"/>
                            <w:sz w:val="12"/>
                            <w:szCs w:val="12"/>
                            <w:lang w:val="es-ES"/>
                            <w:rPrChange w:id="472" w:author="Ginés Moreno López" w:date="2020-10-14T11:51:00Z">
                              <w:rPr>
                                <w:b/>
                                <w:bCs/>
                                <w:color w:val="414042"/>
                                <w:spacing w:val="-7"/>
                                <w:kern w:val="24"/>
                                <w:sz w:val="12"/>
                                <w:szCs w:val="12"/>
                              </w:rPr>
                            </w:rPrChange>
                          </w:rPr>
                          <w:t xml:space="preserve"> </w:t>
                        </w:r>
                        <w:r w:rsidRPr="00560F9E">
                          <w:rPr>
                            <w:b/>
                            <w:bCs/>
                            <w:color w:val="414042"/>
                            <w:spacing w:val="-6"/>
                            <w:kern w:val="24"/>
                            <w:sz w:val="12"/>
                            <w:szCs w:val="12"/>
                            <w:lang w:val="es-ES"/>
                            <w:rPrChange w:id="473" w:author="Ginés Moreno López" w:date="2020-10-14T11:51:00Z">
                              <w:rPr>
                                <w:b/>
                                <w:bCs/>
                                <w:color w:val="414042"/>
                                <w:spacing w:val="-6"/>
                                <w:kern w:val="24"/>
                                <w:sz w:val="12"/>
                                <w:szCs w:val="12"/>
                              </w:rPr>
                            </w:rPrChange>
                          </w:rPr>
                          <w:t>:</w:t>
                        </w:r>
                        <w:r w:rsidRPr="00560F9E">
                          <w:rPr>
                            <w:b/>
                            <w:bCs/>
                            <w:color w:val="414042"/>
                            <w:spacing w:val="-8"/>
                            <w:kern w:val="24"/>
                            <w:sz w:val="12"/>
                            <w:szCs w:val="12"/>
                            <w:lang w:val="es-ES"/>
                            <w:rPrChange w:id="474" w:author="Ginés Moreno López" w:date="2020-10-14T11:51:00Z">
                              <w:rPr>
                                <w:b/>
                                <w:bCs/>
                                <w:color w:val="414042"/>
                                <w:spacing w:val="-8"/>
                                <w:kern w:val="24"/>
                                <w:sz w:val="12"/>
                                <w:szCs w:val="12"/>
                              </w:rPr>
                            </w:rPrChange>
                          </w:rPr>
                          <w:t xml:space="preserve"> </w:t>
                        </w:r>
                        <w:r w:rsidRPr="00560F9E">
                          <w:rPr>
                            <w:color w:val="414042"/>
                            <w:spacing w:val="-24"/>
                            <w:kern w:val="24"/>
                            <w:sz w:val="12"/>
                            <w:szCs w:val="12"/>
                            <w:lang w:val="es-ES"/>
                            <w:rPrChange w:id="475" w:author="Ginés Moreno López" w:date="2020-10-14T11:51:00Z">
                              <w:rPr>
                                <w:color w:val="414042"/>
                                <w:spacing w:val="-24"/>
                                <w:kern w:val="24"/>
                                <w:sz w:val="12"/>
                                <w:szCs w:val="12"/>
                              </w:rPr>
                            </w:rPrChange>
                          </w:rPr>
                          <w:t>R</w:t>
                        </w:r>
                        <w:r w:rsidRPr="00560F9E">
                          <w:rPr>
                            <w:color w:val="414042"/>
                            <w:spacing w:val="-8"/>
                            <w:kern w:val="24"/>
                            <w:sz w:val="12"/>
                            <w:szCs w:val="12"/>
                            <w:lang w:val="es-ES"/>
                            <w:rPrChange w:id="476" w:author="Ginés Moreno López" w:date="2020-10-14T11:51:00Z">
                              <w:rPr>
                                <w:color w:val="414042"/>
                                <w:spacing w:val="-8"/>
                                <w:kern w:val="24"/>
                                <w:sz w:val="12"/>
                                <w:szCs w:val="12"/>
                              </w:rPr>
                            </w:rPrChange>
                          </w:rPr>
                          <w:t xml:space="preserve"> </w:t>
                        </w:r>
                        <w:r w:rsidRPr="00560F9E">
                          <w:rPr>
                            <w:color w:val="414042"/>
                            <w:spacing w:val="-4"/>
                            <w:kern w:val="24"/>
                            <w:sz w:val="12"/>
                            <w:szCs w:val="12"/>
                            <w:lang w:val="es-ES"/>
                            <w:rPrChange w:id="477" w:author="Ginés Moreno López" w:date="2020-10-14T11:51:00Z">
                              <w:rPr>
                                <w:color w:val="414042"/>
                                <w:spacing w:val="-4"/>
                                <w:kern w:val="24"/>
                                <w:sz w:val="12"/>
                                <w:szCs w:val="12"/>
                              </w:rPr>
                            </w:rPrChange>
                          </w:rPr>
                          <w:t>0</w:t>
                        </w:r>
                        <w:r w:rsidRPr="00560F9E">
                          <w:rPr>
                            <w:color w:val="414042"/>
                            <w:spacing w:val="-8"/>
                            <w:kern w:val="24"/>
                            <w:sz w:val="12"/>
                            <w:szCs w:val="12"/>
                            <w:lang w:val="es-ES"/>
                            <w:rPrChange w:id="478" w:author="Ginés Moreno López" w:date="2020-10-14T11:51:00Z">
                              <w:rPr>
                                <w:color w:val="414042"/>
                                <w:spacing w:val="-8"/>
                                <w:kern w:val="24"/>
                                <w:sz w:val="12"/>
                                <w:szCs w:val="12"/>
                              </w:rPr>
                            </w:rPrChange>
                          </w:rPr>
                          <w:t xml:space="preserve"> </w:t>
                        </w:r>
                        <w:r w:rsidRPr="00560F9E">
                          <w:rPr>
                            <w:color w:val="414042"/>
                            <w:spacing w:val="-14"/>
                            <w:kern w:val="24"/>
                            <w:sz w:val="12"/>
                            <w:szCs w:val="12"/>
                            <w:lang w:val="es-ES"/>
                            <w:rPrChange w:id="479" w:author="Ginés Moreno López" w:date="2020-10-14T11:51:00Z">
                              <w:rPr>
                                <w:color w:val="414042"/>
                                <w:spacing w:val="-14"/>
                                <w:kern w:val="24"/>
                                <w:sz w:val="12"/>
                                <w:szCs w:val="12"/>
                              </w:rPr>
                            </w:rPrChange>
                          </w:rPr>
                          <w:t>-</w:t>
                        </w:r>
                        <w:r w:rsidRPr="00560F9E">
                          <w:rPr>
                            <w:color w:val="414042"/>
                            <w:spacing w:val="-8"/>
                            <w:kern w:val="24"/>
                            <w:sz w:val="12"/>
                            <w:szCs w:val="12"/>
                            <w:lang w:val="es-ES"/>
                            <w:rPrChange w:id="480" w:author="Ginés Moreno López" w:date="2020-10-14T11:51:00Z">
                              <w:rPr>
                                <w:color w:val="414042"/>
                                <w:spacing w:val="-8"/>
                                <w:kern w:val="24"/>
                                <w:sz w:val="12"/>
                                <w:szCs w:val="12"/>
                              </w:rPr>
                            </w:rPrChange>
                          </w:rPr>
                          <w:t xml:space="preserve"> </w:t>
                        </w:r>
                        <w:r w:rsidRPr="00560F9E">
                          <w:rPr>
                            <w:color w:val="414042"/>
                            <w:spacing w:val="-23"/>
                            <w:kern w:val="24"/>
                            <w:sz w:val="12"/>
                            <w:szCs w:val="12"/>
                            <w:lang w:val="es-ES"/>
                            <w:rPrChange w:id="481" w:author="Ginés Moreno López" w:date="2020-10-14T11:51:00Z">
                              <w:rPr>
                                <w:color w:val="414042"/>
                                <w:spacing w:val="-23"/>
                                <w:kern w:val="24"/>
                                <w:sz w:val="12"/>
                                <w:szCs w:val="12"/>
                              </w:rPr>
                            </w:rPrChange>
                          </w:rPr>
                          <w:t>G</w:t>
                        </w:r>
                        <w:r w:rsidRPr="00560F9E">
                          <w:rPr>
                            <w:color w:val="414042"/>
                            <w:spacing w:val="-8"/>
                            <w:kern w:val="24"/>
                            <w:sz w:val="12"/>
                            <w:szCs w:val="12"/>
                            <w:lang w:val="es-ES"/>
                            <w:rPrChange w:id="482" w:author="Ginés Moreno López" w:date="2020-10-14T11:51:00Z">
                              <w:rPr>
                                <w:color w:val="414042"/>
                                <w:spacing w:val="-8"/>
                                <w:kern w:val="24"/>
                                <w:sz w:val="12"/>
                                <w:szCs w:val="12"/>
                              </w:rPr>
                            </w:rPrChange>
                          </w:rPr>
                          <w:t xml:space="preserve"> </w:t>
                        </w:r>
                        <w:r w:rsidRPr="00560F9E">
                          <w:rPr>
                            <w:color w:val="414042"/>
                            <w:spacing w:val="-4"/>
                            <w:kern w:val="24"/>
                            <w:sz w:val="12"/>
                            <w:szCs w:val="12"/>
                            <w:lang w:val="es-ES"/>
                            <w:rPrChange w:id="483" w:author="Ginés Moreno López" w:date="2020-10-14T11:51:00Z">
                              <w:rPr>
                                <w:color w:val="414042"/>
                                <w:spacing w:val="-4"/>
                                <w:kern w:val="24"/>
                                <w:sz w:val="12"/>
                                <w:szCs w:val="12"/>
                              </w:rPr>
                            </w:rPrChange>
                          </w:rPr>
                          <w:t>181</w:t>
                        </w:r>
                        <w:r w:rsidRPr="00560F9E">
                          <w:rPr>
                            <w:color w:val="414042"/>
                            <w:spacing w:val="-8"/>
                            <w:kern w:val="24"/>
                            <w:sz w:val="12"/>
                            <w:szCs w:val="12"/>
                            <w:lang w:val="es-ES"/>
                            <w:rPrChange w:id="484" w:author="Ginés Moreno López" w:date="2020-10-14T11:51:00Z">
                              <w:rPr>
                                <w:color w:val="414042"/>
                                <w:spacing w:val="-8"/>
                                <w:kern w:val="24"/>
                                <w:sz w:val="12"/>
                                <w:szCs w:val="12"/>
                              </w:rPr>
                            </w:rPrChange>
                          </w:rPr>
                          <w:t xml:space="preserve"> </w:t>
                        </w:r>
                        <w:r w:rsidRPr="00560F9E">
                          <w:rPr>
                            <w:color w:val="414042"/>
                            <w:spacing w:val="-14"/>
                            <w:kern w:val="24"/>
                            <w:sz w:val="12"/>
                            <w:szCs w:val="12"/>
                            <w:lang w:val="es-ES"/>
                            <w:rPrChange w:id="485" w:author="Ginés Moreno López" w:date="2020-10-14T11:51:00Z">
                              <w:rPr>
                                <w:color w:val="414042"/>
                                <w:spacing w:val="-14"/>
                                <w:kern w:val="24"/>
                                <w:sz w:val="12"/>
                                <w:szCs w:val="12"/>
                              </w:rPr>
                            </w:rPrChange>
                          </w:rPr>
                          <w:t>-</w:t>
                        </w:r>
                        <w:r w:rsidRPr="00560F9E">
                          <w:rPr>
                            <w:color w:val="414042"/>
                            <w:spacing w:val="-8"/>
                            <w:kern w:val="24"/>
                            <w:sz w:val="12"/>
                            <w:szCs w:val="12"/>
                            <w:lang w:val="es-ES"/>
                            <w:rPrChange w:id="486" w:author="Ginés Moreno López" w:date="2020-10-14T11:51:00Z">
                              <w:rPr>
                                <w:color w:val="414042"/>
                                <w:spacing w:val="-8"/>
                                <w:kern w:val="24"/>
                                <w:sz w:val="12"/>
                                <w:szCs w:val="12"/>
                              </w:rPr>
                            </w:rPrChange>
                          </w:rPr>
                          <w:t xml:space="preserve"> </w:t>
                        </w:r>
                        <w:r w:rsidRPr="00560F9E">
                          <w:rPr>
                            <w:color w:val="414042"/>
                            <w:spacing w:val="-23"/>
                            <w:kern w:val="24"/>
                            <w:sz w:val="12"/>
                            <w:szCs w:val="12"/>
                            <w:lang w:val="es-ES"/>
                            <w:rPrChange w:id="487" w:author="Ginés Moreno López" w:date="2020-10-14T11:51:00Z">
                              <w:rPr>
                                <w:color w:val="414042"/>
                                <w:spacing w:val="-23"/>
                                <w:kern w:val="24"/>
                                <w:sz w:val="12"/>
                                <w:szCs w:val="12"/>
                              </w:rPr>
                            </w:rPrChange>
                          </w:rPr>
                          <w:t>B</w:t>
                        </w:r>
                        <w:r w:rsidRPr="00560F9E">
                          <w:rPr>
                            <w:color w:val="414042"/>
                            <w:spacing w:val="-8"/>
                            <w:kern w:val="24"/>
                            <w:sz w:val="12"/>
                            <w:szCs w:val="12"/>
                            <w:lang w:val="es-ES"/>
                            <w:rPrChange w:id="488" w:author="Ginés Moreno López" w:date="2020-10-14T11:51:00Z">
                              <w:rPr>
                                <w:color w:val="414042"/>
                                <w:spacing w:val="-8"/>
                                <w:kern w:val="24"/>
                                <w:sz w:val="12"/>
                                <w:szCs w:val="12"/>
                              </w:rPr>
                            </w:rPrChange>
                          </w:rPr>
                          <w:t xml:space="preserve"> </w:t>
                        </w:r>
                        <w:r w:rsidRPr="00560F9E">
                          <w:rPr>
                            <w:color w:val="414042"/>
                            <w:spacing w:val="-4"/>
                            <w:kern w:val="24"/>
                            <w:sz w:val="12"/>
                            <w:szCs w:val="12"/>
                            <w:lang w:val="es-ES"/>
                            <w:rPrChange w:id="489" w:author="Ginés Moreno López" w:date="2020-10-14T11:51:00Z">
                              <w:rPr>
                                <w:color w:val="414042"/>
                                <w:spacing w:val="-4"/>
                                <w:kern w:val="24"/>
                                <w:sz w:val="12"/>
                                <w:szCs w:val="12"/>
                              </w:rPr>
                            </w:rPrChange>
                          </w:rPr>
                          <w:t>208</w:t>
                        </w:r>
                      </w:p>
                    </w:txbxContent>
                  </v:textbox>
                </v:shape>
                <v:shape id="object 15" o:spid="_x0000_s1035" type="#_x0000_t202" style="position:absolute;left:79614;top:3208;width:7163;height:4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" filled="f" stroked="f">
                  <v:textbox style="mso-fit-shape-to-text:t" inset="0,0,0,0">
                    <w:txbxContent>
                      <w:p w14:paraId="3AF58F1B" w14:textId="77777777" w:rsidR="009F3A04" w:rsidRPr="00560F9E" w:rsidRDefault="009F3A04" w:rsidP="00E015AE">
                        <w:pPr>
                          <w:pStyle w:val="Normalwebb"/>
                          <w:ind w:left="14" w:right="288"/>
                          <w:rPr>
                            <w:sz w:val="24"/>
                            <w:lang w:val="es-ES"/>
                            <w:rPrChange w:id="490" w:author="Ginés Moreno López" w:date="2020-10-14T11:51:00Z">
                              <w:rPr>
                                <w:sz w:val="24"/>
                              </w:rPr>
                            </w:rPrChange>
                          </w:rPr>
                        </w:pPr>
                        <w:r w:rsidRPr="00560F9E">
                          <w:rPr>
                            <w:b/>
                            <w:bCs/>
                            <w:color w:val="414042"/>
                            <w:spacing w:val="-20"/>
                            <w:kern w:val="24"/>
                            <w:sz w:val="12"/>
                            <w:szCs w:val="12"/>
                            <w:lang w:val="es-ES"/>
                            <w:rPrChange w:id="491" w:author="Ginés Moreno López" w:date="2020-10-14T11:51:00Z">
                              <w:rPr>
                                <w:b/>
                                <w:bCs/>
                                <w:color w:val="414042"/>
                                <w:spacing w:val="-20"/>
                                <w:kern w:val="24"/>
                                <w:sz w:val="12"/>
                                <w:szCs w:val="12"/>
                              </w:rPr>
                            </w:rPrChange>
                          </w:rPr>
                          <w:t>P</w:t>
                        </w:r>
                        <w:r w:rsidRPr="00560F9E">
                          <w:rPr>
                            <w:b/>
                            <w:bCs/>
                            <w:color w:val="414042"/>
                            <w:spacing w:val="-27"/>
                            <w:kern w:val="24"/>
                            <w:sz w:val="12"/>
                            <w:szCs w:val="12"/>
                            <w:lang w:val="es-ES"/>
                            <w:rPrChange w:id="492" w:author="Ginés Moreno López" w:date="2020-10-14T11:51:00Z">
                              <w:rPr>
                                <w:b/>
                                <w:bCs/>
                                <w:color w:val="414042"/>
                                <w:spacing w:val="-27"/>
                                <w:kern w:val="24"/>
                                <w:sz w:val="12"/>
                                <w:szCs w:val="12"/>
                              </w:rPr>
                            </w:rPrChange>
                          </w:rPr>
                          <w:t>AN</w:t>
                        </w:r>
                        <w:r w:rsidRPr="00560F9E">
                          <w:rPr>
                            <w:b/>
                            <w:bCs/>
                            <w:color w:val="414042"/>
                            <w:spacing w:val="-26"/>
                            <w:kern w:val="24"/>
                            <w:sz w:val="12"/>
                            <w:szCs w:val="12"/>
                            <w:lang w:val="es-ES"/>
                            <w:rPrChange w:id="493" w:author="Ginés Moreno López" w:date="2020-10-14T11:51:00Z">
                              <w:rPr>
                                <w:b/>
                                <w:bCs/>
                                <w:color w:val="414042"/>
                                <w:spacing w:val="-26"/>
                                <w:kern w:val="24"/>
                                <w:sz w:val="12"/>
                                <w:szCs w:val="12"/>
                              </w:rPr>
                            </w:rPrChange>
                          </w:rPr>
                          <w:t>T</w:t>
                        </w:r>
                        <w:r w:rsidRPr="00560F9E">
                          <w:rPr>
                            <w:b/>
                            <w:bCs/>
                            <w:color w:val="414042"/>
                            <w:spacing w:val="-23"/>
                            <w:kern w:val="24"/>
                            <w:sz w:val="12"/>
                            <w:szCs w:val="12"/>
                            <w:lang w:val="es-ES"/>
                            <w:rPrChange w:id="494" w:author="Ginés Moreno López" w:date="2020-10-14T11:51:00Z">
                              <w:rPr>
                                <w:b/>
                                <w:bCs/>
                                <w:color w:val="414042"/>
                                <w:spacing w:val="-23"/>
                                <w:kern w:val="24"/>
                                <w:sz w:val="12"/>
                                <w:szCs w:val="12"/>
                              </w:rPr>
                            </w:rPrChange>
                          </w:rPr>
                          <w:t>ONE</w:t>
                        </w:r>
                        <w:r w:rsidRPr="00560F9E">
                          <w:rPr>
                            <w:b/>
                            <w:bCs/>
                            <w:color w:val="414042"/>
                            <w:spacing w:val="-7"/>
                            <w:kern w:val="24"/>
                            <w:sz w:val="12"/>
                            <w:szCs w:val="12"/>
                            <w:lang w:val="es-ES"/>
                            <w:rPrChange w:id="495" w:author="Ginés Moreno López" w:date="2020-10-14T11:51:00Z">
                              <w:rPr>
                                <w:b/>
                                <w:bCs/>
                                <w:color w:val="414042"/>
                                <w:spacing w:val="-7"/>
                                <w:kern w:val="24"/>
                                <w:sz w:val="12"/>
                                <w:szCs w:val="12"/>
                              </w:rPr>
                            </w:rPrChange>
                          </w:rPr>
                          <w:t xml:space="preserve"> </w:t>
                        </w:r>
                        <w:r w:rsidRPr="00560F9E">
                          <w:rPr>
                            <w:b/>
                            <w:bCs/>
                            <w:color w:val="414042"/>
                            <w:kern w:val="24"/>
                            <w:sz w:val="12"/>
                            <w:szCs w:val="12"/>
                            <w:lang w:val="es-ES"/>
                            <w:rPrChange w:id="496" w:author="Ginés Moreno López" w:date="2020-10-14T11:51:00Z">
                              <w:rPr>
                                <w:b/>
                                <w:bCs/>
                                <w:color w:val="414042"/>
                                <w:kern w:val="24"/>
                                <w:sz w:val="12"/>
                                <w:szCs w:val="12"/>
                              </w:rPr>
                            </w:rPrChange>
                          </w:rPr>
                          <w:t>660</w:t>
                        </w:r>
                        <w:r w:rsidRPr="00560F9E">
                          <w:rPr>
                            <w:b/>
                            <w:bCs/>
                            <w:color w:val="414042"/>
                            <w:spacing w:val="-7"/>
                            <w:kern w:val="24"/>
                            <w:sz w:val="12"/>
                            <w:szCs w:val="12"/>
                            <w:lang w:val="es-ES"/>
                            <w:rPrChange w:id="497" w:author="Ginés Moreno López" w:date="2020-10-14T11:51:00Z">
                              <w:rPr>
                                <w:b/>
                                <w:bCs/>
                                <w:color w:val="414042"/>
                                <w:spacing w:val="-7"/>
                                <w:kern w:val="24"/>
                                <w:sz w:val="12"/>
                                <w:szCs w:val="12"/>
                              </w:rPr>
                            </w:rPrChange>
                          </w:rPr>
                          <w:t xml:space="preserve"> </w:t>
                        </w:r>
                        <w:r w:rsidRPr="00560F9E">
                          <w:rPr>
                            <w:b/>
                            <w:bCs/>
                            <w:color w:val="414042"/>
                            <w:spacing w:val="-28"/>
                            <w:kern w:val="24"/>
                            <w:sz w:val="12"/>
                            <w:szCs w:val="12"/>
                            <w:lang w:val="es-ES"/>
                            <w:rPrChange w:id="498" w:author="Ginés Moreno López" w:date="2020-10-14T11:51:00Z">
                              <w:rPr>
                                <w:b/>
                                <w:bCs/>
                                <w:color w:val="414042"/>
                                <w:spacing w:val="-28"/>
                                <w:kern w:val="24"/>
                                <w:sz w:val="12"/>
                                <w:szCs w:val="12"/>
                              </w:rPr>
                            </w:rPrChange>
                          </w:rPr>
                          <w:t>C</w:t>
                        </w:r>
                        <w:r w:rsidRPr="00560F9E">
                          <w:rPr>
                            <w:b/>
                            <w:bCs/>
                            <w:color w:val="414042"/>
                            <w:spacing w:val="-10"/>
                            <w:kern w:val="24"/>
                            <w:sz w:val="12"/>
                            <w:szCs w:val="12"/>
                            <w:lang w:val="es-ES"/>
                            <w:rPrChange w:id="499" w:author="Ginés Moreno López" w:date="2020-10-14T11:51:00Z">
                              <w:rPr>
                                <w:b/>
                                <w:bCs/>
                                <w:color w:val="414042"/>
                                <w:spacing w:val="-10"/>
                                <w:kern w:val="24"/>
                                <w:sz w:val="12"/>
                                <w:szCs w:val="12"/>
                              </w:rPr>
                            </w:rPrChange>
                          </w:rPr>
                          <w:t xml:space="preserve"> </w:t>
                        </w:r>
                        <w:r w:rsidRPr="00560F9E">
                          <w:rPr>
                            <w:b/>
                            <w:bCs/>
                            <w:color w:val="414042"/>
                            <w:spacing w:val="-28"/>
                            <w:kern w:val="24"/>
                            <w:sz w:val="12"/>
                            <w:szCs w:val="12"/>
                            <w:lang w:val="es-ES"/>
                            <w:rPrChange w:id="500" w:author="Ginés Moreno López" w:date="2020-10-14T11:51:00Z">
                              <w:rPr>
                                <w:b/>
                                <w:bCs/>
                                <w:color w:val="414042"/>
                                <w:spacing w:val="-28"/>
                                <w:kern w:val="24"/>
                                <w:sz w:val="12"/>
                                <w:szCs w:val="12"/>
                              </w:rPr>
                            </w:rPrChange>
                          </w:rPr>
                          <w:t>CMYK</w:t>
                        </w:r>
                        <w:r w:rsidRPr="00560F9E">
                          <w:rPr>
                            <w:b/>
                            <w:bCs/>
                            <w:color w:val="414042"/>
                            <w:spacing w:val="-8"/>
                            <w:kern w:val="24"/>
                            <w:sz w:val="12"/>
                            <w:szCs w:val="12"/>
                            <w:lang w:val="es-ES"/>
                            <w:rPrChange w:id="501" w:author="Ginés Moreno López" w:date="2020-10-14T11:51:00Z">
                              <w:rPr>
                                <w:b/>
                                <w:bCs/>
                                <w:color w:val="414042"/>
                                <w:spacing w:val="-8"/>
                                <w:kern w:val="24"/>
                                <w:sz w:val="12"/>
                                <w:szCs w:val="12"/>
                              </w:rPr>
                            </w:rPrChange>
                          </w:rPr>
                          <w:t xml:space="preserve"> </w:t>
                        </w:r>
                        <w:r w:rsidRPr="00560F9E">
                          <w:rPr>
                            <w:b/>
                            <w:bCs/>
                            <w:color w:val="414042"/>
                            <w:spacing w:val="-6"/>
                            <w:kern w:val="24"/>
                            <w:sz w:val="12"/>
                            <w:szCs w:val="12"/>
                            <w:lang w:val="es-ES"/>
                            <w:rPrChange w:id="502" w:author="Ginés Moreno López" w:date="2020-10-14T11:51:00Z">
                              <w:rPr>
                                <w:b/>
                                <w:bCs/>
                                <w:color w:val="414042"/>
                                <w:spacing w:val="-6"/>
                                <w:kern w:val="24"/>
                                <w:sz w:val="12"/>
                                <w:szCs w:val="12"/>
                              </w:rPr>
                            </w:rPrChange>
                          </w:rPr>
                          <w:t>:</w:t>
                        </w:r>
                        <w:r w:rsidRPr="00560F9E">
                          <w:rPr>
                            <w:b/>
                            <w:bCs/>
                            <w:color w:val="414042"/>
                            <w:spacing w:val="-8"/>
                            <w:kern w:val="24"/>
                            <w:sz w:val="12"/>
                            <w:szCs w:val="12"/>
                            <w:lang w:val="es-ES"/>
                            <w:rPrChange w:id="503" w:author="Ginés Moreno López" w:date="2020-10-14T11:51:00Z">
                              <w:rPr>
                                <w:b/>
                                <w:bCs/>
                                <w:color w:val="414042"/>
                                <w:spacing w:val="-8"/>
                                <w:kern w:val="24"/>
                                <w:sz w:val="12"/>
                                <w:szCs w:val="12"/>
                              </w:rPr>
                            </w:rPrChange>
                          </w:rPr>
                          <w:t xml:space="preserve"> </w:t>
                        </w:r>
                        <w:r w:rsidRPr="00560F9E">
                          <w:rPr>
                            <w:color w:val="414042"/>
                            <w:spacing w:val="-24"/>
                            <w:kern w:val="24"/>
                            <w:sz w:val="12"/>
                            <w:szCs w:val="12"/>
                            <w:lang w:val="es-ES"/>
                            <w:rPrChange w:id="504" w:author="Ginés Moreno López" w:date="2020-10-14T11:51:00Z">
                              <w:rPr>
                                <w:color w:val="414042"/>
                                <w:spacing w:val="-24"/>
                                <w:kern w:val="24"/>
                                <w:sz w:val="12"/>
                                <w:szCs w:val="12"/>
                              </w:rPr>
                            </w:rPrChange>
                          </w:rPr>
                          <w:t>C</w:t>
                        </w:r>
                        <w:r w:rsidRPr="00560F9E">
                          <w:rPr>
                            <w:color w:val="414042"/>
                            <w:spacing w:val="-8"/>
                            <w:kern w:val="24"/>
                            <w:sz w:val="12"/>
                            <w:szCs w:val="12"/>
                            <w:lang w:val="es-ES"/>
                            <w:rPrChange w:id="505" w:author="Ginés Moreno López" w:date="2020-10-14T11:51:00Z">
                              <w:rPr>
                                <w:color w:val="414042"/>
                                <w:spacing w:val="-8"/>
                                <w:kern w:val="24"/>
                                <w:sz w:val="12"/>
                                <w:szCs w:val="12"/>
                              </w:rPr>
                            </w:rPrChange>
                          </w:rPr>
                          <w:t xml:space="preserve"> </w:t>
                        </w:r>
                        <w:r w:rsidRPr="00560F9E">
                          <w:rPr>
                            <w:color w:val="414042"/>
                            <w:spacing w:val="-4"/>
                            <w:kern w:val="24"/>
                            <w:sz w:val="12"/>
                            <w:szCs w:val="12"/>
                            <w:lang w:val="es-ES"/>
                            <w:rPrChange w:id="506" w:author="Ginés Moreno López" w:date="2020-10-14T11:51:00Z">
                              <w:rPr>
                                <w:color w:val="414042"/>
                                <w:spacing w:val="-4"/>
                                <w:kern w:val="24"/>
                                <w:sz w:val="12"/>
                                <w:szCs w:val="12"/>
                              </w:rPr>
                            </w:rPrChange>
                          </w:rPr>
                          <w:t>88</w:t>
                        </w:r>
                        <w:r w:rsidRPr="00560F9E">
                          <w:rPr>
                            <w:color w:val="414042"/>
                            <w:spacing w:val="-8"/>
                            <w:kern w:val="24"/>
                            <w:sz w:val="12"/>
                            <w:szCs w:val="12"/>
                            <w:lang w:val="es-ES"/>
                            <w:rPrChange w:id="507" w:author="Ginés Moreno López" w:date="2020-10-14T11:51:00Z">
                              <w:rPr>
                                <w:color w:val="414042"/>
                                <w:spacing w:val="-8"/>
                                <w:kern w:val="24"/>
                                <w:sz w:val="12"/>
                                <w:szCs w:val="12"/>
                              </w:rPr>
                            </w:rPrChange>
                          </w:rPr>
                          <w:t xml:space="preserve"> </w:t>
                        </w:r>
                        <w:r w:rsidRPr="00560F9E">
                          <w:rPr>
                            <w:color w:val="414042"/>
                            <w:spacing w:val="-14"/>
                            <w:kern w:val="24"/>
                            <w:sz w:val="12"/>
                            <w:szCs w:val="12"/>
                            <w:lang w:val="es-ES"/>
                            <w:rPrChange w:id="508" w:author="Ginés Moreno López" w:date="2020-10-14T11:51:00Z">
                              <w:rPr>
                                <w:color w:val="414042"/>
                                <w:spacing w:val="-14"/>
                                <w:kern w:val="24"/>
                                <w:sz w:val="12"/>
                                <w:szCs w:val="12"/>
                              </w:rPr>
                            </w:rPrChange>
                          </w:rPr>
                          <w:t>-</w:t>
                        </w:r>
                        <w:r w:rsidRPr="00560F9E">
                          <w:rPr>
                            <w:color w:val="414042"/>
                            <w:spacing w:val="-8"/>
                            <w:kern w:val="24"/>
                            <w:sz w:val="12"/>
                            <w:szCs w:val="12"/>
                            <w:lang w:val="es-ES"/>
                            <w:rPrChange w:id="509" w:author="Ginés Moreno López" w:date="2020-10-14T11:51:00Z">
                              <w:rPr>
                                <w:color w:val="414042"/>
                                <w:spacing w:val="-8"/>
                                <w:kern w:val="24"/>
                                <w:sz w:val="12"/>
                                <w:szCs w:val="12"/>
                              </w:rPr>
                            </w:rPrChange>
                          </w:rPr>
                          <w:t xml:space="preserve"> </w:t>
                        </w:r>
                        <w:r w:rsidRPr="00560F9E">
                          <w:rPr>
                            <w:color w:val="414042"/>
                            <w:spacing w:val="-22"/>
                            <w:kern w:val="24"/>
                            <w:sz w:val="12"/>
                            <w:szCs w:val="12"/>
                            <w:lang w:val="es-ES"/>
                            <w:rPrChange w:id="510" w:author="Ginés Moreno López" w:date="2020-10-14T11:51:00Z">
                              <w:rPr>
                                <w:color w:val="414042"/>
                                <w:spacing w:val="-22"/>
                                <w:kern w:val="24"/>
                                <w:sz w:val="12"/>
                                <w:szCs w:val="12"/>
                              </w:rPr>
                            </w:rPrChange>
                          </w:rPr>
                          <w:t>M</w:t>
                        </w:r>
                        <w:r w:rsidRPr="00560F9E">
                          <w:rPr>
                            <w:color w:val="414042"/>
                            <w:spacing w:val="-8"/>
                            <w:kern w:val="24"/>
                            <w:sz w:val="12"/>
                            <w:szCs w:val="12"/>
                            <w:lang w:val="es-ES"/>
                            <w:rPrChange w:id="511" w:author="Ginés Moreno López" w:date="2020-10-14T11:51:00Z">
                              <w:rPr>
                                <w:color w:val="414042"/>
                                <w:spacing w:val="-8"/>
                                <w:kern w:val="24"/>
                                <w:sz w:val="12"/>
                                <w:szCs w:val="12"/>
                              </w:rPr>
                            </w:rPrChange>
                          </w:rPr>
                          <w:t xml:space="preserve"> </w:t>
                        </w:r>
                        <w:r w:rsidRPr="00560F9E">
                          <w:rPr>
                            <w:color w:val="414042"/>
                            <w:spacing w:val="-4"/>
                            <w:kern w:val="24"/>
                            <w:sz w:val="12"/>
                            <w:szCs w:val="12"/>
                            <w:lang w:val="es-ES"/>
                            <w:rPrChange w:id="512" w:author="Ginés Moreno López" w:date="2020-10-14T11:51:00Z">
                              <w:rPr>
                                <w:color w:val="414042"/>
                                <w:spacing w:val="-4"/>
                                <w:kern w:val="24"/>
                                <w:sz w:val="12"/>
                                <w:szCs w:val="12"/>
                              </w:rPr>
                            </w:rPrChange>
                          </w:rPr>
                          <w:t>50</w:t>
                        </w:r>
                      </w:p>
                      <w:p w14:paraId="797FC83C" w14:textId="77777777" w:rsidR="009F3A04" w:rsidRDefault="009F3A04" w:rsidP="00E015AE">
                        <w:pPr>
                          <w:pStyle w:val="Normalweb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64</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126</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201</w:t>
                        </w:r>
                      </w:p>
                    </w:txbxContent>
                  </v:textbox>
                </v:shape>
                <v:shape id="object 21" o:spid="_x0000_s1036" style="position:absolute;left:43071;top:123;width:10629;height:2810;visibility:visible;mso-wrap-style:square;v-text-anchor:top" coordsize="1172210,309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" path="m1171676,309346l,309346,,,1171676,r,309346xe" fillcolor="#00aeef" stroked="f">
                  <v:path arrowok="t"/>
                </v:shape>
                <v:shape id="object 22" o:spid="_x0000_s1037" style="position:absolute;left:55330;top:123;width:10630;height:2810;visibility:visible;mso-wrap-style:square;v-text-anchor:top" coordsize="1172209,309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" path="m1171676,309346l,309346,,,1171676,r,309346xe" fillcolor="#00b4ac" stroked="f">
                  <v:path arrowok="t"/>
                </v:shape>
                <v:shape id="object 23" o:spid="_x0000_s1038" style="position:absolute;left:67520;top:123;width:10629;height:2810;visibility:visible;mso-wrap-style:square;v-text-anchor:top" coordsize="1172209,309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" path="m1171676,309346l,309346,,,1171676,r,309346xe" fillcolor="#00bbd2" stroked="f">
                  <v:path arrowok="t"/>
                </v:shape>
                <v:shape id="object 24" o:spid="_x0000_s1039" style="position:absolute;left:79663;top:123;width:10629;height:2810;visibility:visible;mso-wrap-style:square;v-text-anchor:top" coordsize="1172209,309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" path="m,309359r1171676,l1171676,,,,,309359xe" fillcolor="#5a83c3" stroked="f">
                  <v:path arrowok="t"/>
                </v:shape>
                <v:shape id="object 25" o:spid="_x0000_s1040" style="position:absolute;left:43071;top:7365;width:10629;height:1566;visibility:visible;mso-wrap-style:square;v-text-anchor:top" coordsize="1172210,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" path="m1171676,172707l,172707,,,1171676,r,172707xe" fillcolor="#6dcff6" stroked="f">
                  <v:path arrowok="t"/>
                </v:shape>
                <v:shape id="object 26" o:spid="_x0000_s1041" style="position:absolute;left:55330;top:7365;width:10630;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" path="m1171676,172707l,172707,,,1171676,r,172707xe" fillcolor="#85d0cc" stroked="f">
                  <v:path arrowok="t"/>
                </v:shape>
                <v:shape id="object 27" o:spid="_x0000_s1042" style="position:absolute;left:67520;top:7365;width:10629;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" path="m1171676,172707l,172707,,,1171676,r,172707xe" fillcolor="#9ad9e5" stroked="f">
                  <v:path arrowok="t"/>
                </v:shape>
                <v:shape id="object 28" o:spid="_x0000_s1043" style="position:absolute;left:79663;top:7365;width:10629;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" path="m,172707r1171676,l1171676,,,,,172707xe" fillcolor="#acc1e1" stroked="f">
                  <v:path arrowok="t"/>
                </v:shape>
                <v:shape id="object 29" o:spid="_x0000_s1044" type="#_x0000_t202" style="position:absolute;left:42988;top:14300;width:7627;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" filled="f" stroked="f">
                  <v:textbox style="mso-fit-shape-to-text:t" inset="0,0,0,0">
                    <w:txbxContent>
                      <w:p w14:paraId="29C59F3B" w14:textId="77777777" w:rsidR="009F3A04" w:rsidRDefault="009F3A04" w:rsidP="00E015AE">
                        <w:pPr>
                          <w:pStyle w:val="Normalweb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212</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237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252</w:t>
                        </w:r>
                      </w:p>
                    </w:txbxContent>
                  </v:textbox>
                </v:shape>
                <v:shape id="object 30" o:spid="_x0000_s1045" type="#_x0000_t202" style="position:absolute;left:55159;top:14300;width:7627;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" filled="f" stroked="f">
                  <v:textbox style="mso-fit-shape-to-text:t" inset="0,0,0,0">
                    <w:txbxContent>
                      <w:p w14:paraId="7C4D244C" w14:textId="77777777" w:rsidR="009F3A04" w:rsidRDefault="009F3A04" w:rsidP="00E015AE">
                        <w:pPr>
                          <w:pStyle w:val="Normalweb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213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240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237</w:t>
                        </w:r>
                      </w:p>
                    </w:txbxContent>
                  </v:textbox>
                </v:shape>
                <v:shape id="object 31" o:spid="_x0000_s1046" type="#_x0000_t202" style="position:absolute;left:67409;top:14300;width:7626;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" filled="f" stroked="f">
                  <v:textbox style="mso-fit-shape-to-text:t" inset="0,0,0,0">
                    <w:txbxContent>
                      <w:p w14:paraId="7B7485FF" w14:textId="77777777" w:rsidR="009F3A04" w:rsidRDefault="009F3A04" w:rsidP="00E015AE">
                        <w:pPr>
                          <w:pStyle w:val="Normalweb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216</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9"/>
                            <w:kern w:val="24"/>
                            <w:sz w:val="12"/>
                            <w:szCs w:val="12"/>
                          </w:rPr>
                          <w:t>G238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245</w:t>
                        </w:r>
                      </w:p>
                    </w:txbxContent>
                  </v:textbox>
                </v:shape>
                <v:shape id="object 32" o:spid="_x0000_s1047" type="#_x0000_t202" style="position:absolute;left:79553;top:14300;width:7633;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" filled="f" stroked="f">
                  <v:textbox style="mso-fit-shape-to-text:t" inset="0,0,0,0">
                    <w:txbxContent>
                      <w:p w14:paraId="45903F67" w14:textId="77777777" w:rsidR="009F3A04" w:rsidRDefault="009F3A04" w:rsidP="00E015AE">
                        <w:pPr>
                          <w:pStyle w:val="Normalweb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218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223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246</w:t>
                        </w:r>
                      </w:p>
                    </w:txbxContent>
                  </v:textbox>
                </v:shape>
                <v:shape id="object 33" o:spid="_x0000_s1048" style="position:absolute;left:43071;top:12452;width:10629;height:1566;visibility:visible;mso-wrap-style:square;v-text-anchor:top" coordsize="1172210,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" path="m1171676,172720l,172720,,,1171676,r,172720xe" fillcolor="#c7eafb" stroked="f">
                  <v:path arrowok="t"/>
                </v:shape>
                <v:shape id="object 34" o:spid="_x0000_s1049" style="position:absolute;left:55330;top:12452;width:10630;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" path="m1171676,172720l,172720,,,1171676,r,172720xe" fillcolor="#cae9e5" stroked="f">
                  <v:path arrowok="t"/>
                </v:shape>
                <v:shape id="object 35" o:spid="_x0000_s1050" style="position:absolute;left:67520;top:12452;width:10629;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" path="m1171676,172720l,172720,,,1171676,r,172720xe" fillcolor="#d6eef3" stroked="f">
                  <v:path arrowok="t"/>
                </v:shape>
                <v:shape id="object 36" o:spid="_x0000_s1051" style="position:absolute;left:79663;top:12452;width:10629;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" path="m,172720r1171676,l1171676,,,,,172720xe" fillcolor="#cfd7ed" stroked="f">
                  <v:path arrowok="t"/>
                </v:shape>
                <v:shape id="object 37" o:spid="_x0000_s1052" type="#_x0000_t202" style="position:absolute;left:42988;top:23981;width:7163;height:4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" filled="f" stroked="f">
                  <v:textbox style="mso-fit-shape-to-text:t" inset="0,0,0,0">
                    <w:txbxContent>
                      <w:p w14:paraId="45454E28" w14:textId="77777777" w:rsidR="009F3A04" w:rsidRPr="00560F9E" w:rsidRDefault="009F3A04" w:rsidP="00E015AE">
                        <w:pPr>
                          <w:pStyle w:val="Normalwebb"/>
                          <w:ind w:left="14" w:right="288"/>
                          <w:rPr>
                            <w:sz w:val="24"/>
                            <w:lang w:val="es-ES"/>
                            <w:rPrChange w:id="513" w:author="Ginés Moreno López" w:date="2020-10-14T11:51:00Z">
                              <w:rPr>
                                <w:sz w:val="24"/>
                              </w:rPr>
                            </w:rPrChange>
                          </w:rPr>
                        </w:pPr>
                        <w:r w:rsidRPr="00560F9E">
                          <w:rPr>
                            <w:b/>
                            <w:bCs/>
                            <w:color w:val="414042"/>
                            <w:spacing w:val="-20"/>
                            <w:kern w:val="24"/>
                            <w:sz w:val="12"/>
                            <w:szCs w:val="12"/>
                            <w:lang w:val="es-ES"/>
                            <w:rPrChange w:id="514" w:author="Ginés Moreno López" w:date="2020-10-14T11:51:00Z">
                              <w:rPr>
                                <w:b/>
                                <w:bCs/>
                                <w:color w:val="414042"/>
                                <w:spacing w:val="-20"/>
                                <w:kern w:val="24"/>
                                <w:sz w:val="12"/>
                                <w:szCs w:val="12"/>
                              </w:rPr>
                            </w:rPrChange>
                          </w:rPr>
                          <w:t>P</w:t>
                        </w:r>
                        <w:r w:rsidRPr="00560F9E">
                          <w:rPr>
                            <w:b/>
                            <w:bCs/>
                            <w:color w:val="414042"/>
                            <w:spacing w:val="-27"/>
                            <w:kern w:val="24"/>
                            <w:sz w:val="12"/>
                            <w:szCs w:val="12"/>
                            <w:lang w:val="es-ES"/>
                            <w:rPrChange w:id="515" w:author="Ginés Moreno López" w:date="2020-10-14T11:51:00Z">
                              <w:rPr>
                                <w:b/>
                                <w:bCs/>
                                <w:color w:val="414042"/>
                                <w:spacing w:val="-27"/>
                                <w:kern w:val="24"/>
                                <w:sz w:val="12"/>
                                <w:szCs w:val="12"/>
                              </w:rPr>
                            </w:rPrChange>
                          </w:rPr>
                          <w:t>AN</w:t>
                        </w:r>
                        <w:r w:rsidRPr="00560F9E">
                          <w:rPr>
                            <w:b/>
                            <w:bCs/>
                            <w:color w:val="414042"/>
                            <w:spacing w:val="-26"/>
                            <w:kern w:val="24"/>
                            <w:sz w:val="12"/>
                            <w:szCs w:val="12"/>
                            <w:lang w:val="es-ES"/>
                            <w:rPrChange w:id="516" w:author="Ginés Moreno López" w:date="2020-10-14T11:51:00Z">
                              <w:rPr>
                                <w:b/>
                                <w:bCs/>
                                <w:color w:val="414042"/>
                                <w:spacing w:val="-26"/>
                                <w:kern w:val="24"/>
                                <w:sz w:val="12"/>
                                <w:szCs w:val="12"/>
                              </w:rPr>
                            </w:rPrChange>
                          </w:rPr>
                          <w:t>T</w:t>
                        </w:r>
                        <w:r w:rsidRPr="00560F9E">
                          <w:rPr>
                            <w:b/>
                            <w:bCs/>
                            <w:color w:val="414042"/>
                            <w:spacing w:val="-23"/>
                            <w:kern w:val="24"/>
                            <w:sz w:val="12"/>
                            <w:szCs w:val="12"/>
                            <w:lang w:val="es-ES"/>
                            <w:rPrChange w:id="517" w:author="Ginés Moreno López" w:date="2020-10-14T11:51:00Z">
                              <w:rPr>
                                <w:b/>
                                <w:bCs/>
                                <w:color w:val="414042"/>
                                <w:spacing w:val="-23"/>
                                <w:kern w:val="24"/>
                                <w:sz w:val="12"/>
                                <w:szCs w:val="12"/>
                              </w:rPr>
                            </w:rPrChange>
                          </w:rPr>
                          <w:t>ONE</w:t>
                        </w:r>
                        <w:r w:rsidRPr="00560F9E">
                          <w:rPr>
                            <w:b/>
                            <w:bCs/>
                            <w:color w:val="414042"/>
                            <w:spacing w:val="-7"/>
                            <w:kern w:val="24"/>
                            <w:sz w:val="12"/>
                            <w:szCs w:val="12"/>
                            <w:lang w:val="es-ES"/>
                            <w:rPrChange w:id="518" w:author="Ginés Moreno López" w:date="2020-10-14T11:51:00Z">
                              <w:rPr>
                                <w:b/>
                                <w:bCs/>
                                <w:color w:val="414042"/>
                                <w:spacing w:val="-7"/>
                                <w:kern w:val="24"/>
                                <w:sz w:val="12"/>
                                <w:szCs w:val="12"/>
                              </w:rPr>
                            </w:rPrChange>
                          </w:rPr>
                          <w:t xml:space="preserve"> </w:t>
                        </w:r>
                        <w:r w:rsidRPr="00560F9E">
                          <w:rPr>
                            <w:b/>
                            <w:bCs/>
                            <w:color w:val="414042"/>
                            <w:kern w:val="24"/>
                            <w:sz w:val="12"/>
                            <w:szCs w:val="12"/>
                            <w:lang w:val="es-ES"/>
                            <w:rPrChange w:id="519" w:author="Ginés Moreno López" w:date="2020-10-14T11:51:00Z">
                              <w:rPr>
                                <w:b/>
                                <w:bCs/>
                                <w:color w:val="414042"/>
                                <w:kern w:val="24"/>
                                <w:sz w:val="12"/>
                                <w:szCs w:val="12"/>
                              </w:rPr>
                            </w:rPrChange>
                          </w:rPr>
                          <w:t>258</w:t>
                        </w:r>
                        <w:r w:rsidRPr="00560F9E">
                          <w:rPr>
                            <w:b/>
                            <w:bCs/>
                            <w:color w:val="414042"/>
                            <w:spacing w:val="-7"/>
                            <w:kern w:val="24"/>
                            <w:sz w:val="12"/>
                            <w:szCs w:val="12"/>
                            <w:lang w:val="es-ES"/>
                            <w:rPrChange w:id="520" w:author="Ginés Moreno López" w:date="2020-10-14T11:51:00Z">
                              <w:rPr>
                                <w:b/>
                                <w:bCs/>
                                <w:color w:val="414042"/>
                                <w:spacing w:val="-7"/>
                                <w:kern w:val="24"/>
                                <w:sz w:val="12"/>
                                <w:szCs w:val="12"/>
                              </w:rPr>
                            </w:rPrChange>
                          </w:rPr>
                          <w:t xml:space="preserve"> </w:t>
                        </w:r>
                        <w:r w:rsidRPr="00560F9E">
                          <w:rPr>
                            <w:b/>
                            <w:bCs/>
                            <w:color w:val="414042"/>
                            <w:spacing w:val="-28"/>
                            <w:kern w:val="24"/>
                            <w:sz w:val="12"/>
                            <w:szCs w:val="12"/>
                            <w:lang w:val="es-ES"/>
                            <w:rPrChange w:id="521" w:author="Ginés Moreno López" w:date="2020-10-14T11:51:00Z">
                              <w:rPr>
                                <w:b/>
                                <w:bCs/>
                                <w:color w:val="414042"/>
                                <w:spacing w:val="-28"/>
                                <w:kern w:val="24"/>
                                <w:sz w:val="12"/>
                                <w:szCs w:val="12"/>
                              </w:rPr>
                            </w:rPrChange>
                          </w:rPr>
                          <w:t>C</w:t>
                        </w:r>
                        <w:r w:rsidRPr="00560F9E">
                          <w:rPr>
                            <w:b/>
                            <w:bCs/>
                            <w:color w:val="414042"/>
                            <w:spacing w:val="-10"/>
                            <w:kern w:val="24"/>
                            <w:sz w:val="12"/>
                            <w:szCs w:val="12"/>
                            <w:lang w:val="es-ES"/>
                            <w:rPrChange w:id="522" w:author="Ginés Moreno López" w:date="2020-10-14T11:51:00Z">
                              <w:rPr>
                                <w:b/>
                                <w:bCs/>
                                <w:color w:val="414042"/>
                                <w:spacing w:val="-10"/>
                                <w:kern w:val="24"/>
                                <w:sz w:val="12"/>
                                <w:szCs w:val="12"/>
                              </w:rPr>
                            </w:rPrChange>
                          </w:rPr>
                          <w:t xml:space="preserve"> </w:t>
                        </w:r>
                        <w:r w:rsidRPr="00560F9E">
                          <w:rPr>
                            <w:b/>
                            <w:bCs/>
                            <w:color w:val="414042"/>
                            <w:spacing w:val="-28"/>
                            <w:kern w:val="24"/>
                            <w:sz w:val="12"/>
                            <w:szCs w:val="12"/>
                            <w:lang w:val="es-ES"/>
                            <w:rPrChange w:id="523" w:author="Ginés Moreno López" w:date="2020-10-14T11:51:00Z">
                              <w:rPr>
                                <w:b/>
                                <w:bCs/>
                                <w:color w:val="414042"/>
                                <w:spacing w:val="-28"/>
                                <w:kern w:val="24"/>
                                <w:sz w:val="12"/>
                                <w:szCs w:val="12"/>
                              </w:rPr>
                            </w:rPrChange>
                          </w:rPr>
                          <w:t>CMYK</w:t>
                        </w:r>
                        <w:r w:rsidRPr="00560F9E">
                          <w:rPr>
                            <w:b/>
                            <w:bCs/>
                            <w:color w:val="414042"/>
                            <w:spacing w:val="-8"/>
                            <w:kern w:val="24"/>
                            <w:sz w:val="12"/>
                            <w:szCs w:val="12"/>
                            <w:lang w:val="es-ES"/>
                            <w:rPrChange w:id="524" w:author="Ginés Moreno López" w:date="2020-10-14T11:51:00Z">
                              <w:rPr>
                                <w:b/>
                                <w:bCs/>
                                <w:color w:val="414042"/>
                                <w:spacing w:val="-8"/>
                                <w:kern w:val="24"/>
                                <w:sz w:val="12"/>
                                <w:szCs w:val="12"/>
                              </w:rPr>
                            </w:rPrChange>
                          </w:rPr>
                          <w:t xml:space="preserve"> </w:t>
                        </w:r>
                        <w:r w:rsidRPr="00560F9E">
                          <w:rPr>
                            <w:b/>
                            <w:bCs/>
                            <w:color w:val="414042"/>
                            <w:spacing w:val="-6"/>
                            <w:kern w:val="24"/>
                            <w:sz w:val="12"/>
                            <w:szCs w:val="12"/>
                            <w:lang w:val="es-ES"/>
                            <w:rPrChange w:id="525" w:author="Ginés Moreno López" w:date="2020-10-14T11:51:00Z">
                              <w:rPr>
                                <w:b/>
                                <w:bCs/>
                                <w:color w:val="414042"/>
                                <w:spacing w:val="-6"/>
                                <w:kern w:val="24"/>
                                <w:sz w:val="12"/>
                                <w:szCs w:val="12"/>
                              </w:rPr>
                            </w:rPrChange>
                          </w:rPr>
                          <w:t>:</w:t>
                        </w:r>
                        <w:r w:rsidRPr="00560F9E">
                          <w:rPr>
                            <w:b/>
                            <w:bCs/>
                            <w:color w:val="414042"/>
                            <w:spacing w:val="-8"/>
                            <w:kern w:val="24"/>
                            <w:sz w:val="12"/>
                            <w:szCs w:val="12"/>
                            <w:lang w:val="es-ES"/>
                            <w:rPrChange w:id="526" w:author="Ginés Moreno López" w:date="2020-10-14T11:51:00Z">
                              <w:rPr>
                                <w:b/>
                                <w:bCs/>
                                <w:color w:val="414042"/>
                                <w:spacing w:val="-8"/>
                                <w:kern w:val="24"/>
                                <w:sz w:val="12"/>
                                <w:szCs w:val="12"/>
                              </w:rPr>
                            </w:rPrChange>
                          </w:rPr>
                          <w:t xml:space="preserve"> </w:t>
                        </w:r>
                        <w:r w:rsidRPr="00560F9E">
                          <w:rPr>
                            <w:color w:val="414042"/>
                            <w:spacing w:val="-24"/>
                            <w:kern w:val="24"/>
                            <w:sz w:val="12"/>
                            <w:szCs w:val="12"/>
                            <w:lang w:val="es-ES"/>
                            <w:rPrChange w:id="527" w:author="Ginés Moreno López" w:date="2020-10-14T11:51:00Z">
                              <w:rPr>
                                <w:color w:val="414042"/>
                                <w:spacing w:val="-24"/>
                                <w:kern w:val="24"/>
                                <w:sz w:val="12"/>
                                <w:szCs w:val="12"/>
                              </w:rPr>
                            </w:rPrChange>
                          </w:rPr>
                          <w:t>C</w:t>
                        </w:r>
                        <w:r w:rsidRPr="00560F9E">
                          <w:rPr>
                            <w:color w:val="414042"/>
                            <w:spacing w:val="-8"/>
                            <w:kern w:val="24"/>
                            <w:sz w:val="12"/>
                            <w:szCs w:val="12"/>
                            <w:lang w:val="es-ES"/>
                            <w:rPrChange w:id="528" w:author="Ginés Moreno López" w:date="2020-10-14T11:51:00Z">
                              <w:rPr>
                                <w:color w:val="414042"/>
                                <w:spacing w:val="-8"/>
                                <w:kern w:val="24"/>
                                <w:sz w:val="12"/>
                                <w:szCs w:val="12"/>
                              </w:rPr>
                            </w:rPrChange>
                          </w:rPr>
                          <w:t xml:space="preserve"> </w:t>
                        </w:r>
                        <w:r w:rsidRPr="00560F9E">
                          <w:rPr>
                            <w:color w:val="414042"/>
                            <w:spacing w:val="-4"/>
                            <w:kern w:val="24"/>
                            <w:sz w:val="12"/>
                            <w:szCs w:val="12"/>
                            <w:lang w:val="es-ES"/>
                            <w:rPrChange w:id="529" w:author="Ginés Moreno López" w:date="2020-10-14T11:51:00Z">
                              <w:rPr>
                                <w:color w:val="414042"/>
                                <w:spacing w:val="-4"/>
                                <w:kern w:val="24"/>
                                <w:sz w:val="12"/>
                                <w:szCs w:val="12"/>
                              </w:rPr>
                            </w:rPrChange>
                          </w:rPr>
                          <w:t>51</w:t>
                        </w:r>
                        <w:r w:rsidRPr="00560F9E">
                          <w:rPr>
                            <w:color w:val="414042"/>
                            <w:spacing w:val="-8"/>
                            <w:kern w:val="24"/>
                            <w:sz w:val="12"/>
                            <w:szCs w:val="12"/>
                            <w:lang w:val="es-ES"/>
                            <w:rPrChange w:id="530" w:author="Ginés Moreno López" w:date="2020-10-14T11:51:00Z">
                              <w:rPr>
                                <w:color w:val="414042"/>
                                <w:spacing w:val="-8"/>
                                <w:kern w:val="24"/>
                                <w:sz w:val="12"/>
                                <w:szCs w:val="12"/>
                              </w:rPr>
                            </w:rPrChange>
                          </w:rPr>
                          <w:t xml:space="preserve"> </w:t>
                        </w:r>
                        <w:r w:rsidRPr="00560F9E">
                          <w:rPr>
                            <w:color w:val="414042"/>
                            <w:spacing w:val="-14"/>
                            <w:kern w:val="24"/>
                            <w:sz w:val="12"/>
                            <w:szCs w:val="12"/>
                            <w:lang w:val="es-ES"/>
                            <w:rPrChange w:id="531" w:author="Ginés Moreno López" w:date="2020-10-14T11:51:00Z">
                              <w:rPr>
                                <w:color w:val="414042"/>
                                <w:spacing w:val="-14"/>
                                <w:kern w:val="24"/>
                                <w:sz w:val="12"/>
                                <w:szCs w:val="12"/>
                              </w:rPr>
                            </w:rPrChange>
                          </w:rPr>
                          <w:t>-</w:t>
                        </w:r>
                        <w:r w:rsidRPr="00560F9E">
                          <w:rPr>
                            <w:color w:val="414042"/>
                            <w:spacing w:val="-8"/>
                            <w:kern w:val="24"/>
                            <w:sz w:val="12"/>
                            <w:szCs w:val="12"/>
                            <w:lang w:val="es-ES"/>
                            <w:rPrChange w:id="532" w:author="Ginés Moreno López" w:date="2020-10-14T11:51:00Z">
                              <w:rPr>
                                <w:color w:val="414042"/>
                                <w:spacing w:val="-8"/>
                                <w:kern w:val="24"/>
                                <w:sz w:val="12"/>
                                <w:szCs w:val="12"/>
                              </w:rPr>
                            </w:rPrChange>
                          </w:rPr>
                          <w:t xml:space="preserve"> </w:t>
                        </w:r>
                        <w:r w:rsidRPr="00560F9E">
                          <w:rPr>
                            <w:color w:val="414042"/>
                            <w:spacing w:val="-22"/>
                            <w:kern w:val="24"/>
                            <w:sz w:val="12"/>
                            <w:szCs w:val="12"/>
                            <w:lang w:val="es-ES"/>
                            <w:rPrChange w:id="533" w:author="Ginés Moreno López" w:date="2020-10-14T11:51:00Z">
                              <w:rPr>
                                <w:color w:val="414042"/>
                                <w:spacing w:val="-22"/>
                                <w:kern w:val="24"/>
                                <w:sz w:val="12"/>
                                <w:szCs w:val="12"/>
                              </w:rPr>
                            </w:rPrChange>
                          </w:rPr>
                          <w:t>M</w:t>
                        </w:r>
                        <w:r w:rsidRPr="00560F9E">
                          <w:rPr>
                            <w:color w:val="414042"/>
                            <w:spacing w:val="-8"/>
                            <w:kern w:val="24"/>
                            <w:sz w:val="12"/>
                            <w:szCs w:val="12"/>
                            <w:lang w:val="es-ES"/>
                            <w:rPrChange w:id="534" w:author="Ginés Moreno López" w:date="2020-10-14T11:51:00Z">
                              <w:rPr>
                                <w:color w:val="414042"/>
                                <w:spacing w:val="-8"/>
                                <w:kern w:val="24"/>
                                <w:sz w:val="12"/>
                                <w:szCs w:val="12"/>
                              </w:rPr>
                            </w:rPrChange>
                          </w:rPr>
                          <w:t xml:space="preserve"> </w:t>
                        </w:r>
                        <w:r w:rsidRPr="00560F9E">
                          <w:rPr>
                            <w:color w:val="414042"/>
                            <w:spacing w:val="-4"/>
                            <w:kern w:val="24"/>
                            <w:sz w:val="12"/>
                            <w:szCs w:val="12"/>
                            <w:lang w:val="es-ES"/>
                            <w:rPrChange w:id="535" w:author="Ginés Moreno López" w:date="2020-10-14T11:51:00Z">
                              <w:rPr>
                                <w:color w:val="414042"/>
                                <w:spacing w:val="-4"/>
                                <w:kern w:val="24"/>
                                <w:sz w:val="12"/>
                                <w:szCs w:val="12"/>
                              </w:rPr>
                            </w:rPrChange>
                          </w:rPr>
                          <w:t>79</w:t>
                        </w:r>
                      </w:p>
                      <w:p w14:paraId="0ED431BF" w14:textId="77777777" w:rsidR="009F3A04" w:rsidRDefault="009F3A04" w:rsidP="00E015AE">
                        <w:pPr>
                          <w:pStyle w:val="Normalweb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153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80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159</w:t>
                        </w:r>
                      </w:p>
                    </w:txbxContent>
                  </v:textbox>
                </v:shape>
                <v:shape id="object 38" o:spid="_x0000_s1053" type="#_x0000_t202" style="position:absolute;left:42988;top:29986;width:7627;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" filled="f" stroked="f">
                  <v:textbox style="mso-fit-shape-to-text:t" inset="0,0,0,0">
                    <w:txbxContent>
                      <w:p w14:paraId="76EAB58A" w14:textId="77777777" w:rsidR="009F3A04" w:rsidRDefault="009F3A04" w:rsidP="00E015AE">
                        <w:pPr>
                          <w:pStyle w:val="Normalweb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201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169</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208</w:t>
                        </w:r>
                      </w:p>
                    </w:txbxContent>
                  </v:textbox>
                </v:shape>
                <v:shape id="object 39" o:spid="_x0000_s1054" type="#_x0000_t202" style="position:absolute;left:55159;top:29986;width:7627;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" filled="f" stroked="f">
                  <v:textbox style="mso-fit-shape-to-text:t" inset="0,0,0,0">
                    <w:txbxContent>
                      <w:p w14:paraId="27E1FEAE" w14:textId="77777777" w:rsidR="009F3A04" w:rsidRDefault="009F3A04" w:rsidP="00E015AE">
                        <w:pPr>
                          <w:pStyle w:val="Normalweb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183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9"/>
                            <w:kern w:val="24"/>
                            <w:sz w:val="12"/>
                            <w:szCs w:val="12"/>
                          </w:rPr>
                          <w:t>G214</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155</w:t>
                        </w:r>
                      </w:p>
                    </w:txbxContent>
                  </v:textbox>
                </v:shape>
                <v:shape id="object 40" o:spid="_x0000_s1055" type="#_x0000_t202" style="position:absolute;left:67409;top:29986;width:7626;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" filled="f" stroked="f">
                  <v:textbox style="mso-fit-shape-to-text:t" inset="0,0,0,0">
                    <w:txbxContent>
                      <w:p w14:paraId="671890C5" w14:textId="77777777" w:rsidR="009F3A04" w:rsidRDefault="009F3A04" w:rsidP="00E015AE">
                        <w:pPr>
                          <w:pStyle w:val="Normalweb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246</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6"/>
                            <w:kern w:val="24"/>
                            <w:sz w:val="12"/>
                            <w:szCs w:val="12"/>
                          </w:rPr>
                          <w:t>174-</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135</w:t>
                        </w:r>
                      </w:p>
                    </w:txbxContent>
                  </v:textbox>
                </v:shape>
                <v:shape id="object 41" o:spid="_x0000_s1056" type="#_x0000_t202" style="position:absolute;left:79553;top:29986;width:7633;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" filled="f" stroked="f">
                  <v:textbox style="mso-fit-shape-to-text:t" inset="0,0,0,0">
                    <w:txbxContent>
                      <w:p w14:paraId="4864D841" w14:textId="77777777" w:rsidR="009F3A04" w:rsidRDefault="009F3A04" w:rsidP="00E015AE">
                        <w:pPr>
                          <w:pStyle w:val="Normalweb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157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157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156</w:t>
                        </w:r>
                      </w:p>
                    </w:txbxContent>
                  </v:textbox>
                </v:shape>
                <v:shape id="object 42" o:spid="_x0000_s1057" type="#_x0000_t202" style="position:absolute;left:55197;top:23981;width:6673;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" filled="f" stroked="f">
                  <v:textbox style="mso-fit-shape-to-text:t" inset="0,0,0,0">
                    <w:txbxContent>
                      <w:p w14:paraId="40513C14" w14:textId="77777777" w:rsidR="009F3A04" w:rsidRDefault="009F3A04" w:rsidP="00E015AE">
                        <w:pPr>
                          <w:pStyle w:val="Normalwebb"/>
                          <w:ind w:left="14"/>
                          <w:rPr>
                            <w:sz w:val="24"/>
                          </w:rPr>
                        </w:pPr>
                        <w:r>
                          <w:rPr>
                            <w:b/>
                            <w:bCs/>
                            <w:color w:val="414042"/>
                            <w:spacing w:val="-20"/>
                            <w:kern w:val="24"/>
                            <w:sz w:val="12"/>
                            <w:szCs w:val="12"/>
                          </w:rPr>
                          <w:t>P</w:t>
                        </w:r>
                        <w:r>
                          <w:rPr>
                            <w:b/>
                            <w:bCs/>
                            <w:color w:val="414042"/>
                            <w:spacing w:val="-27"/>
                            <w:kern w:val="24"/>
                            <w:sz w:val="12"/>
                            <w:szCs w:val="12"/>
                          </w:rPr>
                          <w:t>AN</w:t>
                        </w:r>
                        <w:r>
                          <w:rPr>
                            <w:b/>
                            <w:bCs/>
                            <w:color w:val="414042"/>
                            <w:spacing w:val="-26"/>
                            <w:kern w:val="24"/>
                            <w:sz w:val="12"/>
                            <w:szCs w:val="12"/>
                          </w:rPr>
                          <w:t>T</w:t>
                        </w:r>
                        <w:r>
                          <w:rPr>
                            <w:b/>
                            <w:bCs/>
                            <w:color w:val="414042"/>
                            <w:spacing w:val="-23"/>
                            <w:kern w:val="24"/>
                            <w:sz w:val="12"/>
                            <w:szCs w:val="12"/>
                          </w:rPr>
                          <w:t>ONE</w:t>
                        </w:r>
                        <w:r>
                          <w:rPr>
                            <w:b/>
                            <w:bCs/>
                            <w:color w:val="414042"/>
                            <w:spacing w:val="-7"/>
                            <w:kern w:val="24"/>
                            <w:sz w:val="12"/>
                            <w:szCs w:val="12"/>
                          </w:rPr>
                          <w:t xml:space="preserve"> </w:t>
                        </w:r>
                        <w:r>
                          <w:rPr>
                            <w:b/>
                            <w:bCs/>
                            <w:color w:val="414042"/>
                            <w:kern w:val="24"/>
                            <w:sz w:val="12"/>
                            <w:szCs w:val="12"/>
                          </w:rPr>
                          <w:t>739</w:t>
                        </w:r>
                        <w:r>
                          <w:rPr>
                            <w:b/>
                            <w:bCs/>
                            <w:color w:val="414042"/>
                            <w:spacing w:val="-7"/>
                            <w:kern w:val="24"/>
                            <w:sz w:val="12"/>
                            <w:szCs w:val="12"/>
                          </w:rPr>
                          <w:t xml:space="preserve"> </w:t>
                        </w:r>
                        <w:r>
                          <w:rPr>
                            <w:b/>
                            <w:bCs/>
                            <w:color w:val="414042"/>
                            <w:spacing w:val="-28"/>
                            <w:kern w:val="24"/>
                            <w:sz w:val="12"/>
                            <w:szCs w:val="12"/>
                          </w:rPr>
                          <w:t>C</w:t>
                        </w:r>
                      </w:p>
                      <w:p w14:paraId="077AA7E1" w14:textId="77777777" w:rsidR="009F3A04" w:rsidRPr="00560F9E" w:rsidRDefault="009F3A04" w:rsidP="00E015AE">
                        <w:pPr>
                          <w:pStyle w:val="Normalwebb"/>
                          <w:ind w:left="14"/>
                          <w:rPr>
                            <w:lang w:val="es-ES"/>
                            <w:rPrChange w:id="536" w:author="Ginés Moreno López" w:date="2020-10-14T11:51:00Z">
                              <w:rPr/>
                            </w:rPrChange>
                          </w:rPr>
                        </w:pPr>
                        <w:r w:rsidRPr="00560F9E">
                          <w:rPr>
                            <w:b/>
                            <w:bCs/>
                            <w:color w:val="414042"/>
                            <w:spacing w:val="-28"/>
                            <w:kern w:val="24"/>
                            <w:sz w:val="12"/>
                            <w:szCs w:val="12"/>
                            <w:lang w:val="es-ES"/>
                            <w:rPrChange w:id="537" w:author="Ginés Moreno López" w:date="2020-10-14T11:51:00Z">
                              <w:rPr>
                                <w:b/>
                                <w:bCs/>
                                <w:color w:val="414042"/>
                                <w:spacing w:val="-28"/>
                                <w:kern w:val="24"/>
                                <w:sz w:val="12"/>
                                <w:szCs w:val="12"/>
                              </w:rPr>
                            </w:rPrChange>
                          </w:rPr>
                          <w:t>CMYK</w:t>
                        </w:r>
                        <w:r w:rsidRPr="00560F9E">
                          <w:rPr>
                            <w:b/>
                            <w:bCs/>
                            <w:color w:val="414042"/>
                            <w:spacing w:val="-8"/>
                            <w:kern w:val="24"/>
                            <w:sz w:val="12"/>
                            <w:szCs w:val="12"/>
                            <w:lang w:val="es-ES"/>
                            <w:rPrChange w:id="538" w:author="Ginés Moreno López" w:date="2020-10-14T11:51:00Z">
                              <w:rPr>
                                <w:b/>
                                <w:bCs/>
                                <w:color w:val="414042"/>
                                <w:spacing w:val="-8"/>
                                <w:kern w:val="24"/>
                                <w:sz w:val="12"/>
                                <w:szCs w:val="12"/>
                              </w:rPr>
                            </w:rPrChange>
                          </w:rPr>
                          <w:t xml:space="preserve"> </w:t>
                        </w:r>
                        <w:r w:rsidRPr="00560F9E">
                          <w:rPr>
                            <w:b/>
                            <w:bCs/>
                            <w:color w:val="414042"/>
                            <w:spacing w:val="-6"/>
                            <w:kern w:val="24"/>
                            <w:sz w:val="12"/>
                            <w:szCs w:val="12"/>
                            <w:lang w:val="es-ES"/>
                            <w:rPrChange w:id="539" w:author="Ginés Moreno López" w:date="2020-10-14T11:51:00Z">
                              <w:rPr>
                                <w:b/>
                                <w:bCs/>
                                <w:color w:val="414042"/>
                                <w:spacing w:val="-6"/>
                                <w:kern w:val="24"/>
                                <w:sz w:val="12"/>
                                <w:szCs w:val="12"/>
                              </w:rPr>
                            </w:rPrChange>
                          </w:rPr>
                          <w:t>:</w:t>
                        </w:r>
                        <w:r w:rsidRPr="00560F9E">
                          <w:rPr>
                            <w:b/>
                            <w:bCs/>
                            <w:color w:val="414042"/>
                            <w:spacing w:val="-8"/>
                            <w:kern w:val="24"/>
                            <w:sz w:val="12"/>
                            <w:szCs w:val="12"/>
                            <w:lang w:val="es-ES"/>
                            <w:rPrChange w:id="540" w:author="Ginés Moreno López" w:date="2020-10-14T11:51:00Z">
                              <w:rPr>
                                <w:b/>
                                <w:bCs/>
                                <w:color w:val="414042"/>
                                <w:spacing w:val="-8"/>
                                <w:kern w:val="24"/>
                                <w:sz w:val="12"/>
                                <w:szCs w:val="12"/>
                              </w:rPr>
                            </w:rPrChange>
                          </w:rPr>
                          <w:t xml:space="preserve"> </w:t>
                        </w:r>
                        <w:r w:rsidRPr="00560F9E">
                          <w:rPr>
                            <w:color w:val="414042"/>
                            <w:spacing w:val="-24"/>
                            <w:kern w:val="24"/>
                            <w:sz w:val="12"/>
                            <w:szCs w:val="12"/>
                            <w:lang w:val="es-ES"/>
                            <w:rPrChange w:id="541" w:author="Ginés Moreno López" w:date="2020-10-14T11:51:00Z">
                              <w:rPr>
                                <w:color w:val="414042"/>
                                <w:spacing w:val="-24"/>
                                <w:kern w:val="24"/>
                                <w:sz w:val="12"/>
                                <w:szCs w:val="12"/>
                              </w:rPr>
                            </w:rPrChange>
                          </w:rPr>
                          <w:t>C</w:t>
                        </w:r>
                        <w:r w:rsidRPr="00560F9E">
                          <w:rPr>
                            <w:color w:val="414042"/>
                            <w:spacing w:val="-8"/>
                            <w:kern w:val="24"/>
                            <w:sz w:val="12"/>
                            <w:szCs w:val="12"/>
                            <w:lang w:val="es-ES"/>
                            <w:rPrChange w:id="542" w:author="Ginés Moreno López" w:date="2020-10-14T11:51:00Z">
                              <w:rPr>
                                <w:color w:val="414042"/>
                                <w:spacing w:val="-8"/>
                                <w:kern w:val="24"/>
                                <w:sz w:val="12"/>
                                <w:szCs w:val="12"/>
                              </w:rPr>
                            </w:rPrChange>
                          </w:rPr>
                          <w:t xml:space="preserve"> </w:t>
                        </w:r>
                        <w:r w:rsidRPr="00560F9E">
                          <w:rPr>
                            <w:color w:val="414042"/>
                            <w:spacing w:val="-7"/>
                            <w:kern w:val="24"/>
                            <w:sz w:val="12"/>
                            <w:szCs w:val="12"/>
                            <w:lang w:val="es-ES"/>
                            <w:rPrChange w:id="543" w:author="Ginés Moreno López" w:date="2020-10-14T11:51:00Z">
                              <w:rPr>
                                <w:color w:val="414042"/>
                                <w:spacing w:val="-7"/>
                                <w:kern w:val="24"/>
                                <w:sz w:val="12"/>
                                <w:szCs w:val="12"/>
                              </w:rPr>
                            </w:rPrChange>
                          </w:rPr>
                          <w:t>78-</w:t>
                        </w:r>
                        <w:r w:rsidRPr="00560F9E">
                          <w:rPr>
                            <w:color w:val="414042"/>
                            <w:spacing w:val="-11"/>
                            <w:kern w:val="24"/>
                            <w:sz w:val="12"/>
                            <w:szCs w:val="12"/>
                            <w:lang w:val="es-ES"/>
                            <w:rPrChange w:id="544" w:author="Ginés Moreno López" w:date="2020-10-14T11:51:00Z">
                              <w:rPr>
                                <w:color w:val="414042"/>
                                <w:spacing w:val="-11"/>
                                <w:kern w:val="24"/>
                                <w:sz w:val="12"/>
                                <w:szCs w:val="12"/>
                              </w:rPr>
                            </w:rPrChange>
                          </w:rPr>
                          <w:t xml:space="preserve"> </w:t>
                        </w:r>
                        <w:r w:rsidRPr="00560F9E">
                          <w:rPr>
                            <w:color w:val="414042"/>
                            <w:spacing w:val="-36"/>
                            <w:kern w:val="24"/>
                            <w:sz w:val="12"/>
                            <w:szCs w:val="12"/>
                            <w:lang w:val="es-ES"/>
                            <w:rPrChange w:id="545" w:author="Ginés Moreno López" w:date="2020-10-14T11:51:00Z">
                              <w:rPr>
                                <w:color w:val="414042"/>
                                <w:spacing w:val="-36"/>
                                <w:kern w:val="24"/>
                                <w:sz w:val="12"/>
                                <w:szCs w:val="12"/>
                              </w:rPr>
                            </w:rPrChange>
                          </w:rPr>
                          <w:t>Y</w:t>
                        </w:r>
                        <w:r w:rsidRPr="00560F9E">
                          <w:rPr>
                            <w:color w:val="414042"/>
                            <w:spacing w:val="-11"/>
                            <w:kern w:val="24"/>
                            <w:sz w:val="12"/>
                            <w:szCs w:val="12"/>
                            <w:lang w:val="es-ES"/>
                            <w:rPrChange w:id="546" w:author="Ginés Moreno López" w:date="2020-10-14T11:51:00Z">
                              <w:rPr>
                                <w:color w:val="414042"/>
                                <w:spacing w:val="-11"/>
                                <w:kern w:val="24"/>
                                <w:sz w:val="12"/>
                                <w:szCs w:val="12"/>
                              </w:rPr>
                            </w:rPrChange>
                          </w:rPr>
                          <w:t xml:space="preserve"> </w:t>
                        </w:r>
                        <w:r w:rsidRPr="00560F9E">
                          <w:rPr>
                            <w:color w:val="414042"/>
                            <w:spacing w:val="-7"/>
                            <w:kern w:val="24"/>
                            <w:sz w:val="12"/>
                            <w:szCs w:val="12"/>
                            <w:lang w:val="es-ES"/>
                            <w:rPrChange w:id="547" w:author="Ginés Moreno López" w:date="2020-10-14T11:51:00Z">
                              <w:rPr>
                                <w:color w:val="414042"/>
                                <w:spacing w:val="-7"/>
                                <w:kern w:val="24"/>
                                <w:sz w:val="12"/>
                                <w:szCs w:val="12"/>
                              </w:rPr>
                            </w:rPrChange>
                          </w:rPr>
                          <w:t>95-</w:t>
                        </w:r>
                        <w:r w:rsidRPr="00560F9E">
                          <w:rPr>
                            <w:color w:val="414042"/>
                            <w:spacing w:val="-8"/>
                            <w:kern w:val="24"/>
                            <w:sz w:val="12"/>
                            <w:szCs w:val="12"/>
                            <w:lang w:val="es-ES"/>
                            <w:rPrChange w:id="548" w:author="Ginés Moreno López" w:date="2020-10-14T11:51:00Z">
                              <w:rPr>
                                <w:color w:val="414042"/>
                                <w:spacing w:val="-8"/>
                                <w:kern w:val="24"/>
                                <w:sz w:val="12"/>
                                <w:szCs w:val="12"/>
                              </w:rPr>
                            </w:rPrChange>
                          </w:rPr>
                          <w:t xml:space="preserve"> </w:t>
                        </w:r>
                        <w:r w:rsidRPr="00560F9E">
                          <w:rPr>
                            <w:color w:val="414042"/>
                            <w:spacing w:val="-29"/>
                            <w:kern w:val="24"/>
                            <w:sz w:val="12"/>
                            <w:szCs w:val="12"/>
                            <w:lang w:val="es-ES"/>
                            <w:rPrChange w:id="549" w:author="Ginés Moreno López" w:date="2020-10-14T11:51:00Z">
                              <w:rPr>
                                <w:color w:val="414042"/>
                                <w:spacing w:val="-29"/>
                                <w:kern w:val="24"/>
                                <w:sz w:val="12"/>
                                <w:szCs w:val="12"/>
                              </w:rPr>
                            </w:rPrChange>
                          </w:rPr>
                          <w:t>K</w:t>
                        </w:r>
                        <w:r w:rsidRPr="00560F9E">
                          <w:rPr>
                            <w:color w:val="414042"/>
                            <w:spacing w:val="-9"/>
                            <w:kern w:val="24"/>
                            <w:sz w:val="12"/>
                            <w:szCs w:val="12"/>
                            <w:lang w:val="es-ES"/>
                            <w:rPrChange w:id="550" w:author="Ginés Moreno López" w:date="2020-10-14T11:51:00Z">
                              <w:rPr>
                                <w:color w:val="414042"/>
                                <w:spacing w:val="-9"/>
                                <w:kern w:val="24"/>
                                <w:sz w:val="12"/>
                                <w:szCs w:val="12"/>
                              </w:rPr>
                            </w:rPrChange>
                          </w:rPr>
                          <w:t xml:space="preserve"> </w:t>
                        </w:r>
                        <w:r w:rsidRPr="00560F9E">
                          <w:rPr>
                            <w:color w:val="414042"/>
                            <w:spacing w:val="-4"/>
                            <w:kern w:val="24"/>
                            <w:sz w:val="12"/>
                            <w:szCs w:val="12"/>
                            <w:lang w:val="es-ES"/>
                            <w:rPrChange w:id="551" w:author="Ginés Moreno López" w:date="2020-10-14T11:51:00Z">
                              <w:rPr>
                                <w:color w:val="414042"/>
                                <w:spacing w:val="-4"/>
                                <w:kern w:val="24"/>
                                <w:sz w:val="12"/>
                                <w:szCs w:val="12"/>
                              </w:rPr>
                            </w:rPrChange>
                          </w:rPr>
                          <w:t>5</w:t>
                        </w:r>
                      </w:p>
                      <w:p w14:paraId="078729B3" w14:textId="77777777" w:rsidR="009F3A04" w:rsidRPr="00560F9E" w:rsidRDefault="009F3A04" w:rsidP="00E015AE">
                        <w:pPr>
                          <w:pStyle w:val="Normalwebb"/>
                          <w:ind w:left="14"/>
                          <w:rPr>
                            <w:lang w:val="es-ES"/>
                            <w:rPrChange w:id="552" w:author="Ginés Moreno López" w:date="2020-10-14T11:51:00Z">
                              <w:rPr/>
                            </w:rPrChange>
                          </w:rPr>
                        </w:pPr>
                        <w:r w:rsidRPr="00560F9E">
                          <w:rPr>
                            <w:b/>
                            <w:bCs/>
                            <w:color w:val="414042"/>
                            <w:spacing w:val="-24"/>
                            <w:kern w:val="24"/>
                            <w:sz w:val="12"/>
                            <w:szCs w:val="12"/>
                            <w:lang w:val="es-ES"/>
                            <w:rPrChange w:id="553" w:author="Ginés Moreno López" w:date="2020-10-14T11:51:00Z">
                              <w:rPr>
                                <w:b/>
                                <w:bCs/>
                                <w:color w:val="414042"/>
                                <w:spacing w:val="-24"/>
                                <w:kern w:val="24"/>
                                <w:sz w:val="12"/>
                                <w:szCs w:val="12"/>
                              </w:rPr>
                            </w:rPrChange>
                          </w:rPr>
                          <w:t>RGB</w:t>
                        </w:r>
                        <w:r w:rsidRPr="00560F9E">
                          <w:rPr>
                            <w:b/>
                            <w:bCs/>
                            <w:color w:val="414042"/>
                            <w:spacing w:val="-7"/>
                            <w:kern w:val="24"/>
                            <w:sz w:val="12"/>
                            <w:szCs w:val="12"/>
                            <w:lang w:val="es-ES"/>
                            <w:rPrChange w:id="554" w:author="Ginés Moreno López" w:date="2020-10-14T11:51:00Z">
                              <w:rPr>
                                <w:b/>
                                <w:bCs/>
                                <w:color w:val="414042"/>
                                <w:spacing w:val="-7"/>
                                <w:kern w:val="24"/>
                                <w:sz w:val="12"/>
                                <w:szCs w:val="12"/>
                              </w:rPr>
                            </w:rPrChange>
                          </w:rPr>
                          <w:t xml:space="preserve"> </w:t>
                        </w:r>
                        <w:r w:rsidRPr="00560F9E">
                          <w:rPr>
                            <w:b/>
                            <w:bCs/>
                            <w:color w:val="414042"/>
                            <w:spacing w:val="-6"/>
                            <w:kern w:val="24"/>
                            <w:sz w:val="12"/>
                            <w:szCs w:val="12"/>
                            <w:lang w:val="es-ES"/>
                            <w:rPrChange w:id="555" w:author="Ginés Moreno López" w:date="2020-10-14T11:51:00Z">
                              <w:rPr>
                                <w:b/>
                                <w:bCs/>
                                <w:color w:val="414042"/>
                                <w:spacing w:val="-6"/>
                                <w:kern w:val="24"/>
                                <w:sz w:val="12"/>
                                <w:szCs w:val="12"/>
                              </w:rPr>
                            </w:rPrChange>
                          </w:rPr>
                          <w:t>:</w:t>
                        </w:r>
                        <w:r w:rsidRPr="00560F9E">
                          <w:rPr>
                            <w:b/>
                            <w:bCs/>
                            <w:color w:val="414042"/>
                            <w:spacing w:val="-8"/>
                            <w:kern w:val="24"/>
                            <w:sz w:val="12"/>
                            <w:szCs w:val="12"/>
                            <w:lang w:val="es-ES"/>
                            <w:rPrChange w:id="556" w:author="Ginés Moreno López" w:date="2020-10-14T11:51:00Z">
                              <w:rPr>
                                <w:b/>
                                <w:bCs/>
                                <w:color w:val="414042"/>
                                <w:spacing w:val="-8"/>
                                <w:kern w:val="24"/>
                                <w:sz w:val="12"/>
                                <w:szCs w:val="12"/>
                              </w:rPr>
                            </w:rPrChange>
                          </w:rPr>
                          <w:t xml:space="preserve"> </w:t>
                        </w:r>
                        <w:r w:rsidRPr="00560F9E">
                          <w:rPr>
                            <w:color w:val="414042"/>
                            <w:spacing w:val="-11"/>
                            <w:kern w:val="24"/>
                            <w:sz w:val="12"/>
                            <w:szCs w:val="12"/>
                            <w:lang w:val="es-ES"/>
                            <w:rPrChange w:id="557" w:author="Ginés Moreno López" w:date="2020-10-14T11:51:00Z">
                              <w:rPr>
                                <w:color w:val="414042"/>
                                <w:spacing w:val="-11"/>
                                <w:kern w:val="24"/>
                                <w:sz w:val="12"/>
                                <w:szCs w:val="12"/>
                              </w:rPr>
                            </w:rPrChange>
                          </w:rPr>
                          <w:t>R82</w:t>
                        </w:r>
                        <w:r w:rsidRPr="00560F9E">
                          <w:rPr>
                            <w:color w:val="414042"/>
                            <w:spacing w:val="-8"/>
                            <w:kern w:val="24"/>
                            <w:sz w:val="12"/>
                            <w:szCs w:val="12"/>
                            <w:lang w:val="es-ES"/>
                            <w:rPrChange w:id="558" w:author="Ginés Moreno López" w:date="2020-10-14T11:51:00Z">
                              <w:rPr>
                                <w:color w:val="414042"/>
                                <w:spacing w:val="-8"/>
                                <w:kern w:val="24"/>
                                <w:sz w:val="12"/>
                                <w:szCs w:val="12"/>
                              </w:rPr>
                            </w:rPrChange>
                          </w:rPr>
                          <w:t xml:space="preserve"> </w:t>
                        </w:r>
                        <w:r w:rsidRPr="00560F9E">
                          <w:rPr>
                            <w:color w:val="414042"/>
                            <w:spacing w:val="-14"/>
                            <w:kern w:val="24"/>
                            <w:sz w:val="12"/>
                            <w:szCs w:val="12"/>
                            <w:lang w:val="es-ES"/>
                            <w:rPrChange w:id="559" w:author="Ginés Moreno López" w:date="2020-10-14T11:51:00Z">
                              <w:rPr>
                                <w:color w:val="414042"/>
                                <w:spacing w:val="-14"/>
                                <w:kern w:val="24"/>
                                <w:sz w:val="12"/>
                                <w:szCs w:val="12"/>
                              </w:rPr>
                            </w:rPrChange>
                          </w:rPr>
                          <w:t>-</w:t>
                        </w:r>
                        <w:r w:rsidRPr="00560F9E">
                          <w:rPr>
                            <w:color w:val="414042"/>
                            <w:spacing w:val="-8"/>
                            <w:kern w:val="24"/>
                            <w:sz w:val="12"/>
                            <w:szCs w:val="12"/>
                            <w:lang w:val="es-ES"/>
                            <w:rPrChange w:id="560" w:author="Ginés Moreno López" w:date="2020-10-14T11:51:00Z">
                              <w:rPr>
                                <w:color w:val="414042"/>
                                <w:spacing w:val="-8"/>
                                <w:kern w:val="24"/>
                                <w:sz w:val="12"/>
                                <w:szCs w:val="12"/>
                              </w:rPr>
                            </w:rPrChange>
                          </w:rPr>
                          <w:t xml:space="preserve"> </w:t>
                        </w:r>
                        <w:r w:rsidRPr="00560F9E">
                          <w:rPr>
                            <w:color w:val="414042"/>
                            <w:spacing w:val="-23"/>
                            <w:kern w:val="24"/>
                            <w:sz w:val="12"/>
                            <w:szCs w:val="12"/>
                            <w:lang w:val="es-ES"/>
                            <w:rPrChange w:id="561" w:author="Ginés Moreno López" w:date="2020-10-14T11:51:00Z">
                              <w:rPr>
                                <w:color w:val="414042"/>
                                <w:spacing w:val="-23"/>
                                <w:kern w:val="24"/>
                                <w:sz w:val="12"/>
                                <w:szCs w:val="12"/>
                              </w:rPr>
                            </w:rPrChange>
                          </w:rPr>
                          <w:t>G</w:t>
                        </w:r>
                        <w:r w:rsidRPr="00560F9E">
                          <w:rPr>
                            <w:color w:val="414042"/>
                            <w:spacing w:val="-8"/>
                            <w:kern w:val="24"/>
                            <w:sz w:val="12"/>
                            <w:szCs w:val="12"/>
                            <w:lang w:val="es-ES"/>
                            <w:rPrChange w:id="562" w:author="Ginés Moreno López" w:date="2020-10-14T11:51:00Z">
                              <w:rPr>
                                <w:color w:val="414042"/>
                                <w:spacing w:val="-8"/>
                                <w:kern w:val="24"/>
                                <w:sz w:val="12"/>
                                <w:szCs w:val="12"/>
                              </w:rPr>
                            </w:rPrChange>
                          </w:rPr>
                          <w:t xml:space="preserve"> </w:t>
                        </w:r>
                        <w:r w:rsidRPr="00560F9E">
                          <w:rPr>
                            <w:color w:val="414042"/>
                            <w:spacing w:val="-4"/>
                            <w:kern w:val="24"/>
                            <w:sz w:val="12"/>
                            <w:szCs w:val="12"/>
                            <w:lang w:val="es-ES"/>
                            <w:rPrChange w:id="563" w:author="Ginés Moreno López" w:date="2020-10-14T11:51:00Z">
                              <w:rPr>
                                <w:color w:val="414042"/>
                                <w:spacing w:val="-4"/>
                                <w:kern w:val="24"/>
                                <w:sz w:val="12"/>
                                <w:szCs w:val="12"/>
                              </w:rPr>
                            </w:rPrChange>
                          </w:rPr>
                          <w:t>174</w:t>
                        </w:r>
                        <w:r w:rsidRPr="00560F9E">
                          <w:rPr>
                            <w:color w:val="414042"/>
                            <w:spacing w:val="-8"/>
                            <w:kern w:val="24"/>
                            <w:sz w:val="12"/>
                            <w:szCs w:val="12"/>
                            <w:lang w:val="es-ES"/>
                            <w:rPrChange w:id="564" w:author="Ginés Moreno López" w:date="2020-10-14T11:51:00Z">
                              <w:rPr>
                                <w:color w:val="414042"/>
                                <w:spacing w:val="-8"/>
                                <w:kern w:val="24"/>
                                <w:sz w:val="12"/>
                                <w:szCs w:val="12"/>
                              </w:rPr>
                            </w:rPrChange>
                          </w:rPr>
                          <w:t xml:space="preserve"> </w:t>
                        </w:r>
                        <w:r w:rsidRPr="00560F9E">
                          <w:rPr>
                            <w:color w:val="414042"/>
                            <w:spacing w:val="-14"/>
                            <w:kern w:val="24"/>
                            <w:sz w:val="12"/>
                            <w:szCs w:val="12"/>
                            <w:lang w:val="es-ES"/>
                            <w:rPrChange w:id="565" w:author="Ginés Moreno López" w:date="2020-10-14T11:51:00Z">
                              <w:rPr>
                                <w:color w:val="414042"/>
                                <w:spacing w:val="-14"/>
                                <w:kern w:val="24"/>
                                <w:sz w:val="12"/>
                                <w:szCs w:val="12"/>
                              </w:rPr>
                            </w:rPrChange>
                          </w:rPr>
                          <w:t>-</w:t>
                        </w:r>
                        <w:r w:rsidRPr="00560F9E">
                          <w:rPr>
                            <w:color w:val="414042"/>
                            <w:spacing w:val="-8"/>
                            <w:kern w:val="24"/>
                            <w:sz w:val="12"/>
                            <w:szCs w:val="12"/>
                            <w:lang w:val="es-ES"/>
                            <w:rPrChange w:id="566" w:author="Ginés Moreno López" w:date="2020-10-14T11:51:00Z">
                              <w:rPr>
                                <w:color w:val="414042"/>
                                <w:spacing w:val="-8"/>
                                <w:kern w:val="24"/>
                                <w:sz w:val="12"/>
                                <w:szCs w:val="12"/>
                              </w:rPr>
                            </w:rPrChange>
                          </w:rPr>
                          <w:t xml:space="preserve"> </w:t>
                        </w:r>
                        <w:r w:rsidRPr="00560F9E">
                          <w:rPr>
                            <w:color w:val="414042"/>
                            <w:spacing w:val="-23"/>
                            <w:kern w:val="24"/>
                            <w:sz w:val="12"/>
                            <w:szCs w:val="12"/>
                            <w:lang w:val="es-ES"/>
                            <w:rPrChange w:id="567" w:author="Ginés Moreno López" w:date="2020-10-14T11:51:00Z">
                              <w:rPr>
                                <w:color w:val="414042"/>
                                <w:spacing w:val="-23"/>
                                <w:kern w:val="24"/>
                                <w:sz w:val="12"/>
                                <w:szCs w:val="12"/>
                              </w:rPr>
                            </w:rPrChange>
                          </w:rPr>
                          <w:t>B</w:t>
                        </w:r>
                        <w:r w:rsidRPr="00560F9E">
                          <w:rPr>
                            <w:color w:val="414042"/>
                            <w:spacing w:val="-8"/>
                            <w:kern w:val="24"/>
                            <w:sz w:val="12"/>
                            <w:szCs w:val="12"/>
                            <w:lang w:val="es-ES"/>
                            <w:rPrChange w:id="568" w:author="Ginés Moreno López" w:date="2020-10-14T11:51:00Z">
                              <w:rPr>
                                <w:color w:val="414042"/>
                                <w:spacing w:val="-8"/>
                                <w:kern w:val="24"/>
                                <w:sz w:val="12"/>
                                <w:szCs w:val="12"/>
                              </w:rPr>
                            </w:rPrChange>
                          </w:rPr>
                          <w:t xml:space="preserve"> </w:t>
                        </w:r>
                        <w:r w:rsidRPr="00560F9E">
                          <w:rPr>
                            <w:color w:val="414042"/>
                            <w:spacing w:val="-4"/>
                            <w:kern w:val="24"/>
                            <w:sz w:val="12"/>
                            <w:szCs w:val="12"/>
                            <w:lang w:val="es-ES"/>
                            <w:rPrChange w:id="569" w:author="Ginés Moreno López" w:date="2020-10-14T11:51:00Z">
                              <w:rPr>
                                <w:color w:val="414042"/>
                                <w:spacing w:val="-4"/>
                                <w:kern w:val="24"/>
                                <w:sz w:val="12"/>
                                <w:szCs w:val="12"/>
                              </w:rPr>
                            </w:rPrChange>
                          </w:rPr>
                          <w:t>50</w:t>
                        </w:r>
                      </w:p>
                    </w:txbxContent>
                  </v:textbox>
                </v:shape>
                <v:shape id="object 43" o:spid="_x0000_s1058" type="#_x0000_t202" style="position:absolute;left:67405;top:23981;width:6813;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" filled="f" stroked="f">
                  <v:textbox style="mso-fit-shape-to-text:t" inset="0,0,0,0">
                    <w:txbxContent>
                      <w:p w14:paraId="1FD824A2" w14:textId="77777777" w:rsidR="009F3A04" w:rsidRDefault="009F3A04" w:rsidP="00E015AE">
                        <w:pPr>
                          <w:pStyle w:val="Normalwebb"/>
                          <w:ind w:left="14"/>
                          <w:rPr>
                            <w:sz w:val="24"/>
                          </w:rPr>
                        </w:pPr>
                        <w:r>
                          <w:rPr>
                            <w:b/>
                            <w:bCs/>
                            <w:color w:val="414042"/>
                            <w:spacing w:val="-20"/>
                            <w:kern w:val="24"/>
                            <w:sz w:val="12"/>
                            <w:szCs w:val="12"/>
                          </w:rPr>
                          <w:t>P</w:t>
                        </w:r>
                        <w:r>
                          <w:rPr>
                            <w:b/>
                            <w:bCs/>
                            <w:color w:val="414042"/>
                            <w:spacing w:val="-27"/>
                            <w:kern w:val="24"/>
                            <w:sz w:val="12"/>
                            <w:szCs w:val="12"/>
                          </w:rPr>
                          <w:t>AN</w:t>
                        </w:r>
                        <w:r>
                          <w:rPr>
                            <w:b/>
                            <w:bCs/>
                            <w:color w:val="414042"/>
                            <w:spacing w:val="-26"/>
                            <w:kern w:val="24"/>
                            <w:sz w:val="12"/>
                            <w:szCs w:val="12"/>
                          </w:rPr>
                          <w:t>T</w:t>
                        </w:r>
                        <w:r>
                          <w:rPr>
                            <w:b/>
                            <w:bCs/>
                            <w:color w:val="414042"/>
                            <w:spacing w:val="-23"/>
                            <w:kern w:val="24"/>
                            <w:sz w:val="12"/>
                            <w:szCs w:val="12"/>
                          </w:rPr>
                          <w:t>ONE</w:t>
                        </w:r>
                        <w:r>
                          <w:rPr>
                            <w:b/>
                            <w:bCs/>
                            <w:color w:val="414042"/>
                            <w:spacing w:val="-7"/>
                            <w:kern w:val="24"/>
                            <w:sz w:val="12"/>
                            <w:szCs w:val="12"/>
                          </w:rPr>
                          <w:t xml:space="preserve"> </w:t>
                        </w:r>
                        <w:r>
                          <w:rPr>
                            <w:b/>
                            <w:bCs/>
                            <w:color w:val="414042"/>
                            <w:kern w:val="24"/>
                            <w:sz w:val="12"/>
                            <w:szCs w:val="12"/>
                          </w:rPr>
                          <w:t>2347</w:t>
                        </w:r>
                        <w:r>
                          <w:rPr>
                            <w:b/>
                            <w:bCs/>
                            <w:color w:val="414042"/>
                            <w:spacing w:val="-7"/>
                            <w:kern w:val="24"/>
                            <w:sz w:val="12"/>
                            <w:szCs w:val="12"/>
                          </w:rPr>
                          <w:t xml:space="preserve"> </w:t>
                        </w:r>
                        <w:r>
                          <w:rPr>
                            <w:b/>
                            <w:bCs/>
                            <w:color w:val="414042"/>
                            <w:spacing w:val="-28"/>
                            <w:kern w:val="24"/>
                            <w:sz w:val="12"/>
                            <w:szCs w:val="12"/>
                          </w:rPr>
                          <w:t>C</w:t>
                        </w:r>
                      </w:p>
                      <w:p w14:paraId="42021765" w14:textId="77777777" w:rsidR="009F3A04" w:rsidRPr="00560F9E" w:rsidRDefault="009F3A04" w:rsidP="00E015AE">
                        <w:pPr>
                          <w:pStyle w:val="Normalwebb"/>
                          <w:ind w:left="14"/>
                          <w:rPr>
                            <w:lang w:val="es-ES"/>
                            <w:rPrChange w:id="570" w:author="Ginés Moreno López" w:date="2020-10-14T11:51:00Z">
                              <w:rPr/>
                            </w:rPrChange>
                          </w:rPr>
                        </w:pPr>
                        <w:r w:rsidRPr="00560F9E">
                          <w:rPr>
                            <w:b/>
                            <w:bCs/>
                            <w:color w:val="414042"/>
                            <w:spacing w:val="-28"/>
                            <w:kern w:val="24"/>
                            <w:sz w:val="12"/>
                            <w:szCs w:val="12"/>
                            <w:lang w:val="es-ES"/>
                            <w:rPrChange w:id="571" w:author="Ginés Moreno López" w:date="2020-10-14T11:51:00Z">
                              <w:rPr>
                                <w:b/>
                                <w:bCs/>
                                <w:color w:val="414042"/>
                                <w:spacing w:val="-28"/>
                                <w:kern w:val="24"/>
                                <w:sz w:val="12"/>
                                <w:szCs w:val="12"/>
                              </w:rPr>
                            </w:rPrChange>
                          </w:rPr>
                          <w:t>CMYK</w:t>
                        </w:r>
                        <w:r w:rsidRPr="00560F9E">
                          <w:rPr>
                            <w:b/>
                            <w:bCs/>
                            <w:color w:val="414042"/>
                            <w:spacing w:val="-8"/>
                            <w:kern w:val="24"/>
                            <w:sz w:val="12"/>
                            <w:szCs w:val="12"/>
                            <w:lang w:val="es-ES"/>
                            <w:rPrChange w:id="572" w:author="Ginés Moreno López" w:date="2020-10-14T11:51:00Z">
                              <w:rPr>
                                <w:b/>
                                <w:bCs/>
                                <w:color w:val="414042"/>
                                <w:spacing w:val="-8"/>
                                <w:kern w:val="24"/>
                                <w:sz w:val="12"/>
                                <w:szCs w:val="12"/>
                              </w:rPr>
                            </w:rPrChange>
                          </w:rPr>
                          <w:t xml:space="preserve"> </w:t>
                        </w:r>
                        <w:r w:rsidRPr="00560F9E">
                          <w:rPr>
                            <w:b/>
                            <w:bCs/>
                            <w:color w:val="414042"/>
                            <w:spacing w:val="-6"/>
                            <w:kern w:val="24"/>
                            <w:sz w:val="12"/>
                            <w:szCs w:val="12"/>
                            <w:lang w:val="es-ES"/>
                            <w:rPrChange w:id="573" w:author="Ginés Moreno López" w:date="2020-10-14T11:51:00Z">
                              <w:rPr>
                                <w:b/>
                                <w:bCs/>
                                <w:color w:val="414042"/>
                                <w:spacing w:val="-6"/>
                                <w:kern w:val="24"/>
                                <w:sz w:val="12"/>
                                <w:szCs w:val="12"/>
                              </w:rPr>
                            </w:rPrChange>
                          </w:rPr>
                          <w:t>:</w:t>
                        </w:r>
                        <w:r w:rsidRPr="00560F9E">
                          <w:rPr>
                            <w:color w:val="414042"/>
                            <w:spacing w:val="-22"/>
                            <w:kern w:val="24"/>
                            <w:sz w:val="12"/>
                            <w:szCs w:val="12"/>
                            <w:lang w:val="es-ES"/>
                            <w:rPrChange w:id="574" w:author="Ginés Moreno López" w:date="2020-10-14T11:51:00Z">
                              <w:rPr>
                                <w:color w:val="414042"/>
                                <w:spacing w:val="-22"/>
                                <w:kern w:val="24"/>
                                <w:sz w:val="12"/>
                                <w:szCs w:val="12"/>
                              </w:rPr>
                            </w:rPrChange>
                          </w:rPr>
                          <w:t>M</w:t>
                        </w:r>
                        <w:r w:rsidRPr="00560F9E">
                          <w:rPr>
                            <w:color w:val="414042"/>
                            <w:spacing w:val="-8"/>
                            <w:kern w:val="24"/>
                            <w:sz w:val="12"/>
                            <w:szCs w:val="12"/>
                            <w:lang w:val="es-ES"/>
                            <w:rPrChange w:id="575" w:author="Ginés Moreno López" w:date="2020-10-14T11:51:00Z">
                              <w:rPr>
                                <w:color w:val="414042"/>
                                <w:spacing w:val="-8"/>
                                <w:kern w:val="24"/>
                                <w:sz w:val="12"/>
                                <w:szCs w:val="12"/>
                              </w:rPr>
                            </w:rPrChange>
                          </w:rPr>
                          <w:t xml:space="preserve"> </w:t>
                        </w:r>
                        <w:r w:rsidRPr="00560F9E">
                          <w:rPr>
                            <w:color w:val="414042"/>
                            <w:spacing w:val="-4"/>
                            <w:kern w:val="24"/>
                            <w:sz w:val="12"/>
                            <w:szCs w:val="12"/>
                            <w:lang w:val="es-ES"/>
                            <w:rPrChange w:id="576" w:author="Ginés Moreno López" w:date="2020-10-14T11:51:00Z">
                              <w:rPr>
                                <w:color w:val="414042"/>
                                <w:spacing w:val="-4"/>
                                <w:kern w:val="24"/>
                                <w:sz w:val="12"/>
                                <w:szCs w:val="12"/>
                              </w:rPr>
                            </w:rPrChange>
                          </w:rPr>
                          <w:t>88</w:t>
                        </w:r>
                        <w:r w:rsidRPr="00560F9E">
                          <w:rPr>
                            <w:color w:val="414042"/>
                            <w:spacing w:val="-8"/>
                            <w:kern w:val="24"/>
                            <w:sz w:val="12"/>
                            <w:szCs w:val="12"/>
                            <w:lang w:val="es-ES"/>
                            <w:rPrChange w:id="577" w:author="Ginés Moreno López" w:date="2020-10-14T11:51:00Z">
                              <w:rPr>
                                <w:color w:val="414042"/>
                                <w:spacing w:val="-8"/>
                                <w:kern w:val="24"/>
                                <w:sz w:val="12"/>
                                <w:szCs w:val="12"/>
                              </w:rPr>
                            </w:rPrChange>
                          </w:rPr>
                          <w:t xml:space="preserve"> </w:t>
                        </w:r>
                        <w:r w:rsidRPr="00560F9E">
                          <w:rPr>
                            <w:color w:val="414042"/>
                            <w:spacing w:val="-14"/>
                            <w:kern w:val="24"/>
                            <w:sz w:val="12"/>
                            <w:szCs w:val="12"/>
                            <w:lang w:val="es-ES"/>
                            <w:rPrChange w:id="578" w:author="Ginés Moreno López" w:date="2020-10-14T11:51:00Z">
                              <w:rPr>
                                <w:color w:val="414042"/>
                                <w:spacing w:val="-14"/>
                                <w:kern w:val="24"/>
                                <w:sz w:val="12"/>
                                <w:szCs w:val="12"/>
                              </w:rPr>
                            </w:rPrChange>
                          </w:rPr>
                          <w:t>-</w:t>
                        </w:r>
                        <w:r w:rsidRPr="00560F9E">
                          <w:rPr>
                            <w:color w:val="414042"/>
                            <w:spacing w:val="-11"/>
                            <w:kern w:val="24"/>
                            <w:sz w:val="12"/>
                            <w:szCs w:val="12"/>
                            <w:lang w:val="es-ES"/>
                            <w:rPrChange w:id="579" w:author="Ginés Moreno López" w:date="2020-10-14T11:51:00Z">
                              <w:rPr>
                                <w:color w:val="414042"/>
                                <w:spacing w:val="-11"/>
                                <w:kern w:val="24"/>
                                <w:sz w:val="12"/>
                                <w:szCs w:val="12"/>
                              </w:rPr>
                            </w:rPrChange>
                          </w:rPr>
                          <w:t xml:space="preserve"> </w:t>
                        </w:r>
                        <w:r w:rsidRPr="00560F9E">
                          <w:rPr>
                            <w:color w:val="414042"/>
                            <w:spacing w:val="-36"/>
                            <w:kern w:val="24"/>
                            <w:sz w:val="12"/>
                            <w:szCs w:val="12"/>
                            <w:lang w:val="es-ES"/>
                            <w:rPrChange w:id="580" w:author="Ginés Moreno López" w:date="2020-10-14T11:51:00Z">
                              <w:rPr>
                                <w:color w:val="414042"/>
                                <w:spacing w:val="-36"/>
                                <w:kern w:val="24"/>
                                <w:sz w:val="12"/>
                                <w:szCs w:val="12"/>
                              </w:rPr>
                            </w:rPrChange>
                          </w:rPr>
                          <w:t>Y</w:t>
                        </w:r>
                        <w:r w:rsidRPr="00560F9E">
                          <w:rPr>
                            <w:color w:val="414042"/>
                            <w:spacing w:val="-11"/>
                            <w:kern w:val="24"/>
                            <w:sz w:val="12"/>
                            <w:szCs w:val="12"/>
                            <w:lang w:val="es-ES"/>
                            <w:rPrChange w:id="581" w:author="Ginés Moreno López" w:date="2020-10-14T11:51:00Z">
                              <w:rPr>
                                <w:color w:val="414042"/>
                                <w:spacing w:val="-11"/>
                                <w:kern w:val="24"/>
                                <w:sz w:val="12"/>
                                <w:szCs w:val="12"/>
                              </w:rPr>
                            </w:rPrChange>
                          </w:rPr>
                          <w:t xml:space="preserve"> </w:t>
                        </w:r>
                        <w:r w:rsidRPr="00560F9E">
                          <w:rPr>
                            <w:color w:val="414042"/>
                            <w:spacing w:val="-4"/>
                            <w:kern w:val="24"/>
                            <w:sz w:val="12"/>
                            <w:szCs w:val="12"/>
                            <w:lang w:val="es-ES"/>
                            <w:rPrChange w:id="582" w:author="Ginés Moreno López" w:date="2020-10-14T11:51:00Z">
                              <w:rPr>
                                <w:color w:val="414042"/>
                                <w:spacing w:val="-4"/>
                                <w:kern w:val="24"/>
                                <w:sz w:val="12"/>
                                <w:szCs w:val="12"/>
                              </w:rPr>
                            </w:rPrChange>
                          </w:rPr>
                          <w:t>100</w:t>
                        </w:r>
                      </w:p>
                      <w:p w14:paraId="65484E89" w14:textId="77777777" w:rsidR="009F3A04" w:rsidRPr="00560F9E" w:rsidRDefault="009F3A04" w:rsidP="00E015AE">
                        <w:pPr>
                          <w:pStyle w:val="Normalwebb"/>
                          <w:ind w:left="14"/>
                          <w:rPr>
                            <w:lang w:val="es-ES"/>
                            <w:rPrChange w:id="583" w:author="Ginés Moreno López" w:date="2020-10-14T11:51:00Z">
                              <w:rPr/>
                            </w:rPrChange>
                          </w:rPr>
                        </w:pPr>
                        <w:r w:rsidRPr="00560F9E">
                          <w:rPr>
                            <w:b/>
                            <w:bCs/>
                            <w:color w:val="414042"/>
                            <w:spacing w:val="-24"/>
                            <w:kern w:val="24"/>
                            <w:sz w:val="12"/>
                            <w:szCs w:val="12"/>
                            <w:lang w:val="es-ES"/>
                            <w:rPrChange w:id="584" w:author="Ginés Moreno López" w:date="2020-10-14T11:51:00Z">
                              <w:rPr>
                                <w:b/>
                                <w:bCs/>
                                <w:color w:val="414042"/>
                                <w:spacing w:val="-24"/>
                                <w:kern w:val="24"/>
                                <w:sz w:val="12"/>
                                <w:szCs w:val="12"/>
                              </w:rPr>
                            </w:rPrChange>
                          </w:rPr>
                          <w:t>RGB</w:t>
                        </w:r>
                        <w:r w:rsidRPr="00560F9E">
                          <w:rPr>
                            <w:b/>
                            <w:bCs/>
                            <w:color w:val="414042"/>
                            <w:spacing w:val="-7"/>
                            <w:kern w:val="24"/>
                            <w:sz w:val="12"/>
                            <w:szCs w:val="12"/>
                            <w:lang w:val="es-ES"/>
                            <w:rPrChange w:id="585" w:author="Ginés Moreno López" w:date="2020-10-14T11:51:00Z">
                              <w:rPr>
                                <w:b/>
                                <w:bCs/>
                                <w:color w:val="414042"/>
                                <w:spacing w:val="-7"/>
                                <w:kern w:val="24"/>
                                <w:sz w:val="12"/>
                                <w:szCs w:val="12"/>
                              </w:rPr>
                            </w:rPrChange>
                          </w:rPr>
                          <w:t xml:space="preserve"> </w:t>
                        </w:r>
                        <w:r w:rsidRPr="00560F9E">
                          <w:rPr>
                            <w:b/>
                            <w:bCs/>
                            <w:color w:val="414042"/>
                            <w:spacing w:val="-6"/>
                            <w:kern w:val="24"/>
                            <w:sz w:val="12"/>
                            <w:szCs w:val="12"/>
                            <w:lang w:val="es-ES"/>
                            <w:rPrChange w:id="586" w:author="Ginés Moreno López" w:date="2020-10-14T11:51:00Z">
                              <w:rPr>
                                <w:b/>
                                <w:bCs/>
                                <w:color w:val="414042"/>
                                <w:spacing w:val="-6"/>
                                <w:kern w:val="24"/>
                                <w:sz w:val="12"/>
                                <w:szCs w:val="12"/>
                              </w:rPr>
                            </w:rPrChange>
                          </w:rPr>
                          <w:t>:</w:t>
                        </w:r>
                        <w:r w:rsidRPr="00560F9E">
                          <w:rPr>
                            <w:b/>
                            <w:bCs/>
                            <w:color w:val="414042"/>
                            <w:spacing w:val="-8"/>
                            <w:kern w:val="24"/>
                            <w:sz w:val="12"/>
                            <w:szCs w:val="12"/>
                            <w:lang w:val="es-ES"/>
                            <w:rPrChange w:id="587" w:author="Ginés Moreno López" w:date="2020-10-14T11:51:00Z">
                              <w:rPr>
                                <w:b/>
                                <w:bCs/>
                                <w:color w:val="414042"/>
                                <w:spacing w:val="-8"/>
                                <w:kern w:val="24"/>
                                <w:sz w:val="12"/>
                                <w:szCs w:val="12"/>
                              </w:rPr>
                            </w:rPrChange>
                          </w:rPr>
                          <w:t xml:space="preserve"> </w:t>
                        </w:r>
                        <w:r w:rsidRPr="00560F9E">
                          <w:rPr>
                            <w:color w:val="414042"/>
                            <w:spacing w:val="-24"/>
                            <w:kern w:val="24"/>
                            <w:sz w:val="12"/>
                            <w:szCs w:val="12"/>
                            <w:lang w:val="es-ES"/>
                            <w:rPrChange w:id="588" w:author="Ginés Moreno López" w:date="2020-10-14T11:51:00Z">
                              <w:rPr>
                                <w:color w:val="414042"/>
                                <w:spacing w:val="-24"/>
                                <w:kern w:val="24"/>
                                <w:sz w:val="12"/>
                                <w:szCs w:val="12"/>
                              </w:rPr>
                            </w:rPrChange>
                          </w:rPr>
                          <w:t>R</w:t>
                        </w:r>
                        <w:r w:rsidRPr="00560F9E">
                          <w:rPr>
                            <w:color w:val="414042"/>
                            <w:spacing w:val="-8"/>
                            <w:kern w:val="24"/>
                            <w:sz w:val="12"/>
                            <w:szCs w:val="12"/>
                            <w:lang w:val="es-ES"/>
                            <w:rPrChange w:id="589" w:author="Ginés Moreno López" w:date="2020-10-14T11:51:00Z">
                              <w:rPr>
                                <w:color w:val="414042"/>
                                <w:spacing w:val="-8"/>
                                <w:kern w:val="24"/>
                                <w:sz w:val="12"/>
                                <w:szCs w:val="12"/>
                              </w:rPr>
                            </w:rPrChange>
                          </w:rPr>
                          <w:t xml:space="preserve"> </w:t>
                        </w:r>
                        <w:r w:rsidRPr="00560F9E">
                          <w:rPr>
                            <w:color w:val="414042"/>
                            <w:spacing w:val="-4"/>
                            <w:kern w:val="24"/>
                            <w:sz w:val="12"/>
                            <w:szCs w:val="12"/>
                            <w:lang w:val="es-ES"/>
                            <w:rPrChange w:id="590" w:author="Ginés Moreno López" w:date="2020-10-14T11:51:00Z">
                              <w:rPr>
                                <w:color w:val="414042"/>
                                <w:spacing w:val="-4"/>
                                <w:kern w:val="24"/>
                                <w:sz w:val="12"/>
                                <w:szCs w:val="12"/>
                              </w:rPr>
                            </w:rPrChange>
                          </w:rPr>
                          <w:t>230</w:t>
                        </w:r>
                        <w:r w:rsidRPr="00560F9E">
                          <w:rPr>
                            <w:color w:val="414042"/>
                            <w:spacing w:val="-8"/>
                            <w:kern w:val="24"/>
                            <w:sz w:val="12"/>
                            <w:szCs w:val="12"/>
                            <w:lang w:val="es-ES"/>
                            <w:rPrChange w:id="591" w:author="Ginés Moreno López" w:date="2020-10-14T11:51:00Z">
                              <w:rPr>
                                <w:color w:val="414042"/>
                                <w:spacing w:val="-8"/>
                                <w:kern w:val="24"/>
                                <w:sz w:val="12"/>
                                <w:szCs w:val="12"/>
                              </w:rPr>
                            </w:rPrChange>
                          </w:rPr>
                          <w:t xml:space="preserve"> </w:t>
                        </w:r>
                        <w:r w:rsidRPr="00560F9E">
                          <w:rPr>
                            <w:color w:val="414042"/>
                            <w:spacing w:val="-14"/>
                            <w:kern w:val="24"/>
                            <w:sz w:val="12"/>
                            <w:szCs w:val="12"/>
                            <w:lang w:val="es-ES"/>
                            <w:rPrChange w:id="592" w:author="Ginés Moreno López" w:date="2020-10-14T11:51:00Z">
                              <w:rPr>
                                <w:color w:val="414042"/>
                                <w:spacing w:val="-14"/>
                                <w:kern w:val="24"/>
                                <w:sz w:val="12"/>
                                <w:szCs w:val="12"/>
                              </w:rPr>
                            </w:rPrChange>
                          </w:rPr>
                          <w:t>-</w:t>
                        </w:r>
                        <w:r w:rsidRPr="00560F9E">
                          <w:rPr>
                            <w:color w:val="414042"/>
                            <w:spacing w:val="-8"/>
                            <w:kern w:val="24"/>
                            <w:sz w:val="12"/>
                            <w:szCs w:val="12"/>
                            <w:lang w:val="es-ES"/>
                            <w:rPrChange w:id="593" w:author="Ginés Moreno López" w:date="2020-10-14T11:51:00Z">
                              <w:rPr>
                                <w:color w:val="414042"/>
                                <w:spacing w:val="-8"/>
                                <w:kern w:val="24"/>
                                <w:sz w:val="12"/>
                                <w:szCs w:val="12"/>
                              </w:rPr>
                            </w:rPrChange>
                          </w:rPr>
                          <w:t xml:space="preserve"> </w:t>
                        </w:r>
                        <w:r w:rsidRPr="00560F9E">
                          <w:rPr>
                            <w:color w:val="414042"/>
                            <w:spacing w:val="-23"/>
                            <w:kern w:val="24"/>
                            <w:sz w:val="12"/>
                            <w:szCs w:val="12"/>
                            <w:lang w:val="es-ES"/>
                            <w:rPrChange w:id="594" w:author="Ginés Moreno López" w:date="2020-10-14T11:51:00Z">
                              <w:rPr>
                                <w:color w:val="414042"/>
                                <w:spacing w:val="-23"/>
                                <w:kern w:val="24"/>
                                <w:sz w:val="12"/>
                                <w:szCs w:val="12"/>
                              </w:rPr>
                            </w:rPrChange>
                          </w:rPr>
                          <w:t>G</w:t>
                        </w:r>
                        <w:r w:rsidRPr="00560F9E">
                          <w:rPr>
                            <w:color w:val="414042"/>
                            <w:spacing w:val="-8"/>
                            <w:kern w:val="24"/>
                            <w:sz w:val="12"/>
                            <w:szCs w:val="12"/>
                            <w:lang w:val="es-ES"/>
                            <w:rPrChange w:id="595" w:author="Ginés Moreno López" w:date="2020-10-14T11:51:00Z">
                              <w:rPr>
                                <w:color w:val="414042"/>
                                <w:spacing w:val="-8"/>
                                <w:kern w:val="24"/>
                                <w:sz w:val="12"/>
                                <w:szCs w:val="12"/>
                              </w:rPr>
                            </w:rPrChange>
                          </w:rPr>
                          <w:t xml:space="preserve"> </w:t>
                        </w:r>
                        <w:r w:rsidRPr="00560F9E">
                          <w:rPr>
                            <w:color w:val="414042"/>
                            <w:spacing w:val="-4"/>
                            <w:kern w:val="24"/>
                            <w:sz w:val="12"/>
                            <w:szCs w:val="12"/>
                            <w:lang w:val="es-ES"/>
                            <w:rPrChange w:id="596" w:author="Ginés Moreno López" w:date="2020-10-14T11:51:00Z">
                              <w:rPr>
                                <w:color w:val="414042"/>
                                <w:spacing w:val="-4"/>
                                <w:kern w:val="24"/>
                                <w:sz w:val="12"/>
                                <w:szCs w:val="12"/>
                              </w:rPr>
                            </w:rPrChange>
                          </w:rPr>
                          <w:t>56</w:t>
                        </w:r>
                        <w:r w:rsidRPr="00560F9E">
                          <w:rPr>
                            <w:color w:val="414042"/>
                            <w:spacing w:val="-8"/>
                            <w:kern w:val="24"/>
                            <w:sz w:val="12"/>
                            <w:szCs w:val="12"/>
                            <w:lang w:val="es-ES"/>
                            <w:rPrChange w:id="597" w:author="Ginés Moreno López" w:date="2020-10-14T11:51:00Z">
                              <w:rPr>
                                <w:color w:val="414042"/>
                                <w:spacing w:val="-8"/>
                                <w:kern w:val="24"/>
                                <w:sz w:val="12"/>
                                <w:szCs w:val="12"/>
                              </w:rPr>
                            </w:rPrChange>
                          </w:rPr>
                          <w:t xml:space="preserve"> </w:t>
                        </w:r>
                        <w:r w:rsidRPr="00560F9E">
                          <w:rPr>
                            <w:color w:val="414042"/>
                            <w:spacing w:val="-14"/>
                            <w:kern w:val="24"/>
                            <w:sz w:val="12"/>
                            <w:szCs w:val="12"/>
                            <w:lang w:val="es-ES"/>
                            <w:rPrChange w:id="598" w:author="Ginés Moreno López" w:date="2020-10-14T11:51:00Z">
                              <w:rPr>
                                <w:color w:val="414042"/>
                                <w:spacing w:val="-14"/>
                                <w:kern w:val="24"/>
                                <w:sz w:val="12"/>
                                <w:szCs w:val="12"/>
                              </w:rPr>
                            </w:rPrChange>
                          </w:rPr>
                          <w:t>-</w:t>
                        </w:r>
                        <w:r w:rsidRPr="00560F9E">
                          <w:rPr>
                            <w:color w:val="414042"/>
                            <w:spacing w:val="-8"/>
                            <w:kern w:val="24"/>
                            <w:sz w:val="12"/>
                            <w:szCs w:val="12"/>
                            <w:lang w:val="es-ES"/>
                            <w:rPrChange w:id="599" w:author="Ginés Moreno López" w:date="2020-10-14T11:51:00Z">
                              <w:rPr>
                                <w:color w:val="414042"/>
                                <w:spacing w:val="-8"/>
                                <w:kern w:val="24"/>
                                <w:sz w:val="12"/>
                                <w:szCs w:val="12"/>
                              </w:rPr>
                            </w:rPrChange>
                          </w:rPr>
                          <w:t xml:space="preserve"> </w:t>
                        </w:r>
                        <w:r w:rsidRPr="00560F9E">
                          <w:rPr>
                            <w:color w:val="414042"/>
                            <w:spacing w:val="-23"/>
                            <w:kern w:val="24"/>
                            <w:sz w:val="12"/>
                            <w:szCs w:val="12"/>
                            <w:lang w:val="es-ES"/>
                            <w:rPrChange w:id="600" w:author="Ginés Moreno López" w:date="2020-10-14T11:51:00Z">
                              <w:rPr>
                                <w:color w:val="414042"/>
                                <w:spacing w:val="-23"/>
                                <w:kern w:val="24"/>
                                <w:sz w:val="12"/>
                                <w:szCs w:val="12"/>
                              </w:rPr>
                            </w:rPrChange>
                          </w:rPr>
                          <w:t>B</w:t>
                        </w:r>
                        <w:r w:rsidRPr="00560F9E">
                          <w:rPr>
                            <w:color w:val="414042"/>
                            <w:spacing w:val="-8"/>
                            <w:kern w:val="24"/>
                            <w:sz w:val="12"/>
                            <w:szCs w:val="12"/>
                            <w:lang w:val="es-ES"/>
                            <w:rPrChange w:id="601" w:author="Ginés Moreno López" w:date="2020-10-14T11:51:00Z">
                              <w:rPr>
                                <w:color w:val="414042"/>
                                <w:spacing w:val="-8"/>
                                <w:kern w:val="24"/>
                                <w:sz w:val="12"/>
                                <w:szCs w:val="12"/>
                              </w:rPr>
                            </w:rPrChange>
                          </w:rPr>
                          <w:t xml:space="preserve"> </w:t>
                        </w:r>
                        <w:r w:rsidRPr="00560F9E">
                          <w:rPr>
                            <w:color w:val="414042"/>
                            <w:spacing w:val="-4"/>
                            <w:kern w:val="24"/>
                            <w:sz w:val="12"/>
                            <w:szCs w:val="12"/>
                            <w:lang w:val="es-ES"/>
                            <w:rPrChange w:id="602" w:author="Ginés Moreno López" w:date="2020-10-14T11:51:00Z">
                              <w:rPr>
                                <w:color w:val="414042"/>
                                <w:spacing w:val="-4"/>
                                <w:kern w:val="24"/>
                                <w:sz w:val="12"/>
                                <w:szCs w:val="12"/>
                              </w:rPr>
                            </w:rPrChange>
                          </w:rPr>
                          <w:t>17</w:t>
                        </w:r>
                      </w:p>
                    </w:txbxContent>
                  </v:textbox>
                </v:shape>
                <v:shape id="object 44" o:spid="_x0000_s1059" type="#_x0000_t202" style="position:absolute;left:79613;top:23981;width:7595;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" filled="f" stroked="f">
                  <v:textbox style="mso-fit-shape-to-text:t" inset="0,0,0,0">
                    <w:txbxContent>
                      <w:p w14:paraId="09B70BC7" w14:textId="77777777" w:rsidR="009F3A04" w:rsidRDefault="009F3A04" w:rsidP="00E015AE">
                        <w:pPr>
                          <w:pStyle w:val="Normalwebb"/>
                          <w:ind w:left="14" w:right="14"/>
                          <w:rPr>
                            <w:sz w:val="24"/>
                          </w:rPr>
                        </w:pPr>
                        <w:r>
                          <w:rPr>
                            <w:b/>
                            <w:bCs/>
                            <w:color w:val="414042"/>
                            <w:spacing w:val="-20"/>
                            <w:kern w:val="24"/>
                            <w:sz w:val="12"/>
                            <w:szCs w:val="12"/>
                          </w:rPr>
                          <w:t>P</w:t>
                        </w:r>
                        <w:r>
                          <w:rPr>
                            <w:b/>
                            <w:bCs/>
                            <w:color w:val="414042"/>
                            <w:spacing w:val="-27"/>
                            <w:kern w:val="24"/>
                            <w:sz w:val="12"/>
                            <w:szCs w:val="12"/>
                          </w:rPr>
                          <w:t>AN</w:t>
                        </w:r>
                        <w:r>
                          <w:rPr>
                            <w:b/>
                            <w:bCs/>
                            <w:color w:val="414042"/>
                            <w:spacing w:val="-26"/>
                            <w:kern w:val="24"/>
                            <w:sz w:val="12"/>
                            <w:szCs w:val="12"/>
                          </w:rPr>
                          <w:t>T</w:t>
                        </w:r>
                        <w:r>
                          <w:rPr>
                            <w:b/>
                            <w:bCs/>
                            <w:color w:val="414042"/>
                            <w:spacing w:val="-23"/>
                            <w:kern w:val="24"/>
                            <w:sz w:val="12"/>
                            <w:szCs w:val="12"/>
                          </w:rPr>
                          <w:t>ONE</w:t>
                        </w:r>
                        <w:r>
                          <w:rPr>
                            <w:b/>
                            <w:bCs/>
                            <w:color w:val="414042"/>
                            <w:spacing w:val="-7"/>
                            <w:kern w:val="24"/>
                            <w:sz w:val="12"/>
                            <w:szCs w:val="12"/>
                          </w:rPr>
                          <w:t xml:space="preserve"> </w:t>
                        </w:r>
                        <w:r>
                          <w:rPr>
                            <w:b/>
                            <w:bCs/>
                            <w:color w:val="414042"/>
                            <w:spacing w:val="-30"/>
                            <w:kern w:val="24"/>
                            <w:sz w:val="12"/>
                            <w:szCs w:val="12"/>
                          </w:rPr>
                          <w:t>C</w:t>
                        </w:r>
                        <w:r>
                          <w:rPr>
                            <w:b/>
                            <w:bCs/>
                            <w:color w:val="414042"/>
                            <w:spacing w:val="-26"/>
                            <w:kern w:val="24"/>
                            <w:sz w:val="12"/>
                            <w:szCs w:val="12"/>
                          </w:rPr>
                          <w:t>OOL</w:t>
                        </w:r>
                        <w:r>
                          <w:rPr>
                            <w:b/>
                            <w:bCs/>
                            <w:color w:val="414042"/>
                            <w:spacing w:val="-10"/>
                            <w:kern w:val="24"/>
                            <w:sz w:val="12"/>
                            <w:szCs w:val="12"/>
                          </w:rPr>
                          <w:t xml:space="preserve"> </w:t>
                        </w:r>
                        <w:r>
                          <w:rPr>
                            <w:b/>
                            <w:bCs/>
                            <w:color w:val="414042"/>
                            <w:spacing w:val="-27"/>
                            <w:kern w:val="24"/>
                            <w:sz w:val="12"/>
                            <w:szCs w:val="12"/>
                          </w:rPr>
                          <w:t>GR</w:t>
                        </w:r>
                        <w:r>
                          <w:rPr>
                            <w:b/>
                            <w:bCs/>
                            <w:color w:val="414042"/>
                            <w:spacing w:val="-30"/>
                            <w:kern w:val="24"/>
                            <w:sz w:val="12"/>
                            <w:szCs w:val="12"/>
                          </w:rPr>
                          <w:t>A</w:t>
                        </w:r>
                        <w:r>
                          <w:rPr>
                            <w:b/>
                            <w:bCs/>
                            <w:color w:val="414042"/>
                            <w:spacing w:val="-32"/>
                            <w:kern w:val="24"/>
                            <w:sz w:val="12"/>
                            <w:szCs w:val="12"/>
                          </w:rPr>
                          <w:t>Y</w:t>
                        </w:r>
                        <w:r>
                          <w:rPr>
                            <w:b/>
                            <w:bCs/>
                            <w:color w:val="414042"/>
                            <w:spacing w:val="-10"/>
                            <w:kern w:val="24"/>
                            <w:sz w:val="12"/>
                            <w:szCs w:val="12"/>
                          </w:rPr>
                          <w:t xml:space="preserve"> </w:t>
                        </w:r>
                        <w:r>
                          <w:rPr>
                            <w:b/>
                            <w:bCs/>
                            <w:color w:val="414042"/>
                            <w:kern w:val="24"/>
                            <w:sz w:val="12"/>
                            <w:szCs w:val="12"/>
                          </w:rPr>
                          <w:t>11</w:t>
                        </w:r>
                        <w:r>
                          <w:rPr>
                            <w:b/>
                            <w:bCs/>
                            <w:color w:val="414042"/>
                            <w:spacing w:val="-7"/>
                            <w:kern w:val="24"/>
                            <w:sz w:val="12"/>
                            <w:szCs w:val="12"/>
                          </w:rPr>
                          <w:t xml:space="preserve"> </w:t>
                        </w:r>
                        <w:r>
                          <w:rPr>
                            <w:b/>
                            <w:bCs/>
                            <w:color w:val="414042"/>
                            <w:spacing w:val="-28"/>
                            <w:kern w:val="24"/>
                            <w:sz w:val="12"/>
                            <w:szCs w:val="12"/>
                          </w:rPr>
                          <w:t>C</w:t>
                        </w:r>
                        <w:r>
                          <w:rPr>
                            <w:b/>
                            <w:bCs/>
                            <w:color w:val="414042"/>
                            <w:spacing w:val="-10"/>
                            <w:kern w:val="24"/>
                            <w:sz w:val="12"/>
                            <w:szCs w:val="12"/>
                          </w:rPr>
                          <w:t xml:space="preserve"> </w:t>
                        </w: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9"/>
                            <w:kern w:val="24"/>
                            <w:sz w:val="12"/>
                            <w:szCs w:val="12"/>
                          </w:rPr>
                          <w:t>K</w:t>
                        </w:r>
                        <w:r>
                          <w:rPr>
                            <w:color w:val="414042"/>
                            <w:spacing w:val="-9"/>
                            <w:kern w:val="24"/>
                            <w:sz w:val="12"/>
                            <w:szCs w:val="12"/>
                          </w:rPr>
                          <w:t xml:space="preserve"> </w:t>
                        </w:r>
                        <w:r>
                          <w:rPr>
                            <w:color w:val="414042"/>
                            <w:spacing w:val="-4"/>
                            <w:kern w:val="24"/>
                            <w:sz w:val="12"/>
                            <w:szCs w:val="12"/>
                          </w:rPr>
                          <w:t>100</w:t>
                        </w:r>
                      </w:p>
                      <w:p w14:paraId="4E4B98ED" w14:textId="77777777" w:rsidR="009F3A04" w:rsidRDefault="009F3A04" w:rsidP="00E015AE">
                        <w:pPr>
                          <w:pStyle w:val="Normalweb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87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87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86</w:t>
                        </w:r>
                      </w:p>
                    </w:txbxContent>
                  </v:textbox>
                </v:shape>
                <v:shape id="object 45" o:spid="_x0000_s1060" style="position:absolute;left:43071;top:20899;width:10629;height:2810;visibility:visible;mso-wrap-style:square;v-text-anchor:top" coordsize="1172210,309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" path="m1171676,309333l,309333,,,1171676,r,309333xe" fillcolor="#9256a3" stroked="f">
                  <v:path arrowok="t"/>
                </v:shape>
                <v:shape id="object 46" o:spid="_x0000_s1061" style="position:absolute;left:55330;top:20899;width:10630;height:2810;visibility:visible;mso-wrap-style:square;v-text-anchor:top" coordsize="1172209,309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" path="m1171676,309333l,309333,,,1171676,r,309333xe" fillcolor="#50b848" stroked="f">
                  <v:path arrowok="t"/>
                </v:shape>
                <v:shape id="object 47" o:spid="_x0000_s1062" style="position:absolute;left:67520;top:20899;width:10629;height:2810;visibility:visible;mso-wrap-style:square;v-text-anchor:top" coordsize="1172209,309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" path="m1171676,309333l,309333,,,1171676,r,309333xe" fillcolor="#ef4623" stroked="f">
                  <v:path arrowok="t"/>
                </v:shape>
                <v:shape id="object 48" o:spid="_x0000_s1063" style="position:absolute;left:79663;top:20899;width:10629;height:2810;visibility:visible;mso-wrap-style:square;v-text-anchor:top" coordsize="1172209,309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" path="m,309333r1171676,l1171676,,,,,309333xe" fillcolor="#58595b" stroked="f">
                  <v:path arrowok="t"/>
                </v:shape>
                <v:shape id="object 49" o:spid="_x0000_s1064" style="position:absolute;left:43071;top:28141;width:10629;height:1566;visibility:visible;mso-wrap-style:square;v-text-anchor:top" coordsize="1172210,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" path="m1171676,172719l,172719,,,1171676,r,172719xe" fillcolor="#bea0cb" stroked="f">
                  <v:path arrowok="t"/>
                </v:shape>
                <v:shape id="object 50" o:spid="_x0000_s1065" style="position:absolute;left:55330;top:28141;width:10630;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" path="m1171676,172719l,172719,,,1171676,r,172719xe" fillcolor="#aad69c" stroked="f">
                  <v:path arrowok="t"/>
                </v:shape>
                <v:shape id="object 51" o:spid="_x0000_s1066" style="position:absolute;left:67520;top:28141;width:10629;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" path="m1171676,172719l,172719,,,1171676,r,172719xe" fillcolor="#f8a27d" stroked="f">
                  <v:path arrowok="t"/>
                </v:shape>
                <v:shape id="object 52" o:spid="_x0000_s1067" style="position:absolute;left:79663;top:28141;width:10629;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" path="m,172732r1171676,l1171676,,,,,172732xe" fillcolor="#939598" stroked="f">
                  <v:path arrowok="t"/>
                </v:shape>
                <v:shape id="object 53" o:spid="_x0000_s1068" type="#_x0000_t202" style="position:absolute;left:42988;top:35073;width:7627;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" filled="f" stroked="f">
                  <v:textbox style="mso-fit-shape-to-text:t" inset="0,0,0,0">
                    <w:txbxContent>
                      <w:p w14:paraId="581D8123" w14:textId="77777777" w:rsidR="009F3A04" w:rsidRDefault="009F3A04" w:rsidP="00E015AE">
                        <w:pPr>
                          <w:pStyle w:val="Normalweb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232</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221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288</w:t>
                        </w:r>
                      </w:p>
                    </w:txbxContent>
                  </v:textbox>
                </v:shape>
                <v:shape id="object 54" o:spid="_x0000_s1069" type="#_x0000_t202" style="position:absolute;left:55159;top:35073;width:7627;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" filled="f" stroked="f">
                  <v:textbox style="mso-fit-shape-to-text:t" inset="0,0,0,0">
                    <w:txbxContent>
                      <w:p w14:paraId="588944CA" w14:textId="77777777" w:rsidR="009F3A04" w:rsidRDefault="009F3A04" w:rsidP="00E015AE">
                        <w:pPr>
                          <w:pStyle w:val="Normalweb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9"/>
                            <w:kern w:val="24"/>
                            <w:sz w:val="12"/>
                            <w:szCs w:val="12"/>
                          </w:rPr>
                          <w:t>R226</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238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217</w:t>
                        </w:r>
                      </w:p>
                    </w:txbxContent>
                  </v:textbox>
                </v:shape>
                <v:shape id="object 55" o:spid="_x0000_s1070" type="#_x0000_t202" style="position:absolute;left:67409;top:35073;width:7626;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" filled="f" stroked="f">
                  <v:textbox style="mso-fit-shape-to-text:t" inset="0,0,0,0">
                    <w:txbxContent>
                      <w:p w14:paraId="7839F908" w14:textId="77777777" w:rsidR="009F3A04" w:rsidRDefault="009F3A04" w:rsidP="00E015AE">
                        <w:pPr>
                          <w:pStyle w:val="Normalweb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253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6"/>
                            <w:kern w:val="24"/>
                            <w:sz w:val="12"/>
                            <w:szCs w:val="12"/>
                          </w:rPr>
                          <w:t>224-</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208</w:t>
                        </w:r>
                      </w:p>
                    </w:txbxContent>
                  </v:textbox>
                </v:shape>
                <v:shape id="object 56" o:spid="_x0000_s1071" type="#_x0000_t202" style="position:absolute;left:79553;top:35073;width:7633;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" filled="f" stroked="f">
                  <v:textbox style="mso-fit-shape-to-text:t" inset="0,0,0,0">
                    <w:txbxContent>
                      <w:p w14:paraId="00A9F404" w14:textId="77777777" w:rsidR="009F3A04" w:rsidRDefault="009F3A04" w:rsidP="00E015AE">
                        <w:pPr>
                          <w:pStyle w:val="Normalweb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9"/>
                            <w:kern w:val="24"/>
                            <w:sz w:val="12"/>
                            <w:szCs w:val="12"/>
                          </w:rPr>
                          <w:t>R218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218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218</w:t>
                        </w:r>
                      </w:p>
                    </w:txbxContent>
                  </v:textbox>
                </v:shape>
                <v:shape id="object 57" o:spid="_x0000_s1072" style="position:absolute;left:43071;top:33228;width:10629;height:1566;visibility:visible;mso-wrap-style:square;v-text-anchor:top" coordsize="1172210,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" path="m1171676,172694l,172694,,,1171676,r,172694xe" fillcolor="#e1d4e9" stroked="f">
                  <v:path arrowok="t"/>
                </v:shape>
                <v:shape id="object 58" o:spid="_x0000_s1073" style="position:absolute;left:55330;top:33228;width:10630;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" path="m1171676,172694l,172694,,,1171676,r,172694xe" fillcolor="#d8ecd4" stroked="f">
                  <v:path arrowok="t"/>
                </v:shape>
                <v:shape id="object 59" o:spid="_x0000_s1074" style="position:absolute;left:67520;top:33228;width:10629;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" path="m1171676,172694l,172694,,,1171676,r,172694xe" fillcolor="#fdd7c3" stroked="f">
                  <v:path arrowok="t"/>
                </v:shape>
                <v:shape id="object 60" o:spid="_x0000_s1075" style="position:absolute;left:79663;top:33228;width:10629;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" path="m,172694r1171676,l1171676,,,,,172694xe" fillcolor="#d1d3d4" stroked="f">
                  <v:path arrowok="t"/>
                </v:shape>
                <v:shape id="object 61" o:spid="_x0000_s1076" type="#_x0000_t202" style="position:absolute;left:79553;top:40096;width:7633;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" filled="f" stroked="f">
                  <v:textbox style="mso-fit-shape-to-text:t" inset="0,0,0,0">
                    <w:txbxContent>
                      <w:p w14:paraId="6FD6AF2E" w14:textId="77777777" w:rsidR="009F3A04" w:rsidRDefault="009F3A04" w:rsidP="00E015AE">
                        <w:pPr>
                          <w:pStyle w:val="Normalweb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10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237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237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237</w:t>
                        </w:r>
                      </w:p>
                    </w:txbxContent>
                  </v:textbox>
                </v:shape>
                <v:shape id="object 62" o:spid="_x0000_s1077" style="position:absolute;left:79663;top:38252;width:10629;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" path="m,172694r1171676,l1171676,,,,,172694xe" fillcolor="#e6e7e8" stroked="f">
                  <v:path arrowok="t"/>
                </v:shape>
                <v:shape id="Text Box 146" o:spid="_x0000_s1078" type="#_x0000_t202" style="position:absolute;left:79709;top:174;width:10578;height:26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" filled="f" stroked="f">
                  <v:textbox style="mso-fit-shape-to-text:t">
                    <w:txbxContent>
                      <w:p w14:paraId="4190357C" w14:textId="77777777" w:rsidR="009F3A04" w:rsidRDefault="009F3A04" w:rsidP="00E015AE">
                        <w:pPr>
                          <w:pStyle w:val="Normalwebb"/>
                          <w:jc w:val="center"/>
                          <w:rPr>
                            <w:sz w:val="24"/>
                          </w:rPr>
                        </w:pPr>
                        <w:r>
                          <w:rPr>
                            <w:rFonts w:asciiTheme="minorHAnsi" w:hAnsi="Calibri" w:cstheme="minorBidi"/>
                            <w:color w:val="000000" w:themeColor="text1"/>
                            <w:kern w:val="24"/>
                            <w:szCs w:val="22"/>
                            <w:lang w:val="en-US"/>
                          </w:rPr>
                          <w:t>Guideline</w:t>
                        </w:r>
                      </w:p>
                    </w:txbxContent>
                  </v:textbox>
                </v:shape>
                <v:shape id="Text Box 147" o:spid="_x0000_s1079" type="#_x0000_t202" style="position:absolute;left:42374;top:183;width:13008;height:26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" filled="f" stroked="f">
                  <v:textbox style="mso-fit-shape-to-text:t">
                    <w:txbxContent>
                      <w:p w14:paraId="1CEC41C4" w14:textId="77777777" w:rsidR="009F3A04" w:rsidRDefault="009F3A04" w:rsidP="00E015AE">
                        <w:pPr>
                          <w:pStyle w:val="Normalwebb"/>
                          <w:rPr>
                            <w:sz w:val="24"/>
                          </w:rPr>
                        </w:pPr>
                        <w:r>
                          <w:rPr>
                            <w:rFonts w:asciiTheme="minorHAnsi" w:hAnsi="Calibri" w:cstheme="minorBidi"/>
                            <w:color w:val="000000" w:themeColor="text1"/>
                            <w:kern w:val="24"/>
                            <w:szCs w:val="22"/>
                            <w:lang w:val="en-US"/>
                          </w:rPr>
                          <w:t>Recommendation</w:t>
                        </w:r>
                      </w:p>
                    </w:txbxContent>
                  </v:textbox>
                </v:shape>
                <v:shape id="Text Box 148" o:spid="_x0000_s1080" type="#_x0000_t202" style="position:absolute;left:55348;top:174;width:10612;height:26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" filled="f" stroked="f">
                  <v:textbox style="mso-fit-shape-to-text:t">
                    <w:txbxContent>
                      <w:p w14:paraId="5D90DE97" w14:textId="77777777" w:rsidR="009F3A04" w:rsidRDefault="009F3A04" w:rsidP="00E015AE">
                        <w:pPr>
                          <w:pStyle w:val="Normalwebb"/>
                          <w:jc w:val="center"/>
                          <w:rPr>
                            <w:sz w:val="24"/>
                          </w:rPr>
                        </w:pPr>
                        <w:r>
                          <w:rPr>
                            <w:rFonts w:asciiTheme="minorHAnsi" w:hAnsi="Calibri" w:cstheme="minorBidi"/>
                            <w:color w:val="000000" w:themeColor="text1"/>
                            <w:kern w:val="24"/>
                            <w:szCs w:val="22"/>
                            <w:lang w:val="en-US"/>
                          </w:rPr>
                          <w:t>Model Course</w:t>
                        </w:r>
                      </w:p>
                    </w:txbxContent>
                  </v:textbox>
                </v:shape>
                <v:shape id="object 65" o:spid="_x0000_s1081" type="#_x0000_t202" style="position:absolute;left:26515;top:74;width:15483;height:1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" filled="f" stroked="f">
                  <v:textbox style="mso-fit-shape-to-text:t" inset="0,0,0,0">
                    <w:txbxContent>
                      <w:p w14:paraId="4A1863D3" w14:textId="77777777" w:rsidR="009F3A04" w:rsidRDefault="009F3A04" w:rsidP="00E015AE">
                        <w:pPr>
                          <w:pStyle w:val="Normalwebb"/>
                          <w:ind w:left="144"/>
                          <w:rPr>
                            <w:sz w:val="24"/>
                          </w:rPr>
                        </w:pPr>
                        <w:r>
                          <w:rPr>
                            <w:rFonts w:asciiTheme="minorHAnsi" w:hAnsi="Calibri"/>
                            <w:color w:val="005D90"/>
                            <w:spacing w:val="44"/>
                            <w:kern w:val="24"/>
                            <w:sz w:val="16"/>
                            <w:szCs w:val="16"/>
                          </w:rPr>
                          <w:t>PRIMARY COLOURS</w:t>
                        </w:r>
                      </w:p>
                    </w:txbxContent>
                  </v:textbox>
                </v:shape>
                <v:shape id="object 65" o:spid="_x0000_s1082" type="#_x0000_t202" style="position:absolute;left:27506;top:20861;width:15483;height:12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" filled="f" stroked="f">
                  <v:textbox style="mso-fit-shape-to-text:t" inset="0,0,0,0">
                    <w:txbxContent>
                      <w:p w14:paraId="1F2328A5" w14:textId="77777777" w:rsidR="009F3A04" w:rsidRDefault="009F3A04" w:rsidP="00E015AE">
                        <w:pPr>
                          <w:pStyle w:val="Normalwebb"/>
                          <w:ind w:left="144"/>
                          <w:rPr>
                            <w:sz w:val="24"/>
                          </w:rPr>
                        </w:pPr>
                        <w:r>
                          <w:rPr>
                            <w:rFonts w:asciiTheme="minorHAnsi" w:hAnsi="Calibri"/>
                            <w:color w:val="005D90"/>
                            <w:spacing w:val="44"/>
                            <w:kern w:val="24"/>
                            <w:sz w:val="16"/>
                            <w:szCs w:val="16"/>
                          </w:rPr>
                          <w:t>SECONDARY COLOURS</w:t>
                        </w:r>
                      </w:p>
                    </w:txbxContent>
                  </v:textbox>
                </v:shape>
                <w10:anchorlock/>
              </v:group>
            </w:pict>
          </mc:Fallback>
        </mc:AlternateContent>
      </w:r>
    </w:p>
    <w:p w14:paraId="2ED72513" w14:textId="77777777" w:rsidR="00797EF8" w:rsidRPr="00797EF8" w:rsidRDefault="00797EF8" w:rsidP="00797EF8">
      <w:pPr>
        <w:pStyle w:val="BodyText"/>
      </w:pPr>
    </w:p>
    <w:p w14:paraId="0EB609F8" w14:textId="77777777" w:rsidR="0042565E" w:rsidRPr="0042565E" w:rsidRDefault="0042565E" w:rsidP="00476942">
      <w:pPr>
        <w:pStyle w:val="BodyText"/>
      </w:pPr>
    </w:p>
    <w:sectPr w:rsidR="0042565E" w:rsidRPr="0042565E" w:rsidSect="0042565E">
      <w:headerReference w:type="even" r:id="rId36"/>
      <w:headerReference w:type="default" r:id="rId37"/>
      <w:footerReference w:type="default" r:id="rId38"/>
      <w:headerReference w:type="first" r:id="rId39"/>
      <w:pgSz w:w="16838" w:h="11906" w:orient="landscape" w:code="9"/>
      <w:pgMar w:top="907" w:right="567" w:bottom="794" w:left="1134"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2" w:author="Bäckstedt, Jesper" w:date="2020-10-13T21:38:00Z" w:initials="BJ">
    <w:p w14:paraId="3917E32F" w14:textId="77777777" w:rsidR="009F3A04" w:rsidRDefault="009F3A04" w:rsidP="00D51899">
      <w:pPr>
        <w:pStyle w:val="CommentText"/>
      </w:pPr>
      <w:r>
        <w:rPr>
          <w:rStyle w:val="CommentReference"/>
        </w:rPr>
        <w:annotationRef/>
      </w:r>
      <w:r>
        <w:t>Kaisu: General suggestions related to chapter 2:</w:t>
      </w:r>
    </w:p>
    <w:p w14:paraId="64736294" w14:textId="77777777" w:rsidR="009F3A04" w:rsidRDefault="009F3A04" w:rsidP="00D51899">
      <w:pPr>
        <w:pStyle w:val="CommentText"/>
      </w:pPr>
    </w:p>
    <w:p w14:paraId="3999C62C" w14:textId="77777777" w:rsidR="009F3A04" w:rsidRDefault="009F3A04" w:rsidP="00D51899">
      <w:pPr>
        <w:pStyle w:val="CommentText"/>
      </w:pPr>
      <w:r>
        <w:t>1.Start by explaining how the different augmentation systems can provide real-time integrity.</w:t>
      </w:r>
    </w:p>
    <w:p w14:paraId="5B5449DE" w14:textId="77777777" w:rsidR="009F3A04" w:rsidRPr="00D51899" w:rsidRDefault="009F3A04" w:rsidP="00D51899">
      <w:pPr>
        <w:pStyle w:val="CommentText"/>
        <w:rPr>
          <w:lang w:val="sv-SE"/>
        </w:rPr>
      </w:pPr>
      <w:r w:rsidRPr="00D51899">
        <w:rPr>
          <w:lang w:val="sv-SE"/>
        </w:rPr>
        <w:t>- IALA Beacon system (RTCM)</w:t>
      </w:r>
    </w:p>
    <w:p w14:paraId="4BA2B937" w14:textId="77777777" w:rsidR="009F3A04" w:rsidRPr="00D51899" w:rsidRDefault="009F3A04" w:rsidP="00D51899">
      <w:pPr>
        <w:pStyle w:val="CommentText"/>
        <w:rPr>
          <w:lang w:val="sv-SE"/>
        </w:rPr>
      </w:pPr>
      <w:r w:rsidRPr="00D51899">
        <w:rPr>
          <w:lang w:val="sv-SE"/>
        </w:rPr>
        <w:t>- SBAS (RTCA)</w:t>
      </w:r>
    </w:p>
    <w:p w14:paraId="3CA85E94" w14:textId="77777777" w:rsidR="009F3A04" w:rsidRDefault="009F3A04" w:rsidP="00D51899">
      <w:pPr>
        <w:pStyle w:val="CommentText"/>
      </w:pPr>
      <w:r>
        <w:t>- Other systems (RTK, PPP, Commercial systems, etc.)</w:t>
      </w:r>
    </w:p>
    <w:p w14:paraId="22412750" w14:textId="77777777" w:rsidR="009F3A04" w:rsidRDefault="009F3A04" w:rsidP="00D51899">
      <w:pPr>
        <w:pStyle w:val="CommentText"/>
      </w:pPr>
    </w:p>
    <w:p w14:paraId="388DEFD8" w14:textId="77777777" w:rsidR="009F3A04" w:rsidRDefault="009F3A04" w:rsidP="00D51899">
      <w:pPr>
        <w:pStyle w:val="CommentText"/>
      </w:pPr>
      <w:r>
        <w:t>Then explain the main integrity methods available in addition to augmentation service:</w:t>
      </w:r>
    </w:p>
    <w:p w14:paraId="38370BC2" w14:textId="77777777" w:rsidR="009F3A04" w:rsidRDefault="009F3A04" w:rsidP="00D51899">
      <w:pPr>
        <w:pStyle w:val="CommentText"/>
      </w:pPr>
    </w:p>
    <w:p w14:paraId="32CAE699" w14:textId="77777777" w:rsidR="009F3A04" w:rsidRDefault="009F3A04" w:rsidP="00D51899">
      <w:pPr>
        <w:pStyle w:val="CommentText"/>
      </w:pPr>
      <w:r>
        <w:t>2. Comparison with another source of position information</w:t>
      </w:r>
    </w:p>
    <w:p w14:paraId="2CFD3C3F" w14:textId="77777777" w:rsidR="009F3A04" w:rsidRDefault="009F3A04" w:rsidP="00D51899">
      <w:pPr>
        <w:pStyle w:val="CommentText"/>
      </w:pPr>
      <w:r>
        <w:t>- Conventional navigation</w:t>
      </w:r>
    </w:p>
    <w:p w14:paraId="09FD0D5D" w14:textId="77777777" w:rsidR="009F3A04" w:rsidRDefault="009F3A04" w:rsidP="00D51899">
      <w:pPr>
        <w:pStyle w:val="CommentText"/>
      </w:pPr>
      <w:r>
        <w:t>- Other independent radionavigation systems</w:t>
      </w:r>
    </w:p>
    <w:p w14:paraId="4BF65F68" w14:textId="77777777" w:rsidR="009F3A04" w:rsidRDefault="009F3A04" w:rsidP="00D51899">
      <w:pPr>
        <w:pStyle w:val="CommentText"/>
      </w:pPr>
      <w:r>
        <w:t>- Other GNSS systems</w:t>
      </w:r>
    </w:p>
    <w:p w14:paraId="45B70294" w14:textId="77777777" w:rsidR="009F3A04" w:rsidRDefault="009F3A04" w:rsidP="00D51899">
      <w:pPr>
        <w:pStyle w:val="CommentText"/>
      </w:pPr>
    </w:p>
    <w:p w14:paraId="18EAD3E4" w14:textId="77777777" w:rsidR="009F3A04" w:rsidRDefault="009F3A04" w:rsidP="00D51899">
      <w:pPr>
        <w:pStyle w:val="CommentText"/>
      </w:pPr>
      <w:r>
        <w:t>3. Direct information about the GNSS problem</w:t>
      </w:r>
    </w:p>
    <w:p w14:paraId="03CF896E" w14:textId="77777777" w:rsidR="009F3A04" w:rsidRDefault="009F3A04" w:rsidP="00D51899">
      <w:pPr>
        <w:pStyle w:val="CommentText"/>
      </w:pPr>
      <w:r>
        <w:t>- GNSS monitored and problem identified externally and communicated via NtoM, MSI, VHF</w:t>
      </w:r>
    </w:p>
    <w:p w14:paraId="4BD7EBE5" w14:textId="77777777" w:rsidR="009F3A04" w:rsidRDefault="009F3A04" w:rsidP="00D51899">
      <w:pPr>
        <w:pStyle w:val="CommentText"/>
      </w:pPr>
      <w:r>
        <w:t>- Problem identified by RAIM locally</w:t>
      </w:r>
    </w:p>
    <w:p w14:paraId="35818D1A" w14:textId="77777777" w:rsidR="009F3A04" w:rsidRDefault="009F3A04" w:rsidP="00D51899">
      <w:pPr>
        <w:pStyle w:val="CommentText"/>
      </w:pPr>
    </w:p>
    <w:p w14:paraId="460F0147" w14:textId="77777777" w:rsidR="009F3A04" w:rsidRDefault="009F3A04" w:rsidP="00D51899">
      <w:pPr>
        <w:pStyle w:val="CommentText"/>
      </w:pPr>
      <w:r>
        <w:t>Generally we should try to compress the text and leave out some of the detailed descriptions (although they provide very interesting information.) Maybe some of the material could be moved to Resilient PNT Guideline?</w:t>
      </w:r>
    </w:p>
    <w:p w14:paraId="63E737D2" w14:textId="04D9B5D0" w:rsidR="009F3A04" w:rsidRDefault="009F3A04">
      <w:pPr>
        <w:pStyle w:val="CommentText"/>
      </w:pPr>
    </w:p>
  </w:comment>
  <w:comment w:id="30" w:author="Tom Southall" w:date="2020-01-30T09:03:00Z" w:initials="TS">
    <w:p w14:paraId="5A82A014" w14:textId="26C1E761" w:rsidR="009F3A04" w:rsidRDefault="009F3A04">
      <w:pPr>
        <w:pStyle w:val="CommentText"/>
      </w:pPr>
      <w:r>
        <w:rPr>
          <w:rStyle w:val="CommentReference"/>
        </w:rPr>
        <w:annotationRef/>
      </w:r>
      <w:r>
        <w:t>What do we mean by this?</w:t>
      </w:r>
    </w:p>
  </w:comment>
  <w:comment w:id="35" w:author="Bäckstedt, Jesper" w:date="2020-10-12T20:45:00Z" w:initials="BJ">
    <w:p w14:paraId="272F1B05" w14:textId="552C4AAF" w:rsidR="009F3A04" w:rsidRDefault="009F3A04" w:rsidP="005F5AC7">
      <w:pPr>
        <w:pStyle w:val="CommentText"/>
      </w:pPr>
      <w:r>
        <w:rPr>
          <w:rStyle w:val="CommentReference"/>
        </w:rPr>
        <w:annotationRef/>
      </w:r>
      <w:r>
        <w:t>Bjornar Kleppe:</w:t>
      </w:r>
      <w:r w:rsidRPr="005F5AC7">
        <w:t xml:space="preserve"> </w:t>
      </w:r>
      <w:r>
        <w:t xml:space="preserve">This could also be in case the receiver fall back to non-DGNSS or non-SBAS operation </w:t>
      </w:r>
    </w:p>
    <w:p w14:paraId="53CEF43F" w14:textId="3C01E1DC" w:rsidR="009F3A04" w:rsidRDefault="009F3A04">
      <w:pPr>
        <w:pStyle w:val="CommentText"/>
      </w:pPr>
    </w:p>
  </w:comment>
  <w:comment w:id="45" w:author="Bäckstedt, Jesper" w:date="2020-10-12T20:45:00Z" w:initials="BJ">
    <w:p w14:paraId="43BED60F" w14:textId="5F0895C0" w:rsidR="009F3A04" w:rsidRDefault="009F3A04">
      <w:pPr>
        <w:pStyle w:val="CommentText"/>
      </w:pPr>
      <w:r>
        <w:rPr>
          <w:rStyle w:val="CommentReference"/>
        </w:rPr>
        <w:annotationRef/>
      </w:r>
      <w:r>
        <w:t>Bjornar Kleppe: contradicts 1.2</w:t>
      </w:r>
    </w:p>
  </w:comment>
  <w:comment w:id="64" w:author="Bäckstedt, Jesper" w:date="2020-10-12T08:28:00Z" w:initials="BJ">
    <w:p w14:paraId="5BEA7FCD" w14:textId="136500EB" w:rsidR="009F3A04" w:rsidRDefault="009F3A04">
      <w:pPr>
        <w:pStyle w:val="CommentText"/>
      </w:pPr>
      <w:r>
        <w:rPr>
          <w:rStyle w:val="CommentReference"/>
        </w:rPr>
        <w:annotationRef/>
      </w:r>
      <w:r>
        <w:t>Carlos Daroca: If this refers to the G1152, it should be refered</w:t>
      </w:r>
    </w:p>
  </w:comment>
  <w:comment w:id="77" w:author="Bäckstedt, Jesper" w:date="2020-10-12T20:46:00Z" w:initials="BJ">
    <w:p w14:paraId="46FC1510" w14:textId="0D1B39E1" w:rsidR="009F3A04" w:rsidRDefault="009F3A04">
      <w:pPr>
        <w:pStyle w:val="CommentText"/>
      </w:pPr>
      <w:r>
        <w:rPr>
          <w:rStyle w:val="CommentReference"/>
        </w:rPr>
        <w:annotationRef/>
      </w:r>
      <w:r>
        <w:t>Björnar Kleppe: Should it be pointed out that no RTK or  PPP systems are type approved for general navigation under SOLASand that  these tecknologies are currently used for special purposes such as dynamc positioning ?</w:t>
      </w:r>
    </w:p>
  </w:comment>
  <w:comment w:id="78" w:author="Bäckstedt, Jesper" w:date="2020-10-14T14:16:00Z" w:initials="BJ">
    <w:p w14:paraId="040BB02E" w14:textId="4C9867A1" w:rsidR="009F3A04" w:rsidRDefault="009F3A04">
      <w:pPr>
        <w:pStyle w:val="CommentText"/>
      </w:pPr>
      <w:r>
        <w:rPr>
          <w:rStyle w:val="CommentReference"/>
        </w:rPr>
        <w:annotationRef/>
      </w:r>
      <w:r>
        <w:t>Yes, might delete the section. No integrity in RTK  &amp;PPP. Reference to high-accuracy guideline where it is covered?</w:t>
      </w:r>
    </w:p>
  </w:comment>
  <w:comment w:id="80" w:author="Ginés Moreno López" w:date="2020-10-14T11:52:00Z" w:initials="GML">
    <w:p w14:paraId="138E2DDB" w14:textId="23B693D8" w:rsidR="009F3A04" w:rsidRDefault="009F3A04">
      <w:pPr>
        <w:pStyle w:val="CommentText"/>
      </w:pPr>
      <w:r>
        <w:rPr>
          <w:rStyle w:val="CommentReference"/>
        </w:rPr>
        <w:annotationRef/>
      </w:r>
      <w:r>
        <w:t>I would reoriented this section. I would include the classic DGPS information within the section 1. This section could be used to mention the current DGPS systems but also describe the upgrade options to keep using the Radiobeacons  (i.e. VRS, DFMC Differential GNSS approaches, etc.)</w:t>
      </w:r>
    </w:p>
  </w:comment>
  <w:comment w:id="83" w:author="Tom Southall" w:date="2020-01-30T09:59:00Z" w:initials="TS">
    <w:p w14:paraId="102E14AC" w14:textId="541A6287" w:rsidR="009F3A04" w:rsidRDefault="009F3A04">
      <w:pPr>
        <w:pStyle w:val="CommentText"/>
      </w:pPr>
      <w:r>
        <w:rPr>
          <w:rStyle w:val="CommentReference"/>
        </w:rPr>
        <w:annotationRef/>
      </w:r>
      <w:r>
        <w:t>Remove - For more information go to the IALA Worldwide radionavigation plan.</w:t>
      </w:r>
    </w:p>
  </w:comment>
  <w:comment w:id="87" w:author="Bäckstedt, Jesper" w:date="2020-10-14T14:38:00Z" w:initials="BJ">
    <w:p w14:paraId="73C92AAC" w14:textId="52E20DAB" w:rsidR="00D056B6" w:rsidRDefault="00D056B6">
      <w:pPr>
        <w:pStyle w:val="CommentText"/>
      </w:pPr>
      <w:r>
        <w:rPr>
          <w:rStyle w:val="CommentReference"/>
        </w:rPr>
        <w:annotationRef/>
      </w:r>
      <w:r>
        <w:t>Maybe have a general writing on authentication that applies to all radio signals. Susceptive to cyber attacks. Reference to cyber security recommendation that is coming?</w:t>
      </w:r>
    </w:p>
    <w:p w14:paraId="7AFEA26A" w14:textId="77777777" w:rsidR="00D056B6" w:rsidRDefault="00D056B6">
      <w:pPr>
        <w:pStyle w:val="CommentText"/>
      </w:pPr>
    </w:p>
  </w:comment>
  <w:comment w:id="107" w:author="Bäckstedt, Jesper" w:date="2020-10-12T20:47:00Z" w:initials="BJ">
    <w:p w14:paraId="55DEEDBD" w14:textId="77777777" w:rsidR="009F3A04" w:rsidRDefault="009F3A04" w:rsidP="00332835">
      <w:pPr>
        <w:pStyle w:val="CommentText"/>
      </w:pPr>
      <w:r>
        <w:rPr>
          <w:rStyle w:val="CommentReference"/>
        </w:rPr>
        <w:annotationRef/>
      </w:r>
      <w:r>
        <w:t>Bjornar Kleppe: A reference to more information is needed</w:t>
      </w:r>
    </w:p>
    <w:p w14:paraId="10E6DFE1" w14:textId="6744E872" w:rsidR="009F3A04" w:rsidRDefault="009F3A04">
      <w:pPr>
        <w:pStyle w:val="CommentText"/>
      </w:pPr>
    </w:p>
  </w:comment>
  <w:comment w:id="108" w:author="Bäckstedt, Jesper" w:date="2020-10-14T14:13:00Z" w:initials="BJ">
    <w:p w14:paraId="70C91C2C" w14:textId="5BF33D2B" w:rsidR="009F3A04" w:rsidRDefault="009F3A04">
      <w:pPr>
        <w:pStyle w:val="CommentText"/>
      </w:pPr>
      <w:r>
        <w:rPr>
          <w:rStyle w:val="CommentReference"/>
        </w:rPr>
        <w:annotationRef/>
      </w:r>
      <w:r>
        <w:t>GLA might have a reference. RAIM for aviation is focused on vertical.</w:t>
      </w:r>
    </w:p>
  </w:comment>
  <w:comment w:id="109" w:author="Ginés Moreno López" w:date="2020-10-14T11:52:00Z" w:initials="GML">
    <w:p w14:paraId="0BAD7D13" w14:textId="40D2E9E1" w:rsidR="009F3A04" w:rsidRDefault="009F3A04">
      <w:pPr>
        <w:pStyle w:val="CommentText"/>
      </w:pPr>
      <w:r>
        <w:rPr>
          <w:rStyle w:val="CommentReference"/>
        </w:rPr>
        <w:annotationRef/>
      </w:r>
      <w:r>
        <w:t>I would change the approach of the first and the third paragraphs. I think is more important to define a set of performances or checklist that a maritime RAIM algorithm shall met, instead to provide an algorithm definition. For example multiple failures detection stated in the last paragraph. My opinion is that we may change a little bit these two paragraphs and write a new one stating that manufacturers may implement the RAIM algorithm they want if they are validated with the test and requirements defined.</w:t>
      </w:r>
    </w:p>
  </w:comment>
  <w:comment w:id="190" w:author="Bäckstedt, Jesper" w:date="2020-10-12T20:42:00Z" w:initials="BJ">
    <w:p w14:paraId="369A0AA2" w14:textId="77777777" w:rsidR="009F3A04" w:rsidRDefault="009F3A04" w:rsidP="00876345">
      <w:pPr>
        <w:pStyle w:val="CommentText"/>
      </w:pPr>
      <w:r>
        <w:rPr>
          <w:rStyle w:val="CommentReference"/>
        </w:rPr>
        <w:annotationRef/>
      </w:r>
      <w:r>
        <w:t>Marcos Lopez: I understand that may be we could add in the sentence a quick mention of a need of standardization regulation for manufacturers in terms of IEC following IMO 401 (MC).</w:t>
      </w:r>
    </w:p>
    <w:p w14:paraId="44FF6674" w14:textId="6FC0A95A" w:rsidR="009F3A04" w:rsidRDefault="009F3A04">
      <w:pPr>
        <w:pStyle w:val="CommentText"/>
      </w:pPr>
    </w:p>
  </w:comment>
  <w:comment w:id="211" w:author="Bäckstedt, Jesper" w:date="2020-10-12T20:48:00Z" w:initials="BJ">
    <w:p w14:paraId="189958CA" w14:textId="77777777" w:rsidR="009F3A04" w:rsidRDefault="009F3A04" w:rsidP="00332835">
      <w:pPr>
        <w:pStyle w:val="CommentText"/>
      </w:pPr>
      <w:r>
        <w:rPr>
          <w:rStyle w:val="CommentReference"/>
        </w:rPr>
        <w:annotationRef/>
      </w:r>
      <w:r>
        <w:t>Bjornar Kleppe: Deployment of receiver equipment on ships will likely extend over several years and the benefit of R-mode is only acheived when a sufficiently large prportion of the ships have started to us the system.</w:t>
      </w:r>
    </w:p>
    <w:p w14:paraId="3AFFC3E4" w14:textId="18F58A10" w:rsidR="009F3A04" w:rsidRDefault="009F3A04">
      <w:pPr>
        <w:pStyle w:val="CommentText"/>
      </w:pPr>
    </w:p>
  </w:comment>
  <w:comment w:id="212" w:author="Bäckstedt, Jesper" w:date="2020-10-14T14:28:00Z" w:initials="BJ">
    <w:p w14:paraId="2D2A6EA2" w14:textId="7C802EF4" w:rsidR="00EB1534" w:rsidRDefault="00EB1534">
      <w:pPr>
        <w:pStyle w:val="CommentText"/>
      </w:pPr>
      <w:r>
        <w:rPr>
          <w:rStyle w:val="CommentReference"/>
        </w:rPr>
        <w:annotationRef/>
      </w:r>
      <w:r>
        <w:t>Consider to delete the roadmap and have a reference to R-Mode guideline. Can we declare an expected date for initial operation? E.g. 2026.</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3E737D2" w15:done="0"/>
  <w15:commentEx w15:paraId="5A82A014" w15:done="0"/>
  <w15:commentEx w15:paraId="53CEF43F" w15:done="0"/>
  <w15:commentEx w15:paraId="43BED60F" w15:done="0"/>
  <w15:commentEx w15:paraId="5BEA7FCD" w15:done="0"/>
  <w15:commentEx w15:paraId="46FC1510" w15:done="0"/>
  <w15:commentEx w15:paraId="040BB02E" w15:paraIdParent="46FC1510" w15:done="0"/>
  <w15:commentEx w15:paraId="138E2DDB" w15:done="0"/>
  <w15:commentEx w15:paraId="102E14AC" w15:done="0"/>
  <w15:commentEx w15:paraId="7AFEA26A" w15:done="0"/>
  <w15:commentEx w15:paraId="10E6DFE1" w15:done="0"/>
  <w15:commentEx w15:paraId="70C91C2C" w15:paraIdParent="10E6DFE1" w15:done="0"/>
  <w15:commentEx w15:paraId="0BAD7D13" w15:done="0"/>
  <w15:commentEx w15:paraId="44FF6674" w15:done="0"/>
  <w15:commentEx w15:paraId="3AFFC3E4" w15:done="0"/>
  <w15:commentEx w15:paraId="2D2A6EA2" w15:paraIdParent="3AFFC3E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3E737D2" w16cid:durableId="23D7D126"/>
  <w16cid:commentId w16cid:paraId="5A82A014" w16cid:durableId="21DD1A63"/>
  <w16cid:commentId w16cid:paraId="53CEF43F" w16cid:durableId="23D7D128"/>
  <w16cid:commentId w16cid:paraId="43BED60F" w16cid:durableId="23D7D129"/>
  <w16cid:commentId w16cid:paraId="5BEA7FCD" w16cid:durableId="23D7D12A"/>
  <w16cid:commentId w16cid:paraId="46FC1510" w16cid:durableId="23D7D12B"/>
  <w16cid:commentId w16cid:paraId="040BB02E" w16cid:durableId="23D7D12C"/>
  <w16cid:commentId w16cid:paraId="138E2DDB" w16cid:durableId="23D7D12D"/>
  <w16cid:commentId w16cid:paraId="102E14AC" w16cid:durableId="21DD277A"/>
  <w16cid:commentId w16cid:paraId="7AFEA26A" w16cid:durableId="23D7D12F"/>
  <w16cid:commentId w16cid:paraId="10E6DFE1" w16cid:durableId="23D7D130"/>
  <w16cid:commentId w16cid:paraId="70C91C2C" w16cid:durableId="23D7D131"/>
  <w16cid:commentId w16cid:paraId="0BAD7D13" w16cid:durableId="23D7D132"/>
  <w16cid:commentId w16cid:paraId="44FF6674" w16cid:durableId="23D7D133"/>
  <w16cid:commentId w16cid:paraId="3AFFC3E4" w16cid:durableId="23D7D134"/>
  <w16cid:commentId w16cid:paraId="2D2A6EA2" w16cid:durableId="23D7D13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ABB634" w14:textId="77777777" w:rsidR="00787EC5" w:rsidRDefault="00787EC5" w:rsidP="003274DB">
      <w:r>
        <w:separator/>
      </w:r>
    </w:p>
    <w:p w14:paraId="0879D6BE" w14:textId="77777777" w:rsidR="00787EC5" w:rsidRDefault="00787EC5"/>
  </w:endnote>
  <w:endnote w:type="continuationSeparator" w:id="0">
    <w:p w14:paraId="57DFBDB8" w14:textId="77777777" w:rsidR="00787EC5" w:rsidRDefault="00787EC5" w:rsidP="003274DB">
      <w:r>
        <w:continuationSeparator/>
      </w:r>
    </w:p>
    <w:p w14:paraId="3D7E10AA" w14:textId="77777777" w:rsidR="00787EC5" w:rsidRDefault="00787E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Book">
    <w:altName w:val="Tw Cen MT"/>
    <w:charset w:val="00"/>
    <w:family w:val="auto"/>
    <w:pitch w:val="variable"/>
    <w:sig w:usb0="00000001" w:usb1="5000204A" w:usb2="00000000" w:usb3="00000000" w:csb0="0000009B" w:csb1="00000000"/>
  </w:font>
  <w:font w:name="Avenir Next Condensed">
    <w:altName w:val="Calibri"/>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378D7" w14:textId="77777777" w:rsidR="009F3A04" w:rsidRDefault="009F3A04"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4BFA958" w14:textId="77777777" w:rsidR="009F3A04" w:rsidRDefault="009F3A04"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7D07B9E" w14:textId="77777777" w:rsidR="009F3A04" w:rsidRDefault="009F3A04"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42356E9" w14:textId="77777777" w:rsidR="009F3A04" w:rsidRDefault="009F3A04"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AC9DB86" w14:textId="77777777" w:rsidR="009F3A04" w:rsidRDefault="009F3A04"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C2F516" w14:textId="77777777" w:rsidR="009F3A04" w:rsidRPr="00AC24F4" w:rsidRDefault="009F3A04" w:rsidP="00910058">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10, rue des Gaudines – 78100 Saint Germaine en Laye, France</w:t>
    </w:r>
  </w:p>
  <w:p w14:paraId="27413E96" w14:textId="77777777" w:rsidR="009F3A04" w:rsidRPr="00560F9E" w:rsidRDefault="009F3A04" w:rsidP="00910058">
    <w:pPr>
      <w:rPr>
        <w:rFonts w:ascii="Avenir Book" w:hAnsi="Avenir Book"/>
        <w:color w:val="808080" w:themeColor="background1" w:themeShade="80"/>
        <w:sz w:val="14"/>
        <w:szCs w:val="14"/>
        <w:lang w:val="es-ES"/>
        <w:rPrChange w:id="1" w:author="Ginés Moreno López" w:date="2020-10-14T11:52:00Z">
          <w:rPr>
            <w:rFonts w:ascii="Avenir Book" w:hAnsi="Avenir Book"/>
            <w:color w:val="808080" w:themeColor="background1" w:themeShade="80"/>
            <w:sz w:val="14"/>
            <w:szCs w:val="14"/>
          </w:rPr>
        </w:rPrChange>
      </w:rPr>
    </w:pPr>
    <w:r w:rsidRPr="00560F9E">
      <w:rPr>
        <w:rFonts w:ascii="Avenir Book" w:hAnsi="Avenir Book"/>
        <w:color w:val="808080" w:themeColor="background1" w:themeShade="80"/>
        <w:sz w:val="13"/>
        <w:szCs w:val="13"/>
        <w:lang w:val="es-ES"/>
        <w:rPrChange w:id="2" w:author="Ginés Moreno López" w:date="2020-10-14T11:52:00Z">
          <w:rPr>
            <w:rFonts w:ascii="Avenir Book" w:hAnsi="Avenir Book"/>
            <w:color w:val="808080" w:themeColor="background1" w:themeShade="80"/>
            <w:sz w:val="13"/>
            <w:szCs w:val="13"/>
          </w:rPr>
        </w:rPrChange>
      </w:rPr>
      <w:t>Tél. +33(0)1 34 51 70 01 – Fax +33 (0)1 34 51 82 05 – contact@iala-aism.org</w:t>
    </w:r>
  </w:p>
  <w:p w14:paraId="0D0AC20F" w14:textId="77777777" w:rsidR="009F3A04" w:rsidRPr="004B6107" w:rsidRDefault="009F3A04"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70C36A73" w14:textId="77777777" w:rsidR="009F3A04" w:rsidRPr="004B6107" w:rsidRDefault="009F3A04"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13D7B60A" w14:textId="77777777" w:rsidR="009F3A04" w:rsidRPr="00910058" w:rsidRDefault="009F3A04"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val="sv-SE" w:eastAsia="sv-SE"/>
      </w:rPr>
      <mc:AlternateContent>
        <mc:Choice Requires="wps">
          <w:drawing>
            <wp:anchor distT="0" distB="0" distL="114300" distR="114300" simplePos="0" relativeHeight="251669504" behindDoc="0" locked="0" layoutInCell="1" allowOverlap="1" wp14:anchorId="6A10FD8B" wp14:editId="28DBBD1A">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38CEED4"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76384A" w14:textId="77777777" w:rsidR="009F3A04" w:rsidRDefault="009F3A04" w:rsidP="00525922">
    <w:pPr>
      <w:pStyle w:val="Footerlandscape"/>
    </w:pPr>
    <w:r>
      <w:rPr>
        <w:noProof/>
        <w:lang w:val="sv-SE" w:eastAsia="sv-SE"/>
      </w:rPr>
      <mc:AlternateContent>
        <mc:Choice Requires="wps">
          <w:drawing>
            <wp:anchor distT="0" distB="0" distL="114300" distR="114300" simplePos="0" relativeHeight="251691008" behindDoc="0" locked="0" layoutInCell="1" allowOverlap="1" wp14:anchorId="07E677E3" wp14:editId="2F91F08B">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9FF2DF5"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255A5E4E" w14:textId="62E2C00A" w:rsidR="009F3A04" w:rsidRPr="00241A9C" w:rsidRDefault="009F3A04" w:rsidP="00525922">
    <w:pPr>
      <w:pStyle w:val="Footerlandscape"/>
      <w:rPr>
        <w:rStyle w:val="PageNumber"/>
        <w:szCs w:val="15"/>
        <w:lang w:val="sv-SE"/>
        <w:rPrChange w:id="3" w:author="Bäckstedt, Jesper" w:date="2020-10-07T20:12:00Z">
          <w:rPr>
            <w:rStyle w:val="PageNumber"/>
            <w:szCs w:val="15"/>
          </w:rPr>
        </w:rPrChange>
      </w:rPr>
    </w:pPr>
    <w:r w:rsidRPr="00C907DF">
      <w:rPr>
        <w:szCs w:val="15"/>
      </w:rPr>
      <w:fldChar w:fldCharType="begin"/>
    </w:r>
    <w:r w:rsidRPr="00241A9C">
      <w:rPr>
        <w:szCs w:val="15"/>
        <w:lang w:val="sv-SE"/>
        <w:rPrChange w:id="4" w:author="Bäckstedt, Jesper" w:date="2020-10-07T20:12:00Z">
          <w:rPr>
            <w:szCs w:val="15"/>
          </w:rPr>
        </w:rPrChange>
      </w:rPr>
      <w:instrText xml:space="preserve"> STYLEREF "Document title" \* MERGEFORMAT </w:instrText>
    </w:r>
    <w:r w:rsidRPr="00C907DF">
      <w:rPr>
        <w:szCs w:val="15"/>
      </w:rPr>
      <w:fldChar w:fldCharType="separate"/>
    </w:r>
    <w:r>
      <w:rPr>
        <w:b w:val="0"/>
        <w:bCs/>
        <w:noProof/>
        <w:szCs w:val="15"/>
        <w:lang w:val="sv-SE"/>
      </w:rPr>
      <w:t>Fel! Använd fliken Start om du vill tillämpa Document title för texten som ska visas här.</w:t>
    </w:r>
    <w:r w:rsidRPr="00C907DF">
      <w:rPr>
        <w:szCs w:val="15"/>
      </w:rPr>
      <w:fldChar w:fldCharType="end"/>
    </w:r>
    <w:r w:rsidRPr="00043188">
      <w:rPr>
        <w:szCs w:val="15"/>
        <w:lang w:val="sv-SE"/>
        <w:rPrChange w:id="5" w:author="Bäckstedt, Jesper" w:date="2020-10-06T16:26:00Z">
          <w:rPr>
            <w:szCs w:val="15"/>
          </w:rPr>
        </w:rPrChange>
      </w:rPr>
      <w:t xml:space="preserve"> </w:t>
    </w:r>
    <w:r>
      <w:rPr>
        <w:szCs w:val="15"/>
      </w:rPr>
      <w:fldChar w:fldCharType="begin"/>
    </w:r>
    <w:r w:rsidRPr="00043188">
      <w:rPr>
        <w:szCs w:val="15"/>
        <w:lang w:val="sv-SE"/>
        <w:rPrChange w:id="6" w:author="Bäckstedt, Jesper" w:date="2020-10-06T16:26:00Z">
          <w:rPr>
            <w:szCs w:val="15"/>
          </w:rPr>
        </w:rPrChange>
      </w:rPr>
      <w:instrText xml:space="preserve"> STYLEREF "Document number" \* MERGEFORMAT </w:instrText>
    </w:r>
    <w:r>
      <w:rPr>
        <w:szCs w:val="15"/>
      </w:rPr>
      <w:fldChar w:fldCharType="separate"/>
    </w:r>
    <w:r w:rsidRPr="009F3A04">
      <w:rPr>
        <w:noProof/>
        <w:szCs w:val="15"/>
        <w:lang w:val="sv-SE"/>
        <w:rPrChange w:id="7" w:author="Bäckstedt, Jesper" w:date="2020-10-14T14:13:00Z">
          <w:rPr>
            <w:noProof/>
            <w:szCs w:val="15"/>
          </w:rPr>
        </w:rPrChange>
      </w:rPr>
      <w:t>1???</w:t>
    </w:r>
    <w:r>
      <w:rPr>
        <w:szCs w:val="15"/>
      </w:rPr>
      <w:fldChar w:fldCharType="end"/>
    </w:r>
    <w:r w:rsidRPr="009F3A04">
      <w:rPr>
        <w:szCs w:val="15"/>
        <w:lang w:val="sv-SE"/>
        <w:rPrChange w:id="8" w:author="Bäckstedt, Jesper" w:date="2020-10-14T14:13:00Z">
          <w:rPr>
            <w:szCs w:val="15"/>
          </w:rPr>
        </w:rPrChange>
      </w:rPr>
      <w:t xml:space="preserve"> </w:t>
    </w:r>
    <w:r w:rsidRPr="00241A9C">
      <w:rPr>
        <w:szCs w:val="15"/>
        <w:lang w:val="sv-SE"/>
        <w:rPrChange w:id="9" w:author="Bäckstedt, Jesper" w:date="2020-10-07T20:12:00Z">
          <w:rPr>
            <w:szCs w:val="15"/>
          </w:rPr>
        </w:rPrChange>
      </w:rPr>
      <w:t xml:space="preserve">– </w:t>
    </w:r>
    <w:r>
      <w:rPr>
        <w:szCs w:val="15"/>
      </w:rPr>
      <w:fldChar w:fldCharType="begin"/>
    </w:r>
    <w:r w:rsidRPr="00241A9C">
      <w:rPr>
        <w:szCs w:val="15"/>
        <w:lang w:val="sv-SE"/>
        <w:rPrChange w:id="10" w:author="Bäckstedt, Jesper" w:date="2020-10-07T20:12:00Z">
          <w:rPr>
            <w:szCs w:val="15"/>
          </w:rPr>
        </w:rPrChange>
      </w:rPr>
      <w:instrText xml:space="preserve"> STYLEREF Subtitle \* MERGEFORMAT </w:instrText>
    </w:r>
    <w:r>
      <w:rPr>
        <w:szCs w:val="15"/>
      </w:rPr>
      <w:fldChar w:fldCharType="separate"/>
    </w:r>
    <w:r>
      <w:rPr>
        <w:b w:val="0"/>
        <w:bCs/>
        <w:noProof/>
        <w:szCs w:val="15"/>
        <w:lang w:val="sv-SE"/>
      </w:rPr>
      <w:t>Fel! Använd fliken Start om du vill tillämpa Subtitle för texten som ska visas här.</w:t>
    </w:r>
    <w:r>
      <w:rPr>
        <w:szCs w:val="15"/>
      </w:rPr>
      <w:fldChar w:fldCharType="end"/>
    </w:r>
  </w:p>
  <w:p w14:paraId="16E08DB6" w14:textId="6175C487" w:rsidR="009F3A04" w:rsidRPr="00525922" w:rsidRDefault="009F3A04"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ED2388" w14:textId="77777777" w:rsidR="009F3A04" w:rsidRPr="00C716E5" w:rsidRDefault="009F3A04" w:rsidP="00C716E5">
    <w:pPr>
      <w:pStyle w:val="Footer"/>
      <w:rPr>
        <w:sz w:val="15"/>
        <w:szCs w:val="15"/>
      </w:rPr>
    </w:pPr>
  </w:p>
  <w:p w14:paraId="47790D25" w14:textId="77777777" w:rsidR="009F3A04" w:rsidRDefault="009F3A04" w:rsidP="00C716E5">
    <w:pPr>
      <w:pStyle w:val="Footerportrait"/>
    </w:pPr>
  </w:p>
  <w:p w14:paraId="09FA1E49" w14:textId="66F7C665" w:rsidR="009F3A04" w:rsidRPr="00C907DF" w:rsidRDefault="00B05297"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9F3A04" w:rsidRPr="00C907DF">
      <w:t xml:space="preserve"> </w:t>
    </w:r>
    <w:r>
      <w:fldChar w:fldCharType="begin"/>
    </w:r>
    <w:r>
      <w:instrText xml:space="preserve"> STYLEREF "Document number" \* MERGEFORMAT </w:instrText>
    </w:r>
    <w:r>
      <w:fldChar w:fldCharType="separate"/>
    </w:r>
    <w:r>
      <w:t>1???</w:t>
    </w:r>
    <w:r>
      <w:fldChar w:fldCharType="end"/>
    </w:r>
    <w:r w:rsidR="009F3A04" w:rsidRPr="00C907DF">
      <w:t xml:space="preserve"> –</w:t>
    </w:r>
    <w:r w:rsidR="009F3A04">
      <w:t xml:space="preserve"> </w:t>
    </w:r>
    <w:r>
      <w:fldChar w:fldCharType="begin"/>
    </w:r>
    <w:r>
      <w:instrText xml:space="preserve"> STYLEREF "Document name" \* MERGEFORMAT </w:instrText>
    </w:r>
    <w:r>
      <w:fldChar w:fldCharType="separate"/>
    </w:r>
    <w:r>
      <w:t>Future of Radiobeacon DGPS/DGNSS</w:t>
    </w:r>
    <w:r>
      <w:fldChar w:fldCharType="end"/>
    </w:r>
  </w:p>
  <w:p w14:paraId="5B6881D4" w14:textId="79349ADA" w:rsidR="009F3A04" w:rsidRPr="00C907DF" w:rsidRDefault="00B05297" w:rsidP="00C716E5">
    <w:pPr>
      <w:pStyle w:val="Footerportrait"/>
    </w:pPr>
    <w:r>
      <w:fldChar w:fldCharType="begin"/>
    </w:r>
    <w:r>
      <w:instrText xml:space="preserve"> STYLEREF "Edition number" \* MERGEFORMAT </w:instrText>
    </w:r>
    <w:r>
      <w:fldChar w:fldCharType="separate"/>
    </w:r>
    <w:r>
      <w:t>Edition 1.0</w:t>
    </w:r>
    <w:r>
      <w:fldChar w:fldCharType="end"/>
    </w:r>
    <w:r w:rsidR="009F3A04">
      <w:t xml:space="preserve">  </w:t>
    </w:r>
    <w:r>
      <w:fldChar w:fldCharType="begin"/>
    </w:r>
    <w:r>
      <w:instrText xml:space="preserve"> STYLEREF "Document date" \* MERGEFORMAT </w:instrText>
    </w:r>
    <w:r>
      <w:fldChar w:fldCharType="separate"/>
    </w:r>
    <w:r>
      <w:t>Document date</w:t>
    </w:r>
    <w:r>
      <w:fldChar w:fldCharType="end"/>
    </w:r>
    <w:r w:rsidR="009F3A04" w:rsidRPr="00C907DF">
      <w:tab/>
    </w:r>
    <w:r w:rsidR="009F3A04">
      <w:t xml:space="preserve">P </w:t>
    </w:r>
    <w:r w:rsidR="009F3A04" w:rsidRPr="00C907DF">
      <w:rPr>
        <w:rStyle w:val="PageNumber"/>
        <w:szCs w:val="15"/>
      </w:rPr>
      <w:fldChar w:fldCharType="begin"/>
    </w:r>
    <w:r w:rsidR="009F3A04" w:rsidRPr="00C907DF">
      <w:rPr>
        <w:rStyle w:val="PageNumber"/>
        <w:szCs w:val="15"/>
      </w:rPr>
      <w:instrText xml:space="preserve">PAGE  </w:instrText>
    </w:r>
    <w:r w:rsidR="009F3A04" w:rsidRPr="00C907DF">
      <w:rPr>
        <w:rStyle w:val="PageNumber"/>
        <w:szCs w:val="15"/>
      </w:rPr>
      <w:fldChar w:fldCharType="separate"/>
    </w:r>
    <w:r w:rsidR="002D1BEF">
      <w:rPr>
        <w:rStyle w:val="PageNumber"/>
        <w:szCs w:val="15"/>
      </w:rPr>
      <w:t>10</w:t>
    </w:r>
    <w:r w:rsidR="009F3A04"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812E7C" w14:textId="77777777" w:rsidR="009F3A04" w:rsidRDefault="009F3A04" w:rsidP="00C716E5">
    <w:pPr>
      <w:pStyle w:val="Footer"/>
    </w:pPr>
  </w:p>
  <w:p w14:paraId="15E105CB" w14:textId="77777777" w:rsidR="009F3A04" w:rsidRDefault="009F3A04" w:rsidP="00C716E5">
    <w:pPr>
      <w:pStyle w:val="Footerportrait"/>
    </w:pPr>
  </w:p>
  <w:p w14:paraId="74A7FFCE" w14:textId="2A82C117" w:rsidR="009F3A04" w:rsidRPr="00C907DF" w:rsidRDefault="00B05297" w:rsidP="00C716E5">
    <w:pPr>
      <w:pStyle w:val="Footerportrait"/>
      <w:rPr>
        <w:rStyle w:val="PageNumber"/>
        <w:szCs w:val="15"/>
      </w:rPr>
    </w:pPr>
    <w:r>
      <w:fldChar w:fldCharType="begin"/>
    </w:r>
    <w:r>
      <w:instrText xml:space="preserve"> STYLEREF "Document type" \* MERGEFORMAT </w:instrText>
    </w:r>
    <w:r>
      <w:fldChar w:fldCharType="separate"/>
    </w:r>
    <w:r w:rsidR="00EB1534">
      <w:t>IALA Guideline</w:t>
    </w:r>
    <w:r>
      <w:fldChar w:fldCharType="end"/>
    </w:r>
    <w:r w:rsidR="009F3A04" w:rsidRPr="00C907DF">
      <w:t xml:space="preserve"> </w:t>
    </w:r>
    <w:r>
      <w:fldChar w:fldCharType="begin"/>
    </w:r>
    <w:r>
      <w:instrText xml:space="preserve"> STYLEREF "Document number" \* MERGEFORMAT </w:instrText>
    </w:r>
    <w:r>
      <w:fldChar w:fldCharType="separate"/>
    </w:r>
    <w:r w:rsidR="00EB1534">
      <w:t>1???</w:t>
    </w:r>
    <w:r>
      <w:fldChar w:fldCharType="end"/>
    </w:r>
    <w:r w:rsidR="009F3A04" w:rsidRPr="00C907DF">
      <w:t xml:space="preserve"> –</w:t>
    </w:r>
    <w:r w:rsidR="009F3A04">
      <w:t xml:space="preserve"> </w:t>
    </w:r>
    <w:r>
      <w:fldChar w:fldCharType="begin"/>
    </w:r>
    <w:r>
      <w:instrText xml:space="preserve"> STYLEREF "Document name" \* MERGEFORMAT </w:instrText>
    </w:r>
    <w:r>
      <w:fldChar w:fldCharType="separate"/>
    </w:r>
    <w:r w:rsidR="00EB1534">
      <w:t>Future of Radiobeacon DGPS/DGNSS</w:t>
    </w:r>
    <w:r>
      <w:fldChar w:fldCharType="end"/>
    </w:r>
  </w:p>
  <w:p w14:paraId="6C0D717A" w14:textId="739B2740" w:rsidR="009F3A04" w:rsidRPr="00525922" w:rsidRDefault="00B05297" w:rsidP="00C716E5">
    <w:pPr>
      <w:pStyle w:val="Footerportrait"/>
    </w:pPr>
    <w:r>
      <w:fldChar w:fldCharType="begin"/>
    </w:r>
    <w:r>
      <w:instrText xml:space="preserve"> STYLEREF "Edition number" \* MERGEFORMAT </w:instrText>
    </w:r>
    <w:r>
      <w:fldChar w:fldCharType="separate"/>
    </w:r>
    <w:r w:rsidR="00EB1534">
      <w:t>Edition 1.0</w:t>
    </w:r>
    <w:r>
      <w:fldChar w:fldCharType="end"/>
    </w:r>
    <w:r w:rsidR="009F3A04" w:rsidRPr="00C907DF">
      <w:tab/>
    </w:r>
    <w:r w:rsidR="009F3A04">
      <w:t xml:space="preserve">P </w:t>
    </w:r>
    <w:r w:rsidR="009F3A04" w:rsidRPr="00C907DF">
      <w:rPr>
        <w:rStyle w:val="PageNumber"/>
        <w:szCs w:val="15"/>
      </w:rPr>
      <w:fldChar w:fldCharType="begin"/>
    </w:r>
    <w:r w:rsidR="009F3A04" w:rsidRPr="00C907DF">
      <w:rPr>
        <w:rStyle w:val="PageNumber"/>
        <w:szCs w:val="15"/>
      </w:rPr>
      <w:instrText xml:space="preserve">PAGE  </w:instrText>
    </w:r>
    <w:r w:rsidR="009F3A04" w:rsidRPr="00C907DF">
      <w:rPr>
        <w:rStyle w:val="PageNumber"/>
        <w:szCs w:val="15"/>
      </w:rPr>
      <w:fldChar w:fldCharType="separate"/>
    </w:r>
    <w:r w:rsidR="00EB1534">
      <w:rPr>
        <w:rStyle w:val="PageNumber"/>
        <w:szCs w:val="15"/>
      </w:rPr>
      <w:t>3</w:t>
    </w:r>
    <w:r w:rsidR="009F3A04"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2C3DD2" w14:textId="77777777" w:rsidR="009F3A04" w:rsidRDefault="009F3A04" w:rsidP="00C716E5">
    <w:pPr>
      <w:pStyle w:val="Footer"/>
    </w:pPr>
  </w:p>
  <w:p w14:paraId="724C68FE" w14:textId="77777777" w:rsidR="009F3A04" w:rsidRDefault="009F3A04" w:rsidP="00C716E5">
    <w:pPr>
      <w:pStyle w:val="Footerlandscape"/>
    </w:pPr>
  </w:p>
  <w:p w14:paraId="7864D1F4" w14:textId="3738FF8F" w:rsidR="009F3A04" w:rsidRPr="00C907DF" w:rsidRDefault="009F3A04" w:rsidP="00C716E5">
    <w:pPr>
      <w:pStyle w:val="Footerlandscape"/>
    </w:pPr>
    <w:r>
      <w:rPr>
        <w:noProof/>
      </w:rPr>
      <w:fldChar w:fldCharType="begin"/>
    </w:r>
    <w:r>
      <w:rPr>
        <w:noProof/>
      </w:rPr>
      <w:instrText xml:space="preserve"> STYLEREF "Document type" \* MERGEFORMAT </w:instrText>
    </w:r>
    <w:r>
      <w:rPr>
        <w:noProof/>
      </w:rPr>
      <w:fldChar w:fldCharType="separate"/>
    </w:r>
    <w:r w:rsidR="00D056B6">
      <w:rPr>
        <w:noProof/>
      </w:rPr>
      <w:t>IALA Guideline</w:t>
    </w:r>
    <w:r>
      <w:rPr>
        <w:noProof/>
      </w:rPr>
      <w:fldChar w:fldCharType="end"/>
    </w:r>
    <w:r w:rsidRPr="00C907DF">
      <w:t xml:space="preserve"> </w:t>
    </w:r>
    <w:r>
      <w:rPr>
        <w:noProof/>
      </w:rPr>
      <w:fldChar w:fldCharType="begin"/>
    </w:r>
    <w:r>
      <w:rPr>
        <w:noProof/>
      </w:rPr>
      <w:instrText xml:space="preserve"> STYLEREF "Document number" \* MERGEFORMAT </w:instrText>
    </w:r>
    <w:r>
      <w:rPr>
        <w:noProof/>
      </w:rPr>
      <w:fldChar w:fldCharType="separate"/>
    </w:r>
    <w:r w:rsidR="00D056B6">
      <w:rPr>
        <w:noProof/>
      </w:rPr>
      <w:t>1???</w:t>
    </w:r>
    <w:r>
      <w:rPr>
        <w:noProof/>
      </w:rPr>
      <w:fldChar w:fldCharType="end"/>
    </w:r>
    <w:r w:rsidRPr="00C907DF">
      <w:t xml:space="preserve"> –</w:t>
    </w:r>
    <w:r>
      <w:t xml:space="preserve"> </w:t>
    </w:r>
    <w:r>
      <w:rPr>
        <w:noProof/>
      </w:rPr>
      <w:fldChar w:fldCharType="begin"/>
    </w:r>
    <w:r>
      <w:rPr>
        <w:noProof/>
      </w:rPr>
      <w:instrText xml:space="preserve"> STYLEREF "Document name" \* MERGEFORMAT </w:instrText>
    </w:r>
    <w:r>
      <w:rPr>
        <w:noProof/>
      </w:rPr>
      <w:fldChar w:fldCharType="separate"/>
    </w:r>
    <w:r w:rsidR="00D056B6">
      <w:rPr>
        <w:noProof/>
      </w:rPr>
      <w:t>Future of Radiobeacon DGPS/DGNSS</w:t>
    </w:r>
    <w:r>
      <w:rPr>
        <w:noProof/>
      </w:rPr>
      <w:fldChar w:fldCharType="end"/>
    </w:r>
    <w:r>
      <w:tab/>
    </w:r>
  </w:p>
  <w:p w14:paraId="4ED77D3E" w14:textId="209F9C3E" w:rsidR="009F3A04" w:rsidRPr="00C907DF" w:rsidRDefault="009F3A04" w:rsidP="00C716E5">
    <w:pPr>
      <w:pStyle w:val="Footerlandscape"/>
    </w:pPr>
    <w:r>
      <w:rPr>
        <w:noProof/>
      </w:rPr>
      <w:fldChar w:fldCharType="begin"/>
    </w:r>
    <w:r>
      <w:rPr>
        <w:noProof/>
      </w:rPr>
      <w:instrText xml:space="preserve"> STYLEREF "Edition number" \* MERGEFORMAT </w:instrText>
    </w:r>
    <w:r>
      <w:rPr>
        <w:noProof/>
      </w:rPr>
      <w:fldChar w:fldCharType="separate"/>
    </w:r>
    <w:r w:rsidR="00D056B6">
      <w:rPr>
        <w:noProof/>
      </w:rPr>
      <w:t>Edition 1.0</w:t>
    </w:r>
    <w:r>
      <w:rPr>
        <w:noProof/>
      </w:rPr>
      <w:fldChar w:fldCharType="end"/>
    </w:r>
    <w:r>
      <w:t xml:space="preserve">  </w:t>
    </w:r>
    <w:r>
      <w:rPr>
        <w:noProof/>
      </w:rPr>
      <w:fldChar w:fldCharType="begin"/>
    </w:r>
    <w:r>
      <w:rPr>
        <w:noProof/>
      </w:rPr>
      <w:instrText xml:space="preserve"> STYLEREF "Document date" \* MERGEFORMAT </w:instrText>
    </w:r>
    <w:r>
      <w:rPr>
        <w:noProof/>
      </w:rPr>
      <w:fldChar w:fldCharType="separate"/>
    </w:r>
    <w:r w:rsidR="00D056B6">
      <w:rPr>
        <w:noProof/>
      </w:rPr>
      <w:t>Document date</w:t>
    </w:r>
    <w:r>
      <w:rPr>
        <w:noProof/>
      </w:rPr>
      <w:fldChar w:fldCharType="end"/>
    </w:r>
    <w:r>
      <w:tab/>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D056B6">
      <w:rPr>
        <w:rStyle w:val="PageNumber"/>
        <w:noProof/>
        <w:szCs w:val="15"/>
      </w:rPr>
      <w:t>21</w:t>
    </w:r>
    <w:r w:rsidRPr="00C907DF">
      <w:rPr>
        <w:rStyle w:val="PageNumber"/>
        <w:szCs w:val="15"/>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A07F2D" w14:textId="77777777" w:rsidR="009F3A04" w:rsidRDefault="009F3A04" w:rsidP="00C716E5">
    <w:pPr>
      <w:pStyle w:val="Footer"/>
    </w:pPr>
  </w:p>
  <w:p w14:paraId="443BCC1F" w14:textId="77777777" w:rsidR="009F3A04" w:rsidRDefault="009F3A04" w:rsidP="00C716E5">
    <w:pPr>
      <w:pStyle w:val="Footerportrait"/>
    </w:pPr>
  </w:p>
  <w:p w14:paraId="451294E2" w14:textId="3B624E89" w:rsidR="009F3A04" w:rsidRPr="00C907DF" w:rsidRDefault="00B05297" w:rsidP="00184C2E">
    <w:pPr>
      <w:pStyle w:val="Footerportrait"/>
      <w:tabs>
        <w:tab w:val="clear" w:pos="10206"/>
        <w:tab w:val="right" w:pos="15137"/>
      </w:tabs>
    </w:pPr>
    <w:r>
      <w:fldChar w:fldCharType="begin"/>
    </w:r>
    <w:r>
      <w:instrText xml:space="preserve"> STYLEREF "Document type" \* MERGEFORMAT </w:instrText>
    </w:r>
    <w:r>
      <w:fldChar w:fldCharType="separate"/>
    </w:r>
    <w:r w:rsidR="00D056B6">
      <w:t>IALA Guideline</w:t>
    </w:r>
    <w:r>
      <w:fldChar w:fldCharType="end"/>
    </w:r>
    <w:r w:rsidR="009F3A04" w:rsidRPr="00C907DF">
      <w:t xml:space="preserve"> </w:t>
    </w:r>
    <w:r>
      <w:fldChar w:fldCharType="begin"/>
    </w:r>
    <w:r>
      <w:instrText xml:space="preserve"> STYLEREF "Document number" \* MERGEFORMAT </w:instrText>
    </w:r>
    <w:r>
      <w:fldChar w:fldCharType="separate"/>
    </w:r>
    <w:r w:rsidR="00D056B6">
      <w:t>1???</w:t>
    </w:r>
    <w:r>
      <w:fldChar w:fldCharType="end"/>
    </w:r>
    <w:r w:rsidR="009F3A04" w:rsidRPr="00C907DF">
      <w:t xml:space="preserve"> –</w:t>
    </w:r>
    <w:r w:rsidR="009F3A04">
      <w:t xml:space="preserve"> </w:t>
    </w:r>
    <w:r>
      <w:fldChar w:fldCharType="begin"/>
    </w:r>
    <w:r>
      <w:instrText xml:space="preserve"> STYLEREF "Document name" \* MERGEFORMAT </w:instrText>
    </w:r>
    <w:r>
      <w:fldChar w:fldCharType="separate"/>
    </w:r>
    <w:r w:rsidR="00D056B6">
      <w:t>Future of Radiobeacon DGPS/DGNSS</w:t>
    </w:r>
    <w:r>
      <w:fldChar w:fldCharType="end"/>
    </w:r>
    <w:r w:rsidR="009F3A04">
      <w:tab/>
    </w:r>
  </w:p>
  <w:p w14:paraId="74E670D9" w14:textId="39C42F0C" w:rsidR="009F3A04" w:rsidRPr="00C907DF" w:rsidRDefault="00B05297" w:rsidP="00184C2E">
    <w:pPr>
      <w:pStyle w:val="Footerportrait"/>
      <w:tabs>
        <w:tab w:val="clear" w:pos="10206"/>
        <w:tab w:val="right" w:pos="15137"/>
      </w:tabs>
    </w:pPr>
    <w:r>
      <w:fldChar w:fldCharType="begin"/>
    </w:r>
    <w:r>
      <w:instrText xml:space="preserve"> STYLEREF "Edition number" \* MERGEFORMAT </w:instrText>
    </w:r>
    <w:r>
      <w:fldChar w:fldCharType="separate"/>
    </w:r>
    <w:r w:rsidR="00D056B6">
      <w:t>Edition 1.0</w:t>
    </w:r>
    <w:r>
      <w:fldChar w:fldCharType="end"/>
    </w:r>
    <w:r w:rsidR="009F3A04">
      <w:t xml:space="preserve">  </w:t>
    </w:r>
    <w:r>
      <w:fldChar w:fldCharType="begin"/>
    </w:r>
    <w:r>
      <w:instrText xml:space="preserve"> STYLEREF "Document date" \* MERGEFORMAT </w:instrText>
    </w:r>
    <w:r>
      <w:fldChar w:fldCharType="separate"/>
    </w:r>
    <w:r w:rsidR="00D056B6">
      <w:t>Document date</w:t>
    </w:r>
    <w:r>
      <w:fldChar w:fldCharType="end"/>
    </w:r>
    <w:r w:rsidR="009F3A04">
      <w:tab/>
    </w:r>
    <w:r w:rsidR="009F3A04">
      <w:rPr>
        <w:rStyle w:val="PageNumber"/>
        <w:szCs w:val="15"/>
      </w:rPr>
      <w:t xml:space="preserve">P </w:t>
    </w:r>
    <w:r w:rsidR="009F3A04" w:rsidRPr="00C907DF">
      <w:rPr>
        <w:rStyle w:val="PageNumber"/>
        <w:szCs w:val="15"/>
      </w:rPr>
      <w:fldChar w:fldCharType="begin"/>
    </w:r>
    <w:r w:rsidR="009F3A04" w:rsidRPr="00C907DF">
      <w:rPr>
        <w:rStyle w:val="PageNumber"/>
        <w:szCs w:val="15"/>
      </w:rPr>
      <w:instrText xml:space="preserve">PAGE  </w:instrText>
    </w:r>
    <w:r w:rsidR="009F3A04" w:rsidRPr="00C907DF">
      <w:rPr>
        <w:rStyle w:val="PageNumber"/>
        <w:szCs w:val="15"/>
      </w:rPr>
      <w:fldChar w:fldCharType="separate"/>
    </w:r>
    <w:r w:rsidR="00D056B6">
      <w:rPr>
        <w:rStyle w:val="PageNumber"/>
        <w:szCs w:val="15"/>
      </w:rPr>
      <w:t>24</w:t>
    </w:r>
    <w:r w:rsidR="009F3A04"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1517E2" w14:textId="77777777" w:rsidR="00787EC5" w:rsidRDefault="00787EC5" w:rsidP="003274DB">
      <w:r>
        <w:separator/>
      </w:r>
    </w:p>
    <w:p w14:paraId="3741FDF6" w14:textId="77777777" w:rsidR="00787EC5" w:rsidRDefault="00787EC5"/>
  </w:footnote>
  <w:footnote w:type="continuationSeparator" w:id="0">
    <w:p w14:paraId="3A7C87B6" w14:textId="77777777" w:rsidR="00787EC5" w:rsidRDefault="00787EC5" w:rsidP="003274DB">
      <w:r>
        <w:continuationSeparator/>
      </w:r>
    </w:p>
    <w:p w14:paraId="566F299B" w14:textId="77777777" w:rsidR="00787EC5" w:rsidRDefault="00787E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A40FAB" w14:textId="77777777" w:rsidR="009F3A04" w:rsidRDefault="00B05297">
    <w:pPr>
      <w:pStyle w:val="Header"/>
    </w:pPr>
    <w:r>
      <w:rPr>
        <w:noProof/>
      </w:rPr>
      <w:pict w14:anchorId="7409A15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235EB5" w14:textId="77777777" w:rsidR="009F3A04" w:rsidRDefault="00B05297">
    <w:pPr>
      <w:pStyle w:val="Header"/>
    </w:pPr>
    <w:r>
      <w:rPr>
        <w:noProof/>
      </w:rPr>
      <w:pict w14:anchorId="0312FE7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 o:spid="_x0000_s2059"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F29C9C" w14:textId="77777777" w:rsidR="009F3A04" w:rsidRDefault="00B05297" w:rsidP="00C716E5">
    <w:pPr>
      <w:pStyle w:val="Header"/>
    </w:pPr>
    <w:r>
      <w:rPr>
        <w:noProof/>
      </w:rPr>
      <w:pict w14:anchorId="0AB95F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 o:spid="_x0000_s2058"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9F3A04">
      <w:rPr>
        <w:noProof/>
        <w:lang w:val="sv-SE" w:eastAsia="sv-SE"/>
      </w:rPr>
      <w:drawing>
        <wp:anchor distT="0" distB="0" distL="114300" distR="114300" simplePos="0" relativeHeight="251672576" behindDoc="1" locked="0" layoutInCell="1" allowOverlap="1" wp14:anchorId="047F0E5A" wp14:editId="19563A67">
          <wp:simplePos x="0" y="0"/>
          <wp:positionH relativeFrom="page">
            <wp:posOffset>6827520</wp:posOffset>
          </wp:positionH>
          <wp:positionV relativeFrom="page">
            <wp:posOffset>-30480</wp:posOffset>
          </wp:positionV>
          <wp:extent cx="720000" cy="720000"/>
          <wp:effectExtent l="0" t="0" r="4445" b="4445"/>
          <wp:wrapNone/>
          <wp:docPr id="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825646" w14:textId="77777777" w:rsidR="009F3A04" w:rsidRDefault="00B05297">
    <w:pPr>
      <w:pStyle w:val="Header"/>
    </w:pPr>
    <w:r>
      <w:rPr>
        <w:noProof/>
      </w:rPr>
      <w:pict w14:anchorId="1C0B2F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 o:spid="_x0000_s2060" type="#_x0000_t136" style="position:absolute;margin-left:0;margin-top:0;width:604.45pt;height:54.95pt;rotation:315;z-index:-25159475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BDB565" w14:textId="77777777" w:rsidR="009F3A04" w:rsidRDefault="00B05297">
    <w:pPr>
      <w:pStyle w:val="Header"/>
    </w:pPr>
    <w:r>
      <w:rPr>
        <w:noProof/>
      </w:rPr>
      <w:pict w14:anchorId="743C63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 o:spid="_x0000_s2062" type="#_x0000_t136" style="position:absolute;margin-left:0;margin-top:0;width:604.45pt;height:54.95pt;rotation:315;z-index:-25159065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50A733" w14:textId="77777777" w:rsidR="009F3A04" w:rsidRDefault="00B05297" w:rsidP="00C716E5">
    <w:pPr>
      <w:pStyle w:val="Header"/>
    </w:pPr>
    <w:r>
      <w:rPr>
        <w:noProof/>
      </w:rPr>
      <w:pict w14:anchorId="4BBC9C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 o:spid="_x0000_s2061" type="#_x0000_t136" style="position:absolute;margin-left:0;margin-top:0;width:604.45pt;height:54.95pt;rotation:315;z-index:-25159270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9F3A04">
      <w:rPr>
        <w:noProof/>
        <w:lang w:val="sv-SE" w:eastAsia="sv-SE"/>
      </w:rPr>
      <w:drawing>
        <wp:anchor distT="0" distB="0" distL="114300" distR="114300" simplePos="0" relativeHeight="251676672" behindDoc="1" locked="0" layoutInCell="1" allowOverlap="1" wp14:anchorId="1DCFEA28" wp14:editId="4C56B4D5">
          <wp:simplePos x="0" y="0"/>
          <wp:positionH relativeFrom="page">
            <wp:posOffset>9960520</wp:posOffset>
          </wp:positionH>
          <wp:positionV relativeFrom="page">
            <wp:posOffset>4898</wp:posOffset>
          </wp:positionV>
          <wp:extent cx="720000" cy="720000"/>
          <wp:effectExtent l="0" t="0" r="4445" b="4445"/>
          <wp:wrapNone/>
          <wp:docPr id="2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E66436" w14:textId="77777777" w:rsidR="009F3A04" w:rsidRDefault="00B05297">
    <w:pPr>
      <w:pStyle w:val="Header"/>
    </w:pPr>
    <w:r>
      <w:rPr>
        <w:noProof/>
      </w:rPr>
      <w:pict w14:anchorId="356420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 o:spid="_x0000_s2063" type="#_x0000_t136" style="position:absolute;margin-left:0;margin-top:0;width:604.45pt;height:54.95pt;rotation:315;z-index:-25158860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29895D" w14:textId="77777777" w:rsidR="009F3A04" w:rsidRDefault="00B05297">
    <w:pPr>
      <w:pStyle w:val="Header"/>
    </w:pPr>
    <w:r>
      <w:rPr>
        <w:noProof/>
      </w:rPr>
      <w:pict w14:anchorId="5D51E9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5C7DE6" w14:textId="77777777" w:rsidR="009F3A04" w:rsidRPr="00667792" w:rsidRDefault="00B05297" w:rsidP="00667792">
    <w:pPr>
      <w:pStyle w:val="Header"/>
    </w:pPr>
    <w:r>
      <w:rPr>
        <w:noProof/>
      </w:rPr>
      <w:pict w14:anchorId="2A6DC1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2064" type="#_x0000_t136" style="position:absolute;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9F3A04">
      <w:rPr>
        <w:noProof/>
        <w:lang w:val="sv-SE" w:eastAsia="sv-SE"/>
      </w:rPr>
      <w:drawing>
        <wp:anchor distT="0" distB="0" distL="114300" distR="114300" simplePos="0" relativeHeight="251678720" behindDoc="1" locked="0" layoutInCell="1" allowOverlap="1" wp14:anchorId="4FB35364" wp14:editId="2D92F2D4">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66926E" w14:textId="77777777" w:rsidR="009F3A04" w:rsidRDefault="00B05297">
    <w:pPr>
      <w:pStyle w:val="Header"/>
    </w:pPr>
    <w:r>
      <w:rPr>
        <w:noProof/>
      </w:rPr>
      <w:pict w14:anchorId="797A7E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 o:sp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74B181" w14:textId="77777777" w:rsidR="009F3A04" w:rsidRPr="00ED2A8D" w:rsidRDefault="00B05297" w:rsidP="008747E0">
    <w:pPr>
      <w:pStyle w:val="Header"/>
    </w:pPr>
    <w:r>
      <w:rPr>
        <w:noProof/>
      </w:rPr>
      <w:pict w14:anchorId="30808A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9F3A04" w:rsidRPr="00442889">
      <w:rPr>
        <w:noProof/>
        <w:lang w:val="sv-SE" w:eastAsia="sv-SE"/>
      </w:rPr>
      <w:drawing>
        <wp:anchor distT="0" distB="0" distL="114300" distR="114300" simplePos="0" relativeHeight="251657214" behindDoc="1" locked="0" layoutInCell="1" allowOverlap="1" wp14:anchorId="4E544471" wp14:editId="11D29518">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2CA897D" w14:textId="77777777" w:rsidR="009F3A04" w:rsidRPr="00ED2A8D" w:rsidRDefault="009F3A04" w:rsidP="008747E0">
    <w:pPr>
      <w:pStyle w:val="Header"/>
    </w:pPr>
  </w:p>
  <w:p w14:paraId="3F096258" w14:textId="77777777" w:rsidR="009F3A04" w:rsidRDefault="009F3A04" w:rsidP="008747E0">
    <w:pPr>
      <w:pStyle w:val="Header"/>
    </w:pPr>
  </w:p>
  <w:p w14:paraId="660E8CF4" w14:textId="77777777" w:rsidR="009F3A04" w:rsidRDefault="009F3A04" w:rsidP="008747E0">
    <w:pPr>
      <w:pStyle w:val="Header"/>
    </w:pPr>
  </w:p>
  <w:p w14:paraId="57425550" w14:textId="77777777" w:rsidR="009F3A04" w:rsidRDefault="009F3A04" w:rsidP="008747E0">
    <w:pPr>
      <w:pStyle w:val="Header"/>
    </w:pPr>
  </w:p>
  <w:p w14:paraId="26CFD4C0" w14:textId="77777777" w:rsidR="009F3A04" w:rsidRDefault="009F3A04" w:rsidP="008747E0">
    <w:pPr>
      <w:pStyle w:val="Header"/>
    </w:pPr>
  </w:p>
  <w:p w14:paraId="0E2198CD" w14:textId="77777777" w:rsidR="009F3A04" w:rsidRDefault="009F3A04" w:rsidP="008747E0">
    <w:pPr>
      <w:pStyle w:val="Header"/>
    </w:pPr>
    <w:r>
      <w:rPr>
        <w:noProof/>
        <w:lang w:val="sv-SE" w:eastAsia="sv-SE"/>
      </w:rPr>
      <w:drawing>
        <wp:anchor distT="0" distB="0" distL="114300" distR="114300" simplePos="0" relativeHeight="251656189" behindDoc="1" locked="0" layoutInCell="1" allowOverlap="1" wp14:anchorId="56AE7EBA" wp14:editId="7F408A92">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9EFBC27" w14:textId="77777777" w:rsidR="009F3A04" w:rsidRPr="00ED2A8D" w:rsidRDefault="009F3A04" w:rsidP="008747E0">
    <w:pPr>
      <w:pStyle w:val="Header"/>
    </w:pPr>
  </w:p>
  <w:p w14:paraId="3D11E92D" w14:textId="77777777" w:rsidR="009F3A04" w:rsidRPr="00ED2A8D" w:rsidRDefault="009F3A04"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9B0D69" w14:textId="77777777" w:rsidR="009F3A04" w:rsidRDefault="00B05297">
    <w:pPr>
      <w:pStyle w:val="Header"/>
    </w:pPr>
    <w:r>
      <w:rPr>
        <w:noProof/>
      </w:rPr>
      <w:pict w14:anchorId="10F24E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9F3A04">
      <w:rPr>
        <w:noProof/>
        <w:lang w:val="sv-SE" w:eastAsia="sv-SE"/>
      </w:rPr>
      <w:drawing>
        <wp:anchor distT="0" distB="0" distL="114300" distR="114300" simplePos="0" relativeHeight="251688960" behindDoc="1" locked="0" layoutInCell="1" allowOverlap="1" wp14:anchorId="3AC3564B" wp14:editId="72D24679">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05E3DE7" w14:textId="77777777" w:rsidR="009F3A04" w:rsidRDefault="009F3A04">
    <w:pPr>
      <w:pStyle w:val="Header"/>
    </w:pPr>
  </w:p>
  <w:p w14:paraId="2A7988B5" w14:textId="77777777" w:rsidR="009F3A04" w:rsidRDefault="009F3A0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5CD380" w14:textId="77777777" w:rsidR="009F3A04" w:rsidRDefault="00B05297">
    <w:pPr>
      <w:pStyle w:val="Header"/>
    </w:pPr>
    <w:r>
      <w:rPr>
        <w:noProof/>
      </w:rPr>
      <w:pict w14:anchorId="0CC5DD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C340B3" w14:textId="77777777" w:rsidR="009F3A04" w:rsidRPr="00ED2A8D" w:rsidRDefault="00B05297" w:rsidP="008747E0">
    <w:pPr>
      <w:pStyle w:val="Header"/>
    </w:pPr>
    <w:r>
      <w:rPr>
        <w:noProof/>
      </w:rPr>
      <w:pict w14:anchorId="1DC9FC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9F3A04">
      <w:rPr>
        <w:noProof/>
        <w:lang w:val="sv-SE" w:eastAsia="sv-SE"/>
      </w:rPr>
      <w:drawing>
        <wp:anchor distT="0" distB="0" distL="114300" distR="114300" simplePos="0" relativeHeight="251658752" behindDoc="1" locked="0" layoutInCell="1" allowOverlap="1" wp14:anchorId="68EC3BD1" wp14:editId="49BFB0A5">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095E1B4" w14:textId="77777777" w:rsidR="009F3A04" w:rsidRPr="00ED2A8D" w:rsidRDefault="009F3A04" w:rsidP="008747E0">
    <w:pPr>
      <w:pStyle w:val="Header"/>
    </w:pPr>
  </w:p>
  <w:p w14:paraId="31008597" w14:textId="77777777" w:rsidR="009F3A04" w:rsidRDefault="009F3A04" w:rsidP="008747E0">
    <w:pPr>
      <w:pStyle w:val="Header"/>
    </w:pPr>
  </w:p>
  <w:p w14:paraId="7C11CB77" w14:textId="77777777" w:rsidR="009F3A04" w:rsidRDefault="009F3A04" w:rsidP="008747E0">
    <w:pPr>
      <w:pStyle w:val="Header"/>
    </w:pPr>
  </w:p>
  <w:p w14:paraId="51B79DB9" w14:textId="77777777" w:rsidR="009F3A04" w:rsidRDefault="009F3A04" w:rsidP="008747E0">
    <w:pPr>
      <w:pStyle w:val="Header"/>
    </w:pPr>
  </w:p>
  <w:p w14:paraId="0C2AA80A" w14:textId="77777777" w:rsidR="009F3A04" w:rsidRPr="00441393" w:rsidRDefault="009F3A04" w:rsidP="00441393">
    <w:pPr>
      <w:pStyle w:val="Contents"/>
    </w:pPr>
    <w:r>
      <w:t>DOCUMENT HISTORY</w:t>
    </w:r>
  </w:p>
  <w:p w14:paraId="5B7D3556" w14:textId="77777777" w:rsidR="009F3A04" w:rsidRPr="00ED2A8D" w:rsidRDefault="009F3A04" w:rsidP="008747E0">
    <w:pPr>
      <w:pStyle w:val="Header"/>
    </w:pPr>
  </w:p>
  <w:p w14:paraId="6D741CCD" w14:textId="77777777" w:rsidR="009F3A04" w:rsidRPr="00AC33A2" w:rsidRDefault="009F3A04"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101302" w14:textId="77777777" w:rsidR="009F3A04" w:rsidRDefault="00B05297">
    <w:pPr>
      <w:pStyle w:val="Header"/>
    </w:pPr>
    <w:r>
      <w:rPr>
        <w:noProof/>
      </w:rPr>
      <w:pict w14:anchorId="59E87D1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16DDAA" w14:textId="77777777" w:rsidR="009F3A04" w:rsidRDefault="00B05297">
    <w:pPr>
      <w:pStyle w:val="Header"/>
    </w:pPr>
    <w:r>
      <w:rPr>
        <w:noProof/>
      </w:rPr>
      <w:pict w14:anchorId="47148C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CCE151" w14:textId="77777777" w:rsidR="009F3A04" w:rsidRPr="00ED2A8D" w:rsidRDefault="00B05297" w:rsidP="008747E0">
    <w:pPr>
      <w:pStyle w:val="Header"/>
    </w:pPr>
    <w:r>
      <w:rPr>
        <w:noProof/>
      </w:rPr>
      <w:pict w14:anchorId="7A6BDC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9F3A04">
      <w:rPr>
        <w:noProof/>
        <w:lang w:val="sv-SE" w:eastAsia="sv-SE"/>
      </w:rPr>
      <w:drawing>
        <wp:anchor distT="0" distB="0" distL="114300" distR="114300" simplePos="0" relativeHeight="251674624" behindDoc="1" locked="0" layoutInCell="1" allowOverlap="1" wp14:anchorId="16FC2C77" wp14:editId="63427D36">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EC8FB4" w14:textId="77777777" w:rsidR="009F3A04" w:rsidRPr="00ED2A8D" w:rsidRDefault="009F3A04" w:rsidP="008747E0">
    <w:pPr>
      <w:pStyle w:val="Header"/>
    </w:pPr>
  </w:p>
  <w:p w14:paraId="1A51DDD6" w14:textId="77777777" w:rsidR="009F3A04" w:rsidRDefault="009F3A04" w:rsidP="008747E0">
    <w:pPr>
      <w:pStyle w:val="Header"/>
    </w:pPr>
  </w:p>
  <w:p w14:paraId="51B80E84" w14:textId="77777777" w:rsidR="009F3A04" w:rsidRDefault="009F3A04" w:rsidP="008747E0">
    <w:pPr>
      <w:pStyle w:val="Header"/>
    </w:pPr>
  </w:p>
  <w:p w14:paraId="1D11CB80" w14:textId="77777777" w:rsidR="009F3A04" w:rsidRDefault="009F3A04" w:rsidP="008747E0">
    <w:pPr>
      <w:pStyle w:val="Header"/>
    </w:pPr>
  </w:p>
  <w:p w14:paraId="4EB8B668" w14:textId="77777777" w:rsidR="009F3A04" w:rsidRPr="00441393" w:rsidRDefault="009F3A04" w:rsidP="00441393">
    <w:pPr>
      <w:pStyle w:val="Contents"/>
    </w:pPr>
    <w:r>
      <w:t>CONTENTS</w:t>
    </w:r>
  </w:p>
  <w:p w14:paraId="1F3A8382" w14:textId="77777777" w:rsidR="009F3A04" w:rsidRDefault="009F3A04" w:rsidP="0078486B">
    <w:pPr>
      <w:pStyle w:val="Header"/>
      <w:spacing w:line="140" w:lineRule="exact"/>
    </w:pPr>
  </w:p>
  <w:p w14:paraId="22D3CFE5" w14:textId="77777777" w:rsidR="009F3A04" w:rsidRPr="00AC33A2" w:rsidRDefault="009F3A04"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C4EC56" w14:textId="77777777" w:rsidR="009F3A04" w:rsidRPr="00ED2A8D" w:rsidRDefault="00B05297" w:rsidP="00C716E5">
    <w:pPr>
      <w:pStyle w:val="Header"/>
    </w:pPr>
    <w:r>
      <w:rPr>
        <w:noProof/>
      </w:rPr>
      <w:pict w14:anchorId="08CA72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9F3A04">
      <w:rPr>
        <w:noProof/>
        <w:lang w:val="sv-SE" w:eastAsia="sv-SE"/>
      </w:rPr>
      <w:drawing>
        <wp:anchor distT="0" distB="0" distL="114300" distR="114300" simplePos="0" relativeHeight="251697152" behindDoc="1" locked="0" layoutInCell="1" allowOverlap="1" wp14:anchorId="599202EB" wp14:editId="5186E6DC">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AAB53B2" w14:textId="77777777" w:rsidR="009F3A04" w:rsidRPr="00ED2A8D" w:rsidRDefault="009F3A04" w:rsidP="00C716E5">
    <w:pPr>
      <w:pStyle w:val="Header"/>
    </w:pPr>
  </w:p>
  <w:p w14:paraId="39B68CD6" w14:textId="77777777" w:rsidR="009F3A04" w:rsidRDefault="009F3A04" w:rsidP="00C716E5">
    <w:pPr>
      <w:pStyle w:val="Header"/>
    </w:pPr>
  </w:p>
  <w:p w14:paraId="2B45B7EC" w14:textId="77777777" w:rsidR="009F3A04" w:rsidRDefault="009F3A04" w:rsidP="00C716E5">
    <w:pPr>
      <w:pStyle w:val="Header"/>
    </w:pPr>
  </w:p>
  <w:p w14:paraId="2CADABD5" w14:textId="77777777" w:rsidR="009F3A04" w:rsidRDefault="009F3A04" w:rsidP="00C716E5">
    <w:pPr>
      <w:pStyle w:val="Header"/>
    </w:pPr>
  </w:p>
  <w:p w14:paraId="1DA5CEB7" w14:textId="77777777" w:rsidR="009F3A04" w:rsidRPr="00441393" w:rsidRDefault="009F3A04" w:rsidP="00C716E5">
    <w:pPr>
      <w:pStyle w:val="Contents"/>
    </w:pPr>
    <w:r>
      <w:t>CONTENTS</w:t>
    </w:r>
  </w:p>
  <w:p w14:paraId="7CF80F21" w14:textId="77777777" w:rsidR="009F3A04" w:rsidRPr="00ED2A8D" w:rsidRDefault="009F3A04" w:rsidP="00C716E5">
    <w:pPr>
      <w:pStyle w:val="Header"/>
    </w:pPr>
  </w:p>
  <w:p w14:paraId="53695E39" w14:textId="77777777" w:rsidR="009F3A04" w:rsidRPr="00AC33A2" w:rsidRDefault="009F3A04" w:rsidP="00C716E5">
    <w:pPr>
      <w:pStyle w:val="Header"/>
      <w:spacing w:line="140" w:lineRule="exact"/>
    </w:pPr>
  </w:p>
  <w:p w14:paraId="0C5086A7" w14:textId="77777777" w:rsidR="009F3A04" w:rsidRDefault="009F3A04">
    <w:pPr>
      <w:pStyle w:val="Header"/>
    </w:pPr>
    <w:r>
      <w:rPr>
        <w:noProof/>
        <w:lang w:val="sv-SE" w:eastAsia="sv-SE"/>
      </w:rPr>
      <w:drawing>
        <wp:anchor distT="0" distB="0" distL="114300" distR="114300" simplePos="0" relativeHeight="251695104" behindDoc="1" locked="0" layoutInCell="1" allowOverlap="1" wp14:anchorId="3F535891" wp14:editId="7B7999EC">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4F84562"/>
    <w:multiLevelType w:val="hybridMultilevel"/>
    <w:tmpl w:val="E16A65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BE565B"/>
    <w:multiLevelType w:val="hybridMultilevel"/>
    <w:tmpl w:val="98CEB87C"/>
    <w:lvl w:ilvl="0" w:tplc="C3205D88">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59D5110"/>
    <w:multiLevelType w:val="hybridMultilevel"/>
    <w:tmpl w:val="9EBC32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1"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A3C0BD6"/>
    <w:multiLevelType w:val="hybridMultilevel"/>
    <w:tmpl w:val="A584643C"/>
    <w:lvl w:ilvl="0" w:tplc="08090001">
      <w:start w:val="1"/>
      <w:numFmt w:val="bullet"/>
      <w:lvlText w:val=""/>
      <w:lvlJc w:val="left"/>
      <w:pPr>
        <w:ind w:left="1298" w:hanging="360"/>
      </w:pPr>
      <w:rPr>
        <w:rFonts w:ascii="Symbol" w:hAnsi="Symbol" w:hint="default"/>
      </w:rPr>
    </w:lvl>
    <w:lvl w:ilvl="1" w:tplc="08090003" w:tentative="1">
      <w:start w:val="1"/>
      <w:numFmt w:val="bullet"/>
      <w:lvlText w:val="o"/>
      <w:lvlJc w:val="left"/>
      <w:pPr>
        <w:ind w:left="2018" w:hanging="360"/>
      </w:pPr>
      <w:rPr>
        <w:rFonts w:ascii="Courier New" w:hAnsi="Courier New" w:cs="Courier New" w:hint="default"/>
      </w:rPr>
    </w:lvl>
    <w:lvl w:ilvl="2" w:tplc="08090005" w:tentative="1">
      <w:start w:val="1"/>
      <w:numFmt w:val="bullet"/>
      <w:lvlText w:val=""/>
      <w:lvlJc w:val="left"/>
      <w:pPr>
        <w:ind w:left="2738" w:hanging="360"/>
      </w:pPr>
      <w:rPr>
        <w:rFonts w:ascii="Wingdings" w:hAnsi="Wingdings" w:hint="default"/>
      </w:rPr>
    </w:lvl>
    <w:lvl w:ilvl="3" w:tplc="08090001" w:tentative="1">
      <w:start w:val="1"/>
      <w:numFmt w:val="bullet"/>
      <w:lvlText w:val=""/>
      <w:lvlJc w:val="left"/>
      <w:pPr>
        <w:ind w:left="3458" w:hanging="360"/>
      </w:pPr>
      <w:rPr>
        <w:rFonts w:ascii="Symbol" w:hAnsi="Symbol" w:hint="default"/>
      </w:rPr>
    </w:lvl>
    <w:lvl w:ilvl="4" w:tplc="08090003" w:tentative="1">
      <w:start w:val="1"/>
      <w:numFmt w:val="bullet"/>
      <w:lvlText w:val="o"/>
      <w:lvlJc w:val="left"/>
      <w:pPr>
        <w:ind w:left="4178" w:hanging="360"/>
      </w:pPr>
      <w:rPr>
        <w:rFonts w:ascii="Courier New" w:hAnsi="Courier New" w:cs="Courier New" w:hint="default"/>
      </w:rPr>
    </w:lvl>
    <w:lvl w:ilvl="5" w:tplc="08090005" w:tentative="1">
      <w:start w:val="1"/>
      <w:numFmt w:val="bullet"/>
      <w:lvlText w:val=""/>
      <w:lvlJc w:val="left"/>
      <w:pPr>
        <w:ind w:left="4898" w:hanging="360"/>
      </w:pPr>
      <w:rPr>
        <w:rFonts w:ascii="Wingdings" w:hAnsi="Wingdings" w:hint="default"/>
      </w:rPr>
    </w:lvl>
    <w:lvl w:ilvl="6" w:tplc="08090001" w:tentative="1">
      <w:start w:val="1"/>
      <w:numFmt w:val="bullet"/>
      <w:lvlText w:val=""/>
      <w:lvlJc w:val="left"/>
      <w:pPr>
        <w:ind w:left="5618" w:hanging="360"/>
      </w:pPr>
      <w:rPr>
        <w:rFonts w:ascii="Symbol" w:hAnsi="Symbol" w:hint="default"/>
      </w:rPr>
    </w:lvl>
    <w:lvl w:ilvl="7" w:tplc="08090003" w:tentative="1">
      <w:start w:val="1"/>
      <w:numFmt w:val="bullet"/>
      <w:lvlText w:val="o"/>
      <w:lvlJc w:val="left"/>
      <w:pPr>
        <w:ind w:left="6338" w:hanging="360"/>
      </w:pPr>
      <w:rPr>
        <w:rFonts w:ascii="Courier New" w:hAnsi="Courier New" w:cs="Courier New" w:hint="default"/>
      </w:rPr>
    </w:lvl>
    <w:lvl w:ilvl="8" w:tplc="08090005" w:tentative="1">
      <w:start w:val="1"/>
      <w:numFmt w:val="bullet"/>
      <w:lvlText w:val=""/>
      <w:lvlJc w:val="left"/>
      <w:pPr>
        <w:ind w:left="7058" w:hanging="360"/>
      </w:pPr>
      <w:rPr>
        <w:rFonts w:ascii="Wingdings" w:hAnsi="Wingdings" w:hint="default"/>
      </w:rPr>
    </w:lvl>
  </w:abstractNum>
  <w:abstractNum w:abstractNumId="22" w15:restartNumberingAfterBreak="0">
    <w:nsid w:val="2A3E431E"/>
    <w:multiLevelType w:val="hybridMultilevel"/>
    <w:tmpl w:val="501A6FE2"/>
    <w:lvl w:ilvl="0" w:tplc="92369A06">
      <w:start w:val="1"/>
      <w:numFmt w:val="bullet"/>
      <w:lvlText w:val="-"/>
      <w:lvlJc w:val="left"/>
      <w:pPr>
        <w:tabs>
          <w:tab w:val="num" w:pos="720"/>
        </w:tabs>
        <w:ind w:left="720" w:hanging="360"/>
      </w:pPr>
      <w:rPr>
        <w:rFonts w:ascii="Times New Roman" w:hAnsi="Times New Roman" w:hint="default"/>
      </w:rPr>
    </w:lvl>
    <w:lvl w:ilvl="1" w:tplc="3F88D910" w:tentative="1">
      <w:start w:val="1"/>
      <w:numFmt w:val="bullet"/>
      <w:lvlText w:val="-"/>
      <w:lvlJc w:val="left"/>
      <w:pPr>
        <w:tabs>
          <w:tab w:val="num" w:pos="1440"/>
        </w:tabs>
        <w:ind w:left="1440" w:hanging="360"/>
      </w:pPr>
      <w:rPr>
        <w:rFonts w:ascii="Times New Roman" w:hAnsi="Times New Roman" w:hint="default"/>
      </w:rPr>
    </w:lvl>
    <w:lvl w:ilvl="2" w:tplc="F246E8D2" w:tentative="1">
      <w:start w:val="1"/>
      <w:numFmt w:val="bullet"/>
      <w:lvlText w:val="-"/>
      <w:lvlJc w:val="left"/>
      <w:pPr>
        <w:tabs>
          <w:tab w:val="num" w:pos="2160"/>
        </w:tabs>
        <w:ind w:left="2160" w:hanging="360"/>
      </w:pPr>
      <w:rPr>
        <w:rFonts w:ascii="Times New Roman" w:hAnsi="Times New Roman" w:hint="default"/>
      </w:rPr>
    </w:lvl>
    <w:lvl w:ilvl="3" w:tplc="6A8E52C6" w:tentative="1">
      <w:start w:val="1"/>
      <w:numFmt w:val="bullet"/>
      <w:lvlText w:val="-"/>
      <w:lvlJc w:val="left"/>
      <w:pPr>
        <w:tabs>
          <w:tab w:val="num" w:pos="2880"/>
        </w:tabs>
        <w:ind w:left="2880" w:hanging="360"/>
      </w:pPr>
      <w:rPr>
        <w:rFonts w:ascii="Times New Roman" w:hAnsi="Times New Roman" w:hint="default"/>
      </w:rPr>
    </w:lvl>
    <w:lvl w:ilvl="4" w:tplc="F294C5F8" w:tentative="1">
      <w:start w:val="1"/>
      <w:numFmt w:val="bullet"/>
      <w:lvlText w:val="-"/>
      <w:lvlJc w:val="left"/>
      <w:pPr>
        <w:tabs>
          <w:tab w:val="num" w:pos="3600"/>
        </w:tabs>
        <w:ind w:left="3600" w:hanging="360"/>
      </w:pPr>
      <w:rPr>
        <w:rFonts w:ascii="Times New Roman" w:hAnsi="Times New Roman" w:hint="default"/>
      </w:rPr>
    </w:lvl>
    <w:lvl w:ilvl="5" w:tplc="54CC90FC" w:tentative="1">
      <w:start w:val="1"/>
      <w:numFmt w:val="bullet"/>
      <w:lvlText w:val="-"/>
      <w:lvlJc w:val="left"/>
      <w:pPr>
        <w:tabs>
          <w:tab w:val="num" w:pos="4320"/>
        </w:tabs>
        <w:ind w:left="4320" w:hanging="360"/>
      </w:pPr>
      <w:rPr>
        <w:rFonts w:ascii="Times New Roman" w:hAnsi="Times New Roman" w:hint="default"/>
      </w:rPr>
    </w:lvl>
    <w:lvl w:ilvl="6" w:tplc="9E24596E" w:tentative="1">
      <w:start w:val="1"/>
      <w:numFmt w:val="bullet"/>
      <w:lvlText w:val="-"/>
      <w:lvlJc w:val="left"/>
      <w:pPr>
        <w:tabs>
          <w:tab w:val="num" w:pos="5040"/>
        </w:tabs>
        <w:ind w:left="5040" w:hanging="360"/>
      </w:pPr>
      <w:rPr>
        <w:rFonts w:ascii="Times New Roman" w:hAnsi="Times New Roman" w:hint="default"/>
      </w:rPr>
    </w:lvl>
    <w:lvl w:ilvl="7" w:tplc="2C844AC6" w:tentative="1">
      <w:start w:val="1"/>
      <w:numFmt w:val="bullet"/>
      <w:lvlText w:val="-"/>
      <w:lvlJc w:val="left"/>
      <w:pPr>
        <w:tabs>
          <w:tab w:val="num" w:pos="5760"/>
        </w:tabs>
        <w:ind w:left="5760" w:hanging="360"/>
      </w:pPr>
      <w:rPr>
        <w:rFonts w:ascii="Times New Roman" w:hAnsi="Times New Roman" w:hint="default"/>
      </w:rPr>
    </w:lvl>
    <w:lvl w:ilvl="8" w:tplc="F4029424"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6"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5201522"/>
    <w:multiLevelType w:val="hybridMultilevel"/>
    <w:tmpl w:val="FDB00CC8"/>
    <w:lvl w:ilvl="0" w:tplc="08090003">
      <w:start w:val="1"/>
      <w:numFmt w:val="bullet"/>
      <w:lvlText w:val="o"/>
      <w:lvlJc w:val="left"/>
      <w:pPr>
        <w:ind w:left="770" w:hanging="360"/>
      </w:pPr>
      <w:rPr>
        <w:rFonts w:ascii="Courier New" w:hAnsi="Courier New" w:cs="Courier New"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9"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2507B26"/>
    <w:multiLevelType w:val="hybridMultilevel"/>
    <w:tmpl w:val="4B72DC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69E31FB"/>
    <w:multiLevelType w:val="hybridMultilevel"/>
    <w:tmpl w:val="37F2BF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4565E69"/>
    <w:multiLevelType w:val="hybridMultilevel"/>
    <w:tmpl w:val="BB483608"/>
    <w:lvl w:ilvl="0" w:tplc="0E88E1A0">
      <w:start w:val="2"/>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0"/>
  </w:num>
  <w:num w:numId="2">
    <w:abstractNumId w:val="41"/>
  </w:num>
  <w:num w:numId="3">
    <w:abstractNumId w:val="8"/>
  </w:num>
  <w:num w:numId="4">
    <w:abstractNumId w:val="24"/>
  </w:num>
  <w:num w:numId="5">
    <w:abstractNumId w:val="19"/>
  </w:num>
  <w:num w:numId="6">
    <w:abstractNumId w:val="17"/>
  </w:num>
  <w:num w:numId="7">
    <w:abstractNumId w:val="27"/>
  </w:num>
  <w:num w:numId="8">
    <w:abstractNumId w:val="7"/>
  </w:num>
  <w:num w:numId="9">
    <w:abstractNumId w:val="16"/>
  </w:num>
  <w:num w:numId="10">
    <w:abstractNumId w:val="20"/>
  </w:num>
  <w:num w:numId="11">
    <w:abstractNumId w:val="5"/>
  </w:num>
  <w:num w:numId="12">
    <w:abstractNumId w:val="29"/>
  </w:num>
  <w:num w:numId="13">
    <w:abstractNumId w:val="0"/>
  </w:num>
  <w:num w:numId="14">
    <w:abstractNumId w:val="38"/>
  </w:num>
  <w:num w:numId="15">
    <w:abstractNumId w:val="14"/>
  </w:num>
  <w:num w:numId="16">
    <w:abstractNumId w:val="13"/>
  </w:num>
  <w:num w:numId="17">
    <w:abstractNumId w:val="26"/>
  </w:num>
  <w:num w:numId="18">
    <w:abstractNumId w:val="2"/>
  </w:num>
  <w:num w:numId="19">
    <w:abstractNumId w:val="12"/>
  </w:num>
  <w:num w:numId="20">
    <w:abstractNumId w:val="34"/>
  </w:num>
  <w:num w:numId="21">
    <w:abstractNumId w:val="11"/>
  </w:num>
  <w:num w:numId="22">
    <w:abstractNumId w:val="40"/>
  </w:num>
  <w:num w:numId="23">
    <w:abstractNumId w:val="1"/>
  </w:num>
  <w:num w:numId="24">
    <w:abstractNumId w:val="23"/>
  </w:num>
  <w:num w:numId="25">
    <w:abstractNumId w:val="18"/>
  </w:num>
  <w:num w:numId="26">
    <w:abstractNumId w:val="33"/>
  </w:num>
  <w:num w:numId="27">
    <w:abstractNumId w:val="35"/>
  </w:num>
  <w:num w:numId="28">
    <w:abstractNumId w:val="6"/>
  </w:num>
  <w:num w:numId="29">
    <w:abstractNumId w:val="25"/>
  </w:num>
  <w:num w:numId="30">
    <w:abstractNumId w:val="15"/>
  </w:num>
  <w:num w:numId="31">
    <w:abstractNumId w:val="10"/>
  </w:num>
  <w:num w:numId="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num>
  <w:num w:numId="34">
    <w:abstractNumId w:val="39"/>
  </w:num>
  <w:num w:numId="35">
    <w:abstractNumId w:val="36"/>
  </w:num>
  <w:num w:numId="36">
    <w:abstractNumId w:val="37"/>
  </w:num>
  <w:num w:numId="37">
    <w:abstractNumId w:val="4"/>
  </w:num>
  <w:num w:numId="38">
    <w:abstractNumId w:val="28"/>
  </w:num>
  <w:num w:numId="39">
    <w:abstractNumId w:val="37"/>
  </w:num>
  <w:num w:numId="40">
    <w:abstractNumId w:val="28"/>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num>
  <w:num w:numId="43">
    <w:abstractNumId w:val="41"/>
  </w:num>
  <w:num w:numId="44">
    <w:abstractNumId w:val="9"/>
  </w:num>
  <w:num w:numId="45">
    <w:abstractNumId w:val="31"/>
  </w:num>
  <w:num w:numId="46">
    <w:abstractNumId w:val="3"/>
  </w:num>
  <w:num w:numId="47">
    <w:abstractNumId w:val="21"/>
  </w:num>
  <w:num w:numId="48">
    <w:abstractNumId w:val="32"/>
  </w:num>
  <w:numIdMacAtCleanup w:val="3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Ginés Moreno López">
    <w15:presenceInfo w15:providerId="AD" w15:userId="S-1-5-21-1485405084-1546518020-4108744313-80288"/>
  </w15:person>
  <w15:person w15:author="Bäckstedt, Jesper">
    <w15:presenceInfo w15:providerId="AD" w15:userId="S-1-5-21-3711137892-2375806388-3929695594-60925"/>
  </w15:person>
  <w15:person w15:author="Tom Southall">
    <w15:presenceInfo w15:providerId="None" w15:userId="Tom Southa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e-DE" w:vendorID="64" w:dllVersion="6" w:nlCheck="1" w:checkStyle="0"/>
  <w:activeWritingStyle w:appName="MSWord" w:lang="es-ES" w:vendorID="64" w:dllVersion="6" w:nlCheck="1" w:checkStyle="1"/>
  <w:activeWritingStyle w:appName="MSWord" w:lang="en-GB" w:vendorID="2" w:dllVersion="6" w:checkStyle="0"/>
  <w:activeWritingStyle w:appName="MSWord" w:lang="sv-SE" w:vendorID="22" w:dllVersion="513" w:checkStyle="1"/>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F3A"/>
    <w:rsid w:val="00001A45"/>
    <w:rsid w:val="00013D14"/>
    <w:rsid w:val="0001616D"/>
    <w:rsid w:val="00016839"/>
    <w:rsid w:val="000174F9"/>
    <w:rsid w:val="000249C2"/>
    <w:rsid w:val="000258F6"/>
    <w:rsid w:val="00033AE3"/>
    <w:rsid w:val="00035C58"/>
    <w:rsid w:val="000379A7"/>
    <w:rsid w:val="00040EB8"/>
    <w:rsid w:val="00043188"/>
    <w:rsid w:val="000439A4"/>
    <w:rsid w:val="00044293"/>
    <w:rsid w:val="000472F8"/>
    <w:rsid w:val="0005016C"/>
    <w:rsid w:val="0005251B"/>
    <w:rsid w:val="0005449E"/>
    <w:rsid w:val="00057699"/>
    <w:rsid w:val="00057B6D"/>
    <w:rsid w:val="00061A7B"/>
    <w:rsid w:val="00063497"/>
    <w:rsid w:val="0006387A"/>
    <w:rsid w:val="00071C04"/>
    <w:rsid w:val="000777FD"/>
    <w:rsid w:val="0008654C"/>
    <w:rsid w:val="00086D70"/>
    <w:rsid w:val="000904ED"/>
    <w:rsid w:val="00091545"/>
    <w:rsid w:val="000915F9"/>
    <w:rsid w:val="000A27A8"/>
    <w:rsid w:val="000B2356"/>
    <w:rsid w:val="000C3985"/>
    <w:rsid w:val="000C3BB1"/>
    <w:rsid w:val="000C711B"/>
    <w:rsid w:val="000D1FAE"/>
    <w:rsid w:val="000D2431"/>
    <w:rsid w:val="000D2475"/>
    <w:rsid w:val="000E3954"/>
    <w:rsid w:val="000E3E52"/>
    <w:rsid w:val="000F0F9F"/>
    <w:rsid w:val="000F3F43"/>
    <w:rsid w:val="000F58ED"/>
    <w:rsid w:val="00110865"/>
    <w:rsid w:val="00113D5B"/>
    <w:rsid w:val="00113F8F"/>
    <w:rsid w:val="00120A0F"/>
    <w:rsid w:val="00122EBD"/>
    <w:rsid w:val="001331C0"/>
    <w:rsid w:val="0013331D"/>
    <w:rsid w:val="001349DB"/>
    <w:rsid w:val="00135AEB"/>
    <w:rsid w:val="001367A3"/>
    <w:rsid w:val="00136E58"/>
    <w:rsid w:val="00143F3A"/>
    <w:rsid w:val="00152A5B"/>
    <w:rsid w:val="0015443F"/>
    <w:rsid w:val="001547F9"/>
    <w:rsid w:val="001572E3"/>
    <w:rsid w:val="001607D8"/>
    <w:rsid w:val="00160ECB"/>
    <w:rsid w:val="00161325"/>
    <w:rsid w:val="001631B5"/>
    <w:rsid w:val="00164137"/>
    <w:rsid w:val="00167EDC"/>
    <w:rsid w:val="0017187B"/>
    <w:rsid w:val="001743CA"/>
    <w:rsid w:val="001823B8"/>
    <w:rsid w:val="00182899"/>
    <w:rsid w:val="00184427"/>
    <w:rsid w:val="00184C2E"/>
    <w:rsid w:val="00186AD4"/>
    <w:rsid w:val="001875B1"/>
    <w:rsid w:val="00195D66"/>
    <w:rsid w:val="001A0044"/>
    <w:rsid w:val="001B2A35"/>
    <w:rsid w:val="001B339A"/>
    <w:rsid w:val="001B6D50"/>
    <w:rsid w:val="001C20CF"/>
    <w:rsid w:val="001C650B"/>
    <w:rsid w:val="001C72B5"/>
    <w:rsid w:val="001C790F"/>
    <w:rsid w:val="001D203B"/>
    <w:rsid w:val="001D2E7A"/>
    <w:rsid w:val="001D3992"/>
    <w:rsid w:val="001D4A3E"/>
    <w:rsid w:val="001E416D"/>
    <w:rsid w:val="001E6187"/>
    <w:rsid w:val="001F4EF8"/>
    <w:rsid w:val="001F5AB1"/>
    <w:rsid w:val="00201337"/>
    <w:rsid w:val="002022EA"/>
    <w:rsid w:val="002044E9"/>
    <w:rsid w:val="00205B17"/>
    <w:rsid w:val="00205D9B"/>
    <w:rsid w:val="00206977"/>
    <w:rsid w:val="002108F4"/>
    <w:rsid w:val="00211CFB"/>
    <w:rsid w:val="002204DA"/>
    <w:rsid w:val="00221825"/>
    <w:rsid w:val="00222D4C"/>
    <w:rsid w:val="0022371A"/>
    <w:rsid w:val="002339A0"/>
    <w:rsid w:val="0023623F"/>
    <w:rsid w:val="00237785"/>
    <w:rsid w:val="00241A9C"/>
    <w:rsid w:val="0025173E"/>
    <w:rsid w:val="00251FB9"/>
    <w:rsid w:val="002520AD"/>
    <w:rsid w:val="00252480"/>
    <w:rsid w:val="0025311F"/>
    <w:rsid w:val="0025660A"/>
    <w:rsid w:val="00257DF8"/>
    <w:rsid w:val="00257E4A"/>
    <w:rsid w:val="0026038D"/>
    <w:rsid w:val="00263D93"/>
    <w:rsid w:val="0027175D"/>
    <w:rsid w:val="00274575"/>
    <w:rsid w:val="00280B05"/>
    <w:rsid w:val="00281D69"/>
    <w:rsid w:val="00282BE6"/>
    <w:rsid w:val="0028314D"/>
    <w:rsid w:val="00285234"/>
    <w:rsid w:val="002868DE"/>
    <w:rsid w:val="00287896"/>
    <w:rsid w:val="0029793F"/>
    <w:rsid w:val="002A1C42"/>
    <w:rsid w:val="002A617C"/>
    <w:rsid w:val="002A63AA"/>
    <w:rsid w:val="002A71CF"/>
    <w:rsid w:val="002B3E9D"/>
    <w:rsid w:val="002B4493"/>
    <w:rsid w:val="002C7699"/>
    <w:rsid w:val="002C77F4"/>
    <w:rsid w:val="002D03C3"/>
    <w:rsid w:val="002D0869"/>
    <w:rsid w:val="002D1BEF"/>
    <w:rsid w:val="002D78FE"/>
    <w:rsid w:val="002E4993"/>
    <w:rsid w:val="002E5BAC"/>
    <w:rsid w:val="002E7635"/>
    <w:rsid w:val="002F265A"/>
    <w:rsid w:val="002F7E57"/>
    <w:rsid w:val="00300B1E"/>
    <w:rsid w:val="00300C0F"/>
    <w:rsid w:val="00300CC6"/>
    <w:rsid w:val="00300DBB"/>
    <w:rsid w:val="0030413F"/>
    <w:rsid w:val="00305EFE"/>
    <w:rsid w:val="00313B4B"/>
    <w:rsid w:val="00313D85"/>
    <w:rsid w:val="00315CE3"/>
    <w:rsid w:val="0031629B"/>
    <w:rsid w:val="00316E7C"/>
    <w:rsid w:val="003251FE"/>
    <w:rsid w:val="003274DB"/>
    <w:rsid w:val="00327FBF"/>
    <w:rsid w:val="00332835"/>
    <w:rsid w:val="00332A7B"/>
    <w:rsid w:val="00333D5C"/>
    <w:rsid w:val="003343E0"/>
    <w:rsid w:val="00335E40"/>
    <w:rsid w:val="003425B0"/>
    <w:rsid w:val="00342EC1"/>
    <w:rsid w:val="00342FC2"/>
    <w:rsid w:val="00344408"/>
    <w:rsid w:val="00344B5F"/>
    <w:rsid w:val="00345E37"/>
    <w:rsid w:val="00347F3E"/>
    <w:rsid w:val="003621C3"/>
    <w:rsid w:val="0036382D"/>
    <w:rsid w:val="00380350"/>
    <w:rsid w:val="00380B4E"/>
    <w:rsid w:val="00381048"/>
    <w:rsid w:val="003816E4"/>
    <w:rsid w:val="0038234D"/>
    <w:rsid w:val="00384F2E"/>
    <w:rsid w:val="003850CB"/>
    <w:rsid w:val="0039131E"/>
    <w:rsid w:val="00396CE1"/>
    <w:rsid w:val="00397A6F"/>
    <w:rsid w:val="003A04A6"/>
    <w:rsid w:val="003A1A56"/>
    <w:rsid w:val="003A7759"/>
    <w:rsid w:val="003A7F6E"/>
    <w:rsid w:val="003B03EA"/>
    <w:rsid w:val="003C3910"/>
    <w:rsid w:val="003C7C34"/>
    <w:rsid w:val="003D0F37"/>
    <w:rsid w:val="003D5150"/>
    <w:rsid w:val="003E35B1"/>
    <w:rsid w:val="003F1901"/>
    <w:rsid w:val="003F1C3A"/>
    <w:rsid w:val="00400C48"/>
    <w:rsid w:val="0041086B"/>
    <w:rsid w:val="00414698"/>
    <w:rsid w:val="0042565E"/>
    <w:rsid w:val="0043047B"/>
    <w:rsid w:val="00432C05"/>
    <w:rsid w:val="00434FA6"/>
    <w:rsid w:val="00440379"/>
    <w:rsid w:val="00441393"/>
    <w:rsid w:val="00444C09"/>
    <w:rsid w:val="00447CF0"/>
    <w:rsid w:val="00456B6D"/>
    <w:rsid w:val="00456F10"/>
    <w:rsid w:val="00457583"/>
    <w:rsid w:val="00474746"/>
    <w:rsid w:val="00476942"/>
    <w:rsid w:val="00477027"/>
    <w:rsid w:val="00477D62"/>
    <w:rsid w:val="00484D4B"/>
    <w:rsid w:val="00486103"/>
    <w:rsid w:val="004871A2"/>
    <w:rsid w:val="00490A81"/>
    <w:rsid w:val="00492A8D"/>
    <w:rsid w:val="004944C8"/>
    <w:rsid w:val="004A0EBF"/>
    <w:rsid w:val="004A305A"/>
    <w:rsid w:val="004A474B"/>
    <w:rsid w:val="004A4AC4"/>
    <w:rsid w:val="004A4EC4"/>
    <w:rsid w:val="004B109D"/>
    <w:rsid w:val="004B42DB"/>
    <w:rsid w:val="004B494F"/>
    <w:rsid w:val="004B63B7"/>
    <w:rsid w:val="004C0E4B"/>
    <w:rsid w:val="004C6BC5"/>
    <w:rsid w:val="004D6D3F"/>
    <w:rsid w:val="004E0BBB"/>
    <w:rsid w:val="004E1D57"/>
    <w:rsid w:val="004E2F16"/>
    <w:rsid w:val="004F1812"/>
    <w:rsid w:val="004F31D7"/>
    <w:rsid w:val="004F5930"/>
    <w:rsid w:val="004F6196"/>
    <w:rsid w:val="0050059E"/>
    <w:rsid w:val="00503044"/>
    <w:rsid w:val="00510AD9"/>
    <w:rsid w:val="00517E6C"/>
    <w:rsid w:val="00520CF7"/>
    <w:rsid w:val="00523666"/>
    <w:rsid w:val="00525922"/>
    <w:rsid w:val="00526234"/>
    <w:rsid w:val="00534F34"/>
    <w:rsid w:val="0053692E"/>
    <w:rsid w:val="005378A6"/>
    <w:rsid w:val="00547837"/>
    <w:rsid w:val="00552EA6"/>
    <w:rsid w:val="00557337"/>
    <w:rsid w:val="00557434"/>
    <w:rsid w:val="00560F9E"/>
    <w:rsid w:val="00565C34"/>
    <w:rsid w:val="0057153A"/>
    <w:rsid w:val="00576D38"/>
    <w:rsid w:val="00577542"/>
    <w:rsid w:val="005805D2"/>
    <w:rsid w:val="0059297B"/>
    <w:rsid w:val="00592DEA"/>
    <w:rsid w:val="00595415"/>
    <w:rsid w:val="00597652"/>
    <w:rsid w:val="005976B4"/>
    <w:rsid w:val="005A0703"/>
    <w:rsid w:val="005A080B"/>
    <w:rsid w:val="005A54E1"/>
    <w:rsid w:val="005A7491"/>
    <w:rsid w:val="005B12A5"/>
    <w:rsid w:val="005B266E"/>
    <w:rsid w:val="005B653A"/>
    <w:rsid w:val="005C161A"/>
    <w:rsid w:val="005C1BCB"/>
    <w:rsid w:val="005C2312"/>
    <w:rsid w:val="005C37DC"/>
    <w:rsid w:val="005C4735"/>
    <w:rsid w:val="005C5C63"/>
    <w:rsid w:val="005C6395"/>
    <w:rsid w:val="005D03E9"/>
    <w:rsid w:val="005D304B"/>
    <w:rsid w:val="005D3AF4"/>
    <w:rsid w:val="005D477A"/>
    <w:rsid w:val="005D5453"/>
    <w:rsid w:val="005D6E5D"/>
    <w:rsid w:val="005E00A5"/>
    <w:rsid w:val="005E09F2"/>
    <w:rsid w:val="005E3989"/>
    <w:rsid w:val="005E4659"/>
    <w:rsid w:val="005E657A"/>
    <w:rsid w:val="005E6B4B"/>
    <w:rsid w:val="005F05CD"/>
    <w:rsid w:val="005F1386"/>
    <w:rsid w:val="005F17C2"/>
    <w:rsid w:val="005F1B91"/>
    <w:rsid w:val="005F5AC7"/>
    <w:rsid w:val="00600C2B"/>
    <w:rsid w:val="00601C30"/>
    <w:rsid w:val="0060282A"/>
    <w:rsid w:val="00602A86"/>
    <w:rsid w:val="0060364A"/>
    <w:rsid w:val="00607263"/>
    <w:rsid w:val="006127AC"/>
    <w:rsid w:val="00621685"/>
    <w:rsid w:val="006218E8"/>
    <w:rsid w:val="00622AC8"/>
    <w:rsid w:val="00624D64"/>
    <w:rsid w:val="006275E3"/>
    <w:rsid w:val="00633D68"/>
    <w:rsid w:val="006342EF"/>
    <w:rsid w:val="00634A78"/>
    <w:rsid w:val="00642025"/>
    <w:rsid w:val="00644116"/>
    <w:rsid w:val="00646E87"/>
    <w:rsid w:val="0065107F"/>
    <w:rsid w:val="006531A7"/>
    <w:rsid w:val="00660734"/>
    <w:rsid w:val="00661445"/>
    <w:rsid w:val="00661946"/>
    <w:rsid w:val="00662990"/>
    <w:rsid w:val="00664132"/>
    <w:rsid w:val="00666061"/>
    <w:rsid w:val="00667424"/>
    <w:rsid w:val="00667792"/>
    <w:rsid w:val="00667F9E"/>
    <w:rsid w:val="0067154B"/>
    <w:rsid w:val="00671677"/>
    <w:rsid w:val="006744D8"/>
    <w:rsid w:val="006750F2"/>
    <w:rsid w:val="006752D6"/>
    <w:rsid w:val="00675E02"/>
    <w:rsid w:val="006802D8"/>
    <w:rsid w:val="00684337"/>
    <w:rsid w:val="0068553C"/>
    <w:rsid w:val="00685F34"/>
    <w:rsid w:val="006922AC"/>
    <w:rsid w:val="00693949"/>
    <w:rsid w:val="00695656"/>
    <w:rsid w:val="006975A8"/>
    <w:rsid w:val="006A0EEF"/>
    <w:rsid w:val="006A1012"/>
    <w:rsid w:val="006A6509"/>
    <w:rsid w:val="006B4951"/>
    <w:rsid w:val="006B62CB"/>
    <w:rsid w:val="006C1376"/>
    <w:rsid w:val="006C167A"/>
    <w:rsid w:val="006C4874"/>
    <w:rsid w:val="006C48F9"/>
    <w:rsid w:val="006D1F88"/>
    <w:rsid w:val="006E0E7D"/>
    <w:rsid w:val="006E10BF"/>
    <w:rsid w:val="006F0D22"/>
    <w:rsid w:val="006F1C14"/>
    <w:rsid w:val="006F6A16"/>
    <w:rsid w:val="00703A6A"/>
    <w:rsid w:val="00707880"/>
    <w:rsid w:val="00711572"/>
    <w:rsid w:val="007138AC"/>
    <w:rsid w:val="007174B2"/>
    <w:rsid w:val="007175E4"/>
    <w:rsid w:val="00722236"/>
    <w:rsid w:val="00723725"/>
    <w:rsid w:val="00725CCA"/>
    <w:rsid w:val="0072737A"/>
    <w:rsid w:val="0072746E"/>
    <w:rsid w:val="007311E7"/>
    <w:rsid w:val="007315FD"/>
    <w:rsid w:val="00731DEE"/>
    <w:rsid w:val="007342F7"/>
    <w:rsid w:val="00734BC6"/>
    <w:rsid w:val="00741F86"/>
    <w:rsid w:val="007427B2"/>
    <w:rsid w:val="00746B25"/>
    <w:rsid w:val="0074771E"/>
    <w:rsid w:val="00750FCF"/>
    <w:rsid w:val="007541D3"/>
    <w:rsid w:val="00756ACD"/>
    <w:rsid w:val="007577D7"/>
    <w:rsid w:val="00757B76"/>
    <w:rsid w:val="007637F2"/>
    <w:rsid w:val="00763DE5"/>
    <w:rsid w:val="00766202"/>
    <w:rsid w:val="0076781A"/>
    <w:rsid w:val="007715E8"/>
    <w:rsid w:val="00776004"/>
    <w:rsid w:val="0078486B"/>
    <w:rsid w:val="00785A39"/>
    <w:rsid w:val="00786A14"/>
    <w:rsid w:val="00787D8A"/>
    <w:rsid w:val="00787EC5"/>
    <w:rsid w:val="00790277"/>
    <w:rsid w:val="00790C5D"/>
    <w:rsid w:val="00790F64"/>
    <w:rsid w:val="00791EBC"/>
    <w:rsid w:val="00793577"/>
    <w:rsid w:val="00795637"/>
    <w:rsid w:val="00797EF8"/>
    <w:rsid w:val="007A446A"/>
    <w:rsid w:val="007A53A6"/>
    <w:rsid w:val="007A6159"/>
    <w:rsid w:val="007A73B3"/>
    <w:rsid w:val="007B27E9"/>
    <w:rsid w:val="007B2C5B"/>
    <w:rsid w:val="007B2D11"/>
    <w:rsid w:val="007B4627"/>
    <w:rsid w:val="007B6700"/>
    <w:rsid w:val="007B6A93"/>
    <w:rsid w:val="007B7BEC"/>
    <w:rsid w:val="007D1805"/>
    <w:rsid w:val="007D2107"/>
    <w:rsid w:val="007D361D"/>
    <w:rsid w:val="007D3A42"/>
    <w:rsid w:val="007D5895"/>
    <w:rsid w:val="007D77AB"/>
    <w:rsid w:val="007E28D0"/>
    <w:rsid w:val="007E30DF"/>
    <w:rsid w:val="007E5FB6"/>
    <w:rsid w:val="007F4426"/>
    <w:rsid w:val="007F7544"/>
    <w:rsid w:val="00800995"/>
    <w:rsid w:val="00801E12"/>
    <w:rsid w:val="00812EAA"/>
    <w:rsid w:val="0081373C"/>
    <w:rsid w:val="00814FF7"/>
    <w:rsid w:val="00816F79"/>
    <w:rsid w:val="008172F8"/>
    <w:rsid w:val="0082599E"/>
    <w:rsid w:val="008326B2"/>
    <w:rsid w:val="00837DBD"/>
    <w:rsid w:val="00846831"/>
    <w:rsid w:val="00851583"/>
    <w:rsid w:val="00851F87"/>
    <w:rsid w:val="0085655B"/>
    <w:rsid w:val="0086045D"/>
    <w:rsid w:val="00865532"/>
    <w:rsid w:val="00867686"/>
    <w:rsid w:val="00870C94"/>
    <w:rsid w:val="0087177A"/>
    <w:rsid w:val="00871EED"/>
    <w:rsid w:val="008737D3"/>
    <w:rsid w:val="008747E0"/>
    <w:rsid w:val="00876345"/>
    <w:rsid w:val="00876841"/>
    <w:rsid w:val="00877205"/>
    <w:rsid w:val="00882B3C"/>
    <w:rsid w:val="0088783D"/>
    <w:rsid w:val="0089380C"/>
    <w:rsid w:val="0089476E"/>
    <w:rsid w:val="008972C3"/>
    <w:rsid w:val="008A0906"/>
    <w:rsid w:val="008A28D9"/>
    <w:rsid w:val="008A30BA"/>
    <w:rsid w:val="008A52E0"/>
    <w:rsid w:val="008B0384"/>
    <w:rsid w:val="008B1E58"/>
    <w:rsid w:val="008C33B5"/>
    <w:rsid w:val="008C3A72"/>
    <w:rsid w:val="008C5165"/>
    <w:rsid w:val="008C6969"/>
    <w:rsid w:val="008D1AE7"/>
    <w:rsid w:val="008D29F3"/>
    <w:rsid w:val="008D3883"/>
    <w:rsid w:val="008E1F69"/>
    <w:rsid w:val="008E76B1"/>
    <w:rsid w:val="008F38BB"/>
    <w:rsid w:val="008F57D8"/>
    <w:rsid w:val="00902834"/>
    <w:rsid w:val="00903F89"/>
    <w:rsid w:val="00910058"/>
    <w:rsid w:val="00911425"/>
    <w:rsid w:val="009115DD"/>
    <w:rsid w:val="00914330"/>
    <w:rsid w:val="00914E26"/>
    <w:rsid w:val="0091590F"/>
    <w:rsid w:val="00921ACD"/>
    <w:rsid w:val="00922959"/>
    <w:rsid w:val="009239FE"/>
    <w:rsid w:val="00923B4D"/>
    <w:rsid w:val="0092540C"/>
    <w:rsid w:val="009256D6"/>
    <w:rsid w:val="00925E0F"/>
    <w:rsid w:val="00931A57"/>
    <w:rsid w:val="00934294"/>
    <w:rsid w:val="0093492E"/>
    <w:rsid w:val="009414E6"/>
    <w:rsid w:val="00942822"/>
    <w:rsid w:val="00951C58"/>
    <w:rsid w:val="0095450F"/>
    <w:rsid w:val="00956901"/>
    <w:rsid w:val="00962EC1"/>
    <w:rsid w:val="00967639"/>
    <w:rsid w:val="00971591"/>
    <w:rsid w:val="00974564"/>
    <w:rsid w:val="00974E99"/>
    <w:rsid w:val="009764FA"/>
    <w:rsid w:val="00977A85"/>
    <w:rsid w:val="00980192"/>
    <w:rsid w:val="00982A22"/>
    <w:rsid w:val="00994D97"/>
    <w:rsid w:val="00997A0A"/>
    <w:rsid w:val="009A07B7"/>
    <w:rsid w:val="009B1545"/>
    <w:rsid w:val="009B3B1D"/>
    <w:rsid w:val="009B5023"/>
    <w:rsid w:val="009B543F"/>
    <w:rsid w:val="009B785E"/>
    <w:rsid w:val="009C0109"/>
    <w:rsid w:val="009C26F8"/>
    <w:rsid w:val="009C609E"/>
    <w:rsid w:val="009C62C9"/>
    <w:rsid w:val="009D25B8"/>
    <w:rsid w:val="009D26AB"/>
    <w:rsid w:val="009E16EC"/>
    <w:rsid w:val="009E21C3"/>
    <w:rsid w:val="009E2C87"/>
    <w:rsid w:val="009E433C"/>
    <w:rsid w:val="009E4A4D"/>
    <w:rsid w:val="009E6578"/>
    <w:rsid w:val="009E769E"/>
    <w:rsid w:val="009F081F"/>
    <w:rsid w:val="009F3A04"/>
    <w:rsid w:val="009F6CEA"/>
    <w:rsid w:val="00A06A3D"/>
    <w:rsid w:val="00A10EBA"/>
    <w:rsid w:val="00A12FA2"/>
    <w:rsid w:val="00A13E56"/>
    <w:rsid w:val="00A14644"/>
    <w:rsid w:val="00A15952"/>
    <w:rsid w:val="00A172A7"/>
    <w:rsid w:val="00A227BF"/>
    <w:rsid w:val="00A24838"/>
    <w:rsid w:val="00A25538"/>
    <w:rsid w:val="00A2743E"/>
    <w:rsid w:val="00A30C33"/>
    <w:rsid w:val="00A30E75"/>
    <w:rsid w:val="00A4308C"/>
    <w:rsid w:val="00A43395"/>
    <w:rsid w:val="00A44836"/>
    <w:rsid w:val="00A50692"/>
    <w:rsid w:val="00A524B5"/>
    <w:rsid w:val="00A549B3"/>
    <w:rsid w:val="00A56184"/>
    <w:rsid w:val="00A647C0"/>
    <w:rsid w:val="00A67954"/>
    <w:rsid w:val="00A72ED7"/>
    <w:rsid w:val="00A748A1"/>
    <w:rsid w:val="00A8083F"/>
    <w:rsid w:val="00A84298"/>
    <w:rsid w:val="00A868EE"/>
    <w:rsid w:val="00A90D86"/>
    <w:rsid w:val="00A91DBA"/>
    <w:rsid w:val="00A97900"/>
    <w:rsid w:val="00A97CEE"/>
    <w:rsid w:val="00AA1D7A"/>
    <w:rsid w:val="00AA21B0"/>
    <w:rsid w:val="00AA3E01"/>
    <w:rsid w:val="00AB0BFA"/>
    <w:rsid w:val="00AB4A37"/>
    <w:rsid w:val="00AB76B7"/>
    <w:rsid w:val="00AC1B01"/>
    <w:rsid w:val="00AC33A2"/>
    <w:rsid w:val="00AD323D"/>
    <w:rsid w:val="00AD38F7"/>
    <w:rsid w:val="00AD5E72"/>
    <w:rsid w:val="00AD5EE5"/>
    <w:rsid w:val="00AD721D"/>
    <w:rsid w:val="00AE65F1"/>
    <w:rsid w:val="00AE6BB4"/>
    <w:rsid w:val="00AE74AD"/>
    <w:rsid w:val="00AF11EC"/>
    <w:rsid w:val="00AF159C"/>
    <w:rsid w:val="00B01873"/>
    <w:rsid w:val="00B036AF"/>
    <w:rsid w:val="00B04C8C"/>
    <w:rsid w:val="00B05297"/>
    <w:rsid w:val="00B074AB"/>
    <w:rsid w:val="00B07717"/>
    <w:rsid w:val="00B10F04"/>
    <w:rsid w:val="00B129FB"/>
    <w:rsid w:val="00B15C00"/>
    <w:rsid w:val="00B17253"/>
    <w:rsid w:val="00B17D23"/>
    <w:rsid w:val="00B2583D"/>
    <w:rsid w:val="00B2798F"/>
    <w:rsid w:val="00B300B1"/>
    <w:rsid w:val="00B3098D"/>
    <w:rsid w:val="00B30E7C"/>
    <w:rsid w:val="00B3100D"/>
    <w:rsid w:val="00B31A41"/>
    <w:rsid w:val="00B3287F"/>
    <w:rsid w:val="00B33B6B"/>
    <w:rsid w:val="00B3400D"/>
    <w:rsid w:val="00B40199"/>
    <w:rsid w:val="00B4135E"/>
    <w:rsid w:val="00B502FF"/>
    <w:rsid w:val="00B528D3"/>
    <w:rsid w:val="00B60FB2"/>
    <w:rsid w:val="00B643DF"/>
    <w:rsid w:val="00B65300"/>
    <w:rsid w:val="00B67422"/>
    <w:rsid w:val="00B70BD4"/>
    <w:rsid w:val="00B712CA"/>
    <w:rsid w:val="00B73463"/>
    <w:rsid w:val="00B768CE"/>
    <w:rsid w:val="00B76FD5"/>
    <w:rsid w:val="00B90123"/>
    <w:rsid w:val="00B9016D"/>
    <w:rsid w:val="00B91ECC"/>
    <w:rsid w:val="00B93294"/>
    <w:rsid w:val="00BA0F98"/>
    <w:rsid w:val="00BA1517"/>
    <w:rsid w:val="00BA4E39"/>
    <w:rsid w:val="00BA5754"/>
    <w:rsid w:val="00BA67FD"/>
    <w:rsid w:val="00BA7C48"/>
    <w:rsid w:val="00BC251F"/>
    <w:rsid w:val="00BC27F6"/>
    <w:rsid w:val="00BC39F4"/>
    <w:rsid w:val="00BC5B3A"/>
    <w:rsid w:val="00BD1587"/>
    <w:rsid w:val="00BD6A20"/>
    <w:rsid w:val="00BD7EE1"/>
    <w:rsid w:val="00BE1EEC"/>
    <w:rsid w:val="00BE5568"/>
    <w:rsid w:val="00BE5764"/>
    <w:rsid w:val="00BE6056"/>
    <w:rsid w:val="00BE7295"/>
    <w:rsid w:val="00BF1358"/>
    <w:rsid w:val="00C0106D"/>
    <w:rsid w:val="00C01AB3"/>
    <w:rsid w:val="00C03944"/>
    <w:rsid w:val="00C133BE"/>
    <w:rsid w:val="00C14912"/>
    <w:rsid w:val="00C17621"/>
    <w:rsid w:val="00C222B4"/>
    <w:rsid w:val="00C24A19"/>
    <w:rsid w:val="00C262E4"/>
    <w:rsid w:val="00C31E85"/>
    <w:rsid w:val="00C33E20"/>
    <w:rsid w:val="00C3407F"/>
    <w:rsid w:val="00C35CF6"/>
    <w:rsid w:val="00C36BD9"/>
    <w:rsid w:val="00C3725B"/>
    <w:rsid w:val="00C433CA"/>
    <w:rsid w:val="00C43A6E"/>
    <w:rsid w:val="00C4661B"/>
    <w:rsid w:val="00C522BE"/>
    <w:rsid w:val="00C533EC"/>
    <w:rsid w:val="00C5470E"/>
    <w:rsid w:val="00C55EFB"/>
    <w:rsid w:val="00C56585"/>
    <w:rsid w:val="00C56B3F"/>
    <w:rsid w:val="00C61E62"/>
    <w:rsid w:val="00C6211D"/>
    <w:rsid w:val="00C62E9C"/>
    <w:rsid w:val="00C65492"/>
    <w:rsid w:val="00C657F5"/>
    <w:rsid w:val="00C70C71"/>
    <w:rsid w:val="00C716E5"/>
    <w:rsid w:val="00C7306F"/>
    <w:rsid w:val="00C74D13"/>
    <w:rsid w:val="00C75B3A"/>
    <w:rsid w:val="00C76425"/>
    <w:rsid w:val="00C773D9"/>
    <w:rsid w:val="00C80307"/>
    <w:rsid w:val="00C80ACE"/>
    <w:rsid w:val="00C81162"/>
    <w:rsid w:val="00C822B7"/>
    <w:rsid w:val="00C83258"/>
    <w:rsid w:val="00C83666"/>
    <w:rsid w:val="00C85F33"/>
    <w:rsid w:val="00C870B5"/>
    <w:rsid w:val="00C87325"/>
    <w:rsid w:val="00C907DF"/>
    <w:rsid w:val="00C91630"/>
    <w:rsid w:val="00C9558A"/>
    <w:rsid w:val="00C95AA4"/>
    <w:rsid w:val="00C966EB"/>
    <w:rsid w:val="00CA04B1"/>
    <w:rsid w:val="00CA2DFC"/>
    <w:rsid w:val="00CA3A20"/>
    <w:rsid w:val="00CA4EC9"/>
    <w:rsid w:val="00CB03D4"/>
    <w:rsid w:val="00CB0617"/>
    <w:rsid w:val="00CB06B0"/>
    <w:rsid w:val="00CB08B6"/>
    <w:rsid w:val="00CB137B"/>
    <w:rsid w:val="00CB7460"/>
    <w:rsid w:val="00CC35EF"/>
    <w:rsid w:val="00CC5048"/>
    <w:rsid w:val="00CC6246"/>
    <w:rsid w:val="00CD1FB2"/>
    <w:rsid w:val="00CD4C30"/>
    <w:rsid w:val="00CE5860"/>
    <w:rsid w:val="00CE5C03"/>
    <w:rsid w:val="00CE5E46"/>
    <w:rsid w:val="00CF49CC"/>
    <w:rsid w:val="00CF54C2"/>
    <w:rsid w:val="00D04F0B"/>
    <w:rsid w:val="00D056B6"/>
    <w:rsid w:val="00D065C8"/>
    <w:rsid w:val="00D07384"/>
    <w:rsid w:val="00D10C1C"/>
    <w:rsid w:val="00D13B2C"/>
    <w:rsid w:val="00D1463A"/>
    <w:rsid w:val="00D16DE5"/>
    <w:rsid w:val="00D24632"/>
    <w:rsid w:val="00D252C9"/>
    <w:rsid w:val="00D313C9"/>
    <w:rsid w:val="00D32A45"/>
    <w:rsid w:val="00D32DDF"/>
    <w:rsid w:val="00D3700C"/>
    <w:rsid w:val="00D4573B"/>
    <w:rsid w:val="00D477EE"/>
    <w:rsid w:val="00D51899"/>
    <w:rsid w:val="00D638E0"/>
    <w:rsid w:val="00D64089"/>
    <w:rsid w:val="00D653B1"/>
    <w:rsid w:val="00D74AE1"/>
    <w:rsid w:val="00D75D42"/>
    <w:rsid w:val="00D80B20"/>
    <w:rsid w:val="00D81373"/>
    <w:rsid w:val="00D865A8"/>
    <w:rsid w:val="00D9012A"/>
    <w:rsid w:val="00D918C9"/>
    <w:rsid w:val="00D92C2D"/>
    <w:rsid w:val="00D9361E"/>
    <w:rsid w:val="00D94F38"/>
    <w:rsid w:val="00DA17CD"/>
    <w:rsid w:val="00DA5797"/>
    <w:rsid w:val="00DB25B3"/>
    <w:rsid w:val="00DC1A6B"/>
    <w:rsid w:val="00DD041E"/>
    <w:rsid w:val="00DD1A57"/>
    <w:rsid w:val="00DD60F2"/>
    <w:rsid w:val="00DD6560"/>
    <w:rsid w:val="00DE0893"/>
    <w:rsid w:val="00DE2814"/>
    <w:rsid w:val="00DE6290"/>
    <w:rsid w:val="00DE6796"/>
    <w:rsid w:val="00DF41B2"/>
    <w:rsid w:val="00DF4C28"/>
    <w:rsid w:val="00DF7029"/>
    <w:rsid w:val="00E01166"/>
    <w:rsid w:val="00E01272"/>
    <w:rsid w:val="00E015AE"/>
    <w:rsid w:val="00E03067"/>
    <w:rsid w:val="00E03846"/>
    <w:rsid w:val="00E069B6"/>
    <w:rsid w:val="00E16EB4"/>
    <w:rsid w:val="00E20A7D"/>
    <w:rsid w:val="00E21A27"/>
    <w:rsid w:val="00E234E9"/>
    <w:rsid w:val="00E25C53"/>
    <w:rsid w:val="00E27A2F"/>
    <w:rsid w:val="00E42A94"/>
    <w:rsid w:val="00E44826"/>
    <w:rsid w:val="00E451BA"/>
    <w:rsid w:val="00E454B5"/>
    <w:rsid w:val="00E458BF"/>
    <w:rsid w:val="00E54BFB"/>
    <w:rsid w:val="00E54CD7"/>
    <w:rsid w:val="00E55F06"/>
    <w:rsid w:val="00E57EE7"/>
    <w:rsid w:val="00E706E7"/>
    <w:rsid w:val="00E800C5"/>
    <w:rsid w:val="00E818AD"/>
    <w:rsid w:val="00E84229"/>
    <w:rsid w:val="00E84965"/>
    <w:rsid w:val="00E87123"/>
    <w:rsid w:val="00E903A2"/>
    <w:rsid w:val="00E90E4E"/>
    <w:rsid w:val="00E93841"/>
    <w:rsid w:val="00E9391E"/>
    <w:rsid w:val="00EA0955"/>
    <w:rsid w:val="00EA1052"/>
    <w:rsid w:val="00EA14BB"/>
    <w:rsid w:val="00EA218F"/>
    <w:rsid w:val="00EA4F29"/>
    <w:rsid w:val="00EA5B27"/>
    <w:rsid w:val="00EA5F83"/>
    <w:rsid w:val="00EA6F9D"/>
    <w:rsid w:val="00EB1534"/>
    <w:rsid w:val="00EB37EC"/>
    <w:rsid w:val="00EB6F3C"/>
    <w:rsid w:val="00EB74A2"/>
    <w:rsid w:val="00EC00C4"/>
    <w:rsid w:val="00EC16E8"/>
    <w:rsid w:val="00EC1E2C"/>
    <w:rsid w:val="00EC2B9A"/>
    <w:rsid w:val="00EC3723"/>
    <w:rsid w:val="00EC421D"/>
    <w:rsid w:val="00EC568A"/>
    <w:rsid w:val="00EC7C87"/>
    <w:rsid w:val="00ED030E"/>
    <w:rsid w:val="00ED2A8D"/>
    <w:rsid w:val="00ED2ACE"/>
    <w:rsid w:val="00ED4450"/>
    <w:rsid w:val="00ED60EE"/>
    <w:rsid w:val="00ED79AE"/>
    <w:rsid w:val="00EE54CB"/>
    <w:rsid w:val="00EE6424"/>
    <w:rsid w:val="00EF1C54"/>
    <w:rsid w:val="00EF2E91"/>
    <w:rsid w:val="00EF404B"/>
    <w:rsid w:val="00F00376"/>
    <w:rsid w:val="00F00846"/>
    <w:rsid w:val="00F016D3"/>
    <w:rsid w:val="00F01BCE"/>
    <w:rsid w:val="00F01F0C"/>
    <w:rsid w:val="00F029F2"/>
    <w:rsid w:val="00F02A5A"/>
    <w:rsid w:val="00F10A41"/>
    <w:rsid w:val="00F11368"/>
    <w:rsid w:val="00F11764"/>
    <w:rsid w:val="00F157E2"/>
    <w:rsid w:val="00F259E2"/>
    <w:rsid w:val="00F2670D"/>
    <w:rsid w:val="00F26C40"/>
    <w:rsid w:val="00F274B3"/>
    <w:rsid w:val="00F30ECA"/>
    <w:rsid w:val="00F317DD"/>
    <w:rsid w:val="00F347FE"/>
    <w:rsid w:val="00F41AAF"/>
    <w:rsid w:val="00F41F0B"/>
    <w:rsid w:val="00F41F5E"/>
    <w:rsid w:val="00F432B8"/>
    <w:rsid w:val="00F45CC3"/>
    <w:rsid w:val="00F462AF"/>
    <w:rsid w:val="00F527AC"/>
    <w:rsid w:val="00F546A4"/>
    <w:rsid w:val="00F5503F"/>
    <w:rsid w:val="00F61D83"/>
    <w:rsid w:val="00F6341F"/>
    <w:rsid w:val="00F65DD1"/>
    <w:rsid w:val="00F707B3"/>
    <w:rsid w:val="00F71135"/>
    <w:rsid w:val="00F71AF7"/>
    <w:rsid w:val="00F74309"/>
    <w:rsid w:val="00F7793E"/>
    <w:rsid w:val="00F80AD6"/>
    <w:rsid w:val="00F82451"/>
    <w:rsid w:val="00F82C35"/>
    <w:rsid w:val="00F90461"/>
    <w:rsid w:val="00F95E8B"/>
    <w:rsid w:val="00FA2EF8"/>
    <w:rsid w:val="00FA370D"/>
    <w:rsid w:val="00FA66F1"/>
    <w:rsid w:val="00FB7EF7"/>
    <w:rsid w:val="00FC06AF"/>
    <w:rsid w:val="00FC20A7"/>
    <w:rsid w:val="00FC378B"/>
    <w:rsid w:val="00FC3977"/>
    <w:rsid w:val="00FD2566"/>
    <w:rsid w:val="00FD2F16"/>
    <w:rsid w:val="00FD6065"/>
    <w:rsid w:val="00FE1D34"/>
    <w:rsid w:val="00FE244F"/>
    <w:rsid w:val="00FE2A6F"/>
    <w:rsid w:val="00FF0B2B"/>
    <w:rsid w:val="00FF1446"/>
    <w:rsid w:val="00FF1469"/>
    <w:rsid w:val="00FF5B4C"/>
    <w:rsid w:val="00FF6538"/>
    <w:rsid w:val="00FF7F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3EAF433E"/>
  <w15:docId w15:val="{39179E88-14DD-44A2-AFDD-0CD14DD2B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29"/>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qFormat/>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B3100D"/>
    <w:pPr>
      <w:tabs>
        <w:tab w:val="right" w:leader="dot" w:pos="9781"/>
      </w:tabs>
      <w:spacing w:after="60"/>
      <w:ind w:left="1276" w:right="424"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B3100D"/>
    <w:pPr>
      <w:tabs>
        <w:tab w:val="right" w:leader="dot" w:pos="9781"/>
      </w:tabs>
      <w:spacing w:after="60"/>
      <w:ind w:left="1134" w:hanging="709"/>
    </w:pPr>
    <w:rPr>
      <w:color w:val="00558C"/>
      <w:sz w:val="20"/>
    </w:r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B3100D"/>
    <w:pPr>
      <w:tabs>
        <w:tab w:val="right" w:leader="dot" w:pos="9781"/>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4"/>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B3100D"/>
    <w:pPr>
      <w:tabs>
        <w:tab w:val="right" w:leader="dot" w:pos="9781"/>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4"/>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4"/>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5"/>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PlainText">
    <w:name w:val="Plain Text"/>
    <w:basedOn w:val="Normal"/>
    <w:link w:val="PlainTextChar"/>
    <w:uiPriority w:val="99"/>
    <w:semiHidden/>
    <w:unhideWhenUsed/>
    <w:rsid w:val="00942822"/>
    <w:pPr>
      <w:spacing w:line="240" w:lineRule="auto"/>
    </w:pPr>
    <w:rPr>
      <w:rFonts w:ascii="Calibri" w:hAnsi="Calibri"/>
      <w:sz w:val="22"/>
      <w:szCs w:val="21"/>
    </w:rPr>
  </w:style>
  <w:style w:type="character" w:customStyle="1" w:styleId="PlainTextChar">
    <w:name w:val="Plain Text Char"/>
    <w:basedOn w:val="DefaultParagraphFont"/>
    <w:link w:val="PlainText"/>
    <w:uiPriority w:val="99"/>
    <w:semiHidden/>
    <w:rsid w:val="00942822"/>
    <w:rPr>
      <w:rFonts w:ascii="Calibri" w:hAnsi="Calibri"/>
      <w:szCs w:val="21"/>
      <w:lang w:val="en-GB"/>
    </w:rPr>
  </w:style>
  <w:style w:type="paragraph" w:styleId="Revision">
    <w:name w:val="Revision"/>
    <w:hidden/>
    <w:uiPriority w:val="99"/>
    <w:semiHidden/>
    <w:rsid w:val="0043047B"/>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3312693">
      <w:bodyDiv w:val="1"/>
      <w:marLeft w:val="0"/>
      <w:marRight w:val="0"/>
      <w:marTop w:val="0"/>
      <w:marBottom w:val="0"/>
      <w:divBdr>
        <w:top w:val="none" w:sz="0" w:space="0" w:color="auto"/>
        <w:left w:val="none" w:sz="0" w:space="0" w:color="auto"/>
        <w:bottom w:val="none" w:sz="0" w:space="0" w:color="auto"/>
        <w:right w:val="none" w:sz="0" w:space="0" w:color="auto"/>
      </w:divBdr>
    </w:div>
    <w:div w:id="1739328046">
      <w:bodyDiv w:val="1"/>
      <w:marLeft w:val="0"/>
      <w:marRight w:val="0"/>
      <w:marTop w:val="0"/>
      <w:marBottom w:val="0"/>
      <w:divBdr>
        <w:top w:val="none" w:sz="0" w:space="0" w:color="auto"/>
        <w:left w:val="none" w:sz="0" w:space="0" w:color="auto"/>
        <w:bottom w:val="none" w:sz="0" w:space="0" w:color="auto"/>
        <w:right w:val="none" w:sz="0" w:space="0" w:color="auto"/>
      </w:divBdr>
    </w:div>
    <w:div w:id="202081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9" Type="http://schemas.openxmlformats.org/officeDocument/2006/relationships/header" Target="header18.xml"/><Relationship Id="rId21" Type="http://schemas.openxmlformats.org/officeDocument/2006/relationships/header" Target="header7.xml"/><Relationship Id="rId34" Type="http://schemas.openxmlformats.org/officeDocument/2006/relationships/footer" Target="footer6.xm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0.xml"/><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3.xml"/><Relationship Id="rId37" Type="http://schemas.openxmlformats.org/officeDocument/2006/relationships/header" Target="header17.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image" Target="media/image4.png"/><Relationship Id="rId36" Type="http://schemas.openxmlformats.org/officeDocument/2006/relationships/header" Target="head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eader" Target="header11.xml"/><Relationship Id="rId35" Type="http://schemas.openxmlformats.org/officeDocument/2006/relationships/header" Target="header15.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header" Target="header14.xml"/><Relationship Id="rId38" Type="http://schemas.openxmlformats.org/officeDocument/2006/relationships/footer" Target="footer7.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3.png"/></Relationships>
</file>

<file path=word/_rels/header17.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ang\AppData\Local\Packages\Microsoft.MicrosoftEdge_8wekyb3d8bbwe\TempState\Downloads\Guideline%20Template%2001Dec18%20(1).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BFA183-7AAD-4AEE-AE28-D2DE13D1731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93A568F-3A6C-4972-AB58-7FCAE85DA662}">
  <ds:schemaRefs>
    <ds:schemaRef ds:uri="http://schemas.microsoft.com/sharepoint/v3/contenttype/forms"/>
  </ds:schemaRefs>
</ds:datastoreItem>
</file>

<file path=customXml/itemProps3.xml><?xml version="1.0" encoding="utf-8"?>
<ds:datastoreItem xmlns:ds="http://schemas.openxmlformats.org/officeDocument/2006/customXml" ds:itemID="{FEE7E920-D20D-4045-8276-E9AEC8E7349D}">
  <ds:schemaRefs>
    <ds:schemaRef ds:uri="http://schemas.openxmlformats.org/officeDocument/2006/bibliography"/>
  </ds:schemaRefs>
</ds:datastoreItem>
</file>

<file path=customXml/itemProps4.xml><?xml version="1.0" encoding="utf-8"?>
<ds:datastoreItem xmlns:ds="http://schemas.openxmlformats.org/officeDocument/2006/customXml" ds:itemID="{A26E91D5-2352-4AAA-9F59-DC97687959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Guideline Template 01Dec18 (1)</Template>
  <TotalTime>0</TotalTime>
  <Pages>3</Pages>
  <Words>7847</Words>
  <Characters>44728</Characters>
  <Application>Microsoft Office Word</Application>
  <DocSecurity>0</DocSecurity>
  <Lines>372</Lines>
  <Paragraphs>104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52471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Alan Grant</dc:creator>
  <cp:keywords/>
  <dc:description/>
  <cp:lastModifiedBy>Jaime Alvarez</cp:lastModifiedBy>
  <cp:revision>2</cp:revision>
  <cp:lastPrinted>2020-10-06T12:53:00Z</cp:lastPrinted>
  <dcterms:created xsi:type="dcterms:W3CDTF">2021-02-17T16:30:00Z</dcterms:created>
  <dcterms:modified xsi:type="dcterms:W3CDTF">2021-02-17T16:30:00Z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